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287F7C" w14:textId="77777777" w:rsidR="0020199F" w:rsidRPr="00FF679D" w:rsidRDefault="0020199F" w:rsidP="002C2F49">
      <w:pPr>
        <w:jc w:val="center"/>
        <w:rPr>
          <w:rFonts w:cs="Arial"/>
          <w:b/>
          <w:sz w:val="22"/>
          <w:szCs w:val="22"/>
        </w:rPr>
      </w:pPr>
      <w:bookmarkStart w:id="0" w:name="_GoBack"/>
      <w:bookmarkEnd w:id="0"/>
    </w:p>
    <w:p w14:paraId="776FFD00" w14:textId="77777777" w:rsidR="00B174A2" w:rsidRPr="00FF679D" w:rsidRDefault="00B174A2" w:rsidP="00B174A2">
      <w:pPr>
        <w:spacing w:after="240"/>
        <w:jc w:val="center"/>
        <w:rPr>
          <w:sz w:val="22"/>
          <w:szCs w:val="22"/>
        </w:rPr>
      </w:pPr>
      <w:bookmarkStart w:id="1" w:name="_Toc462924055"/>
      <w:r w:rsidRPr="00FF679D">
        <w:rPr>
          <w:b/>
          <w:sz w:val="22"/>
          <w:szCs w:val="22"/>
        </w:rPr>
        <w:t>OPISU ZAŁOŻEŃ PROJEKTU INFORMATYCZNEGO</w:t>
      </w:r>
    </w:p>
    <w:tbl>
      <w:tblPr>
        <w:tblW w:w="5000" w:type="pct"/>
        <w:tblInd w:w="-10" w:type="dxa"/>
        <w:tblLayout w:type="fixed"/>
        <w:tblLook w:val="0000" w:firstRow="0" w:lastRow="0" w:firstColumn="0" w:lastColumn="0" w:noHBand="0" w:noVBand="0"/>
      </w:tblPr>
      <w:tblGrid>
        <w:gridCol w:w="2273"/>
        <w:gridCol w:w="2108"/>
        <w:gridCol w:w="3536"/>
        <w:gridCol w:w="2153"/>
      </w:tblGrid>
      <w:tr w:rsidR="00B174A2" w:rsidRPr="00FF679D" w14:paraId="59FEC2FB" w14:textId="77777777" w:rsidTr="00AB7703">
        <w:trPr>
          <w:trHeight w:val="1384"/>
        </w:trPr>
        <w:tc>
          <w:tcPr>
            <w:tcW w:w="2273" w:type="dxa"/>
            <w:tcBorders>
              <w:top w:val="single" w:sz="4" w:space="0" w:color="000000" w:themeColor="text1"/>
              <w:left w:val="single" w:sz="4" w:space="0" w:color="000000" w:themeColor="text1"/>
              <w:bottom w:val="single" w:sz="4" w:space="0" w:color="000000" w:themeColor="text1"/>
            </w:tcBorders>
            <w:shd w:val="clear" w:color="auto" w:fill="E7E6E6"/>
            <w:vAlign w:val="center"/>
          </w:tcPr>
          <w:p w14:paraId="1E49F126" w14:textId="77777777" w:rsidR="00B174A2" w:rsidRPr="00FF679D" w:rsidRDefault="00B174A2" w:rsidP="00AA52B5">
            <w:pPr>
              <w:spacing w:after="120"/>
              <w:rPr>
                <w:rFonts w:cs="Arial"/>
                <w:sz w:val="22"/>
                <w:szCs w:val="22"/>
              </w:rPr>
            </w:pPr>
            <w:bookmarkStart w:id="2" w:name="_Hlk524887206"/>
            <w:r w:rsidRPr="00FF679D">
              <w:rPr>
                <w:rFonts w:cs="Arial"/>
                <w:b/>
                <w:sz w:val="22"/>
                <w:szCs w:val="22"/>
              </w:rPr>
              <w:t>Tytuł projektu</w:t>
            </w:r>
          </w:p>
        </w:tc>
        <w:tc>
          <w:tcPr>
            <w:tcW w:w="779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5B4F3EF" w14:textId="17C5AED9" w:rsidR="00B174A2" w:rsidRPr="00FF679D" w:rsidRDefault="00B174A2" w:rsidP="004E387C">
            <w:pPr>
              <w:spacing w:after="39" w:line="264" w:lineRule="auto"/>
              <w:ind w:left="132"/>
              <w:rPr>
                <w:rFonts w:cs="Arial"/>
                <w:sz w:val="22"/>
                <w:szCs w:val="22"/>
              </w:rPr>
            </w:pPr>
            <w:bookmarkStart w:id="3" w:name="_Hlk525312705"/>
            <w:r w:rsidRPr="00FF679D">
              <w:rPr>
                <w:rFonts w:cs="Arial"/>
                <w:b/>
                <w:sz w:val="22"/>
                <w:szCs w:val="22"/>
              </w:rPr>
              <w:t xml:space="preserve">Budowa nowoczesnej platformy gromadzenia i analizy danych z Krajowego Rejestru Nowotworów oraz onkologicznych rejestrów narządowych,  zintegrowanej z bazami </w:t>
            </w:r>
            <w:r w:rsidR="004E387C" w:rsidRPr="00FF679D">
              <w:rPr>
                <w:rFonts w:cs="Arial"/>
                <w:b/>
                <w:sz w:val="22"/>
                <w:szCs w:val="22"/>
              </w:rPr>
              <w:t>świadczeniodawców</w:t>
            </w:r>
            <w:r w:rsidRPr="00FF679D">
              <w:rPr>
                <w:rFonts w:cs="Arial"/>
                <w:b/>
                <w:sz w:val="22"/>
                <w:szCs w:val="22"/>
              </w:rPr>
              <w:t xml:space="preserve"> leczących choroby onkologiczne (e-KRN+). </w:t>
            </w:r>
            <w:bookmarkEnd w:id="3"/>
          </w:p>
        </w:tc>
      </w:tr>
      <w:bookmarkEnd w:id="2"/>
      <w:tr w:rsidR="00B174A2" w:rsidRPr="00FF679D" w14:paraId="655B9598" w14:textId="77777777" w:rsidTr="00AB7703">
        <w:trPr>
          <w:trHeight w:val="842"/>
        </w:trPr>
        <w:tc>
          <w:tcPr>
            <w:tcW w:w="2273" w:type="dxa"/>
            <w:tcBorders>
              <w:top w:val="single" w:sz="4" w:space="0" w:color="000000" w:themeColor="text1"/>
              <w:left w:val="single" w:sz="4" w:space="0" w:color="000000" w:themeColor="text1"/>
              <w:bottom w:val="single" w:sz="4" w:space="0" w:color="000000" w:themeColor="text1"/>
            </w:tcBorders>
            <w:shd w:val="clear" w:color="auto" w:fill="E7E6E6"/>
            <w:vAlign w:val="center"/>
          </w:tcPr>
          <w:p w14:paraId="1D8B0901" w14:textId="77777777" w:rsidR="00B174A2" w:rsidRPr="00FF679D" w:rsidRDefault="00B174A2" w:rsidP="00AA52B5">
            <w:pPr>
              <w:spacing w:after="120"/>
              <w:rPr>
                <w:rFonts w:cs="Arial"/>
                <w:sz w:val="22"/>
                <w:szCs w:val="22"/>
              </w:rPr>
            </w:pPr>
            <w:r w:rsidRPr="00FF679D">
              <w:rPr>
                <w:rFonts w:cs="Arial"/>
                <w:b/>
                <w:sz w:val="22"/>
                <w:szCs w:val="22"/>
              </w:rPr>
              <w:t>Wnioskodawca</w:t>
            </w:r>
          </w:p>
        </w:tc>
        <w:tc>
          <w:tcPr>
            <w:tcW w:w="779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C088964" w14:textId="3D2DD2F1" w:rsidR="0076239D" w:rsidRPr="00FF679D" w:rsidRDefault="00EA7200" w:rsidP="00EA7200">
            <w:pPr>
              <w:pStyle w:val="Tekstpodstawowy21"/>
              <w:spacing w:after="0"/>
              <w:ind w:left="0"/>
              <w:jc w:val="both"/>
              <w:rPr>
                <w:sz w:val="22"/>
                <w:szCs w:val="22"/>
              </w:rPr>
            </w:pPr>
            <w:r w:rsidRPr="00FF679D">
              <w:rPr>
                <w:sz w:val="22"/>
                <w:szCs w:val="22"/>
              </w:rPr>
              <w:t>Minister</w:t>
            </w:r>
            <w:r w:rsidR="00743515">
              <w:rPr>
                <w:sz w:val="22"/>
                <w:szCs w:val="22"/>
              </w:rPr>
              <w:t xml:space="preserve"> Zdrowia</w:t>
            </w:r>
            <w:r w:rsidRPr="00FF679D">
              <w:rPr>
                <w:sz w:val="22"/>
                <w:szCs w:val="22"/>
              </w:rPr>
              <w:t xml:space="preserve"> </w:t>
            </w:r>
          </w:p>
          <w:p w14:paraId="79E51B77" w14:textId="6E8BBF5B" w:rsidR="00B174A2" w:rsidRPr="00FF679D" w:rsidRDefault="00EA7200" w:rsidP="00EA7200">
            <w:pPr>
              <w:pStyle w:val="Tekstpodstawowy21"/>
              <w:spacing w:after="0"/>
              <w:ind w:left="0"/>
              <w:jc w:val="both"/>
              <w:rPr>
                <w:sz w:val="22"/>
                <w:szCs w:val="22"/>
              </w:rPr>
            </w:pPr>
            <w:r w:rsidRPr="00FF679D">
              <w:rPr>
                <w:sz w:val="22"/>
                <w:szCs w:val="22"/>
              </w:rPr>
              <w:t>ul. Miodowa 15, 00-952 Warszawa, e-mail: kancelaria@mz.gov.pl</w:t>
            </w:r>
          </w:p>
        </w:tc>
      </w:tr>
      <w:tr w:rsidR="00B174A2" w:rsidRPr="00FF679D" w14:paraId="062B8B84" w14:textId="77777777" w:rsidTr="00AB7703">
        <w:trPr>
          <w:trHeight w:val="700"/>
        </w:trPr>
        <w:tc>
          <w:tcPr>
            <w:tcW w:w="2273" w:type="dxa"/>
            <w:tcBorders>
              <w:top w:val="single" w:sz="4" w:space="0" w:color="000000" w:themeColor="text1"/>
              <w:left w:val="single" w:sz="4" w:space="0" w:color="000000" w:themeColor="text1"/>
              <w:bottom w:val="single" w:sz="4" w:space="0" w:color="000000" w:themeColor="text1"/>
            </w:tcBorders>
            <w:shd w:val="clear" w:color="auto" w:fill="E7E6E6"/>
            <w:vAlign w:val="center"/>
          </w:tcPr>
          <w:p w14:paraId="0586E1AE" w14:textId="77777777" w:rsidR="00B174A2" w:rsidRPr="00FF679D" w:rsidRDefault="00B174A2" w:rsidP="00AA52B5">
            <w:pPr>
              <w:spacing w:after="120"/>
              <w:rPr>
                <w:rFonts w:cs="Arial"/>
                <w:sz w:val="22"/>
                <w:szCs w:val="22"/>
              </w:rPr>
            </w:pPr>
            <w:r w:rsidRPr="00FF679D">
              <w:rPr>
                <w:rFonts w:cs="Arial"/>
                <w:b/>
                <w:sz w:val="22"/>
                <w:szCs w:val="22"/>
              </w:rPr>
              <w:t>Beneficjent</w:t>
            </w:r>
          </w:p>
        </w:tc>
        <w:tc>
          <w:tcPr>
            <w:tcW w:w="779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28C948C" w14:textId="7925CAC9" w:rsidR="00B174A2" w:rsidRPr="00FF679D" w:rsidRDefault="00B174A2" w:rsidP="003800E7">
            <w:pPr>
              <w:pStyle w:val="Tekstpodstawowy21"/>
              <w:spacing w:after="0"/>
              <w:ind w:left="0"/>
              <w:jc w:val="both"/>
              <w:rPr>
                <w:sz w:val="22"/>
                <w:szCs w:val="22"/>
              </w:rPr>
            </w:pPr>
            <w:r w:rsidRPr="00FF679D">
              <w:rPr>
                <w:sz w:val="22"/>
                <w:szCs w:val="22"/>
              </w:rPr>
              <w:t>Centrum Onkologii – Instytut im. Marii Skłodowskiej-Curie w Warszawie ul. Wawelska 15B, 02-034 Warszawa (</w:t>
            </w:r>
            <w:r w:rsidR="003800E7">
              <w:rPr>
                <w:sz w:val="22"/>
                <w:szCs w:val="22"/>
              </w:rPr>
              <w:t xml:space="preserve">wraz z </w:t>
            </w:r>
            <w:r w:rsidRPr="00FF679D">
              <w:rPr>
                <w:sz w:val="22"/>
                <w:szCs w:val="22"/>
              </w:rPr>
              <w:t>oddzia</w:t>
            </w:r>
            <w:r w:rsidR="003800E7">
              <w:rPr>
                <w:sz w:val="22"/>
                <w:szCs w:val="22"/>
              </w:rPr>
              <w:t>łami</w:t>
            </w:r>
            <w:r w:rsidRPr="00FF679D">
              <w:rPr>
                <w:sz w:val="22"/>
                <w:szCs w:val="22"/>
              </w:rPr>
              <w:t xml:space="preserve"> w Gliwicach</w:t>
            </w:r>
            <w:r w:rsidR="003800E7">
              <w:rPr>
                <w:sz w:val="22"/>
                <w:szCs w:val="22"/>
              </w:rPr>
              <w:t xml:space="preserve"> i </w:t>
            </w:r>
            <w:r w:rsidR="002D0285" w:rsidRPr="00FF679D">
              <w:rPr>
                <w:sz w:val="22"/>
                <w:szCs w:val="22"/>
              </w:rPr>
              <w:t>w Krakowie</w:t>
            </w:r>
            <w:r w:rsidRPr="00FF679D">
              <w:rPr>
                <w:sz w:val="22"/>
                <w:szCs w:val="22"/>
              </w:rPr>
              <w:t>)</w:t>
            </w:r>
          </w:p>
        </w:tc>
      </w:tr>
      <w:tr w:rsidR="00B174A2" w:rsidRPr="00FF679D" w14:paraId="5DA7ECE4" w14:textId="77777777" w:rsidTr="00AB7703">
        <w:trPr>
          <w:trHeight w:val="571"/>
        </w:trPr>
        <w:tc>
          <w:tcPr>
            <w:tcW w:w="2273" w:type="dxa"/>
            <w:tcBorders>
              <w:top w:val="single" w:sz="4" w:space="0" w:color="000000" w:themeColor="text1"/>
              <w:left w:val="single" w:sz="4" w:space="0" w:color="000000" w:themeColor="text1"/>
              <w:bottom w:val="single" w:sz="4" w:space="0" w:color="000000" w:themeColor="text1"/>
            </w:tcBorders>
            <w:shd w:val="clear" w:color="auto" w:fill="E7E6E6"/>
            <w:vAlign w:val="center"/>
          </w:tcPr>
          <w:p w14:paraId="4F93F376" w14:textId="77777777" w:rsidR="00B174A2" w:rsidRPr="00FF679D" w:rsidRDefault="00B174A2" w:rsidP="00AA52B5">
            <w:pPr>
              <w:spacing w:after="120"/>
              <w:rPr>
                <w:rFonts w:cs="Arial"/>
                <w:sz w:val="22"/>
                <w:szCs w:val="22"/>
              </w:rPr>
            </w:pPr>
            <w:r w:rsidRPr="00FF679D">
              <w:rPr>
                <w:rFonts w:cs="Arial"/>
                <w:b/>
                <w:sz w:val="22"/>
                <w:szCs w:val="22"/>
              </w:rPr>
              <w:t>Partnerzy</w:t>
            </w:r>
          </w:p>
        </w:tc>
        <w:tc>
          <w:tcPr>
            <w:tcW w:w="779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F64EB68" w14:textId="4C713B75" w:rsidR="00B174A2" w:rsidRPr="00FF679D" w:rsidRDefault="00B174A2" w:rsidP="00970D86">
            <w:pPr>
              <w:autoSpaceDE w:val="0"/>
              <w:rPr>
                <w:rFonts w:cs="Arial"/>
                <w:sz w:val="22"/>
                <w:szCs w:val="22"/>
              </w:rPr>
            </w:pPr>
            <w:r w:rsidRPr="00FF679D">
              <w:rPr>
                <w:rFonts w:cs="Arial"/>
                <w:color w:val="000000"/>
                <w:sz w:val="22"/>
                <w:szCs w:val="22"/>
              </w:rPr>
              <w:t>Instytut Hematologii i Transfuzjologii w Warszawie</w:t>
            </w:r>
          </w:p>
        </w:tc>
      </w:tr>
      <w:tr w:rsidR="00B174A2" w:rsidRPr="00FF679D" w14:paraId="07C8D68A" w14:textId="77777777" w:rsidTr="00AB7703">
        <w:trPr>
          <w:trHeight w:val="2389"/>
        </w:trPr>
        <w:tc>
          <w:tcPr>
            <w:tcW w:w="2273" w:type="dxa"/>
            <w:tcBorders>
              <w:top w:val="single" w:sz="4" w:space="0" w:color="000000" w:themeColor="text1"/>
              <w:left w:val="single" w:sz="4" w:space="0" w:color="000000" w:themeColor="text1"/>
              <w:bottom w:val="single" w:sz="4" w:space="0" w:color="000000" w:themeColor="text1"/>
            </w:tcBorders>
            <w:shd w:val="clear" w:color="auto" w:fill="E7E6E6"/>
            <w:vAlign w:val="center"/>
          </w:tcPr>
          <w:p w14:paraId="0E37C744" w14:textId="77777777" w:rsidR="00B174A2" w:rsidRPr="00FF679D" w:rsidRDefault="00B174A2" w:rsidP="00AA52B5">
            <w:pPr>
              <w:spacing w:after="120"/>
              <w:rPr>
                <w:rFonts w:cs="Arial"/>
                <w:sz w:val="22"/>
                <w:szCs w:val="22"/>
              </w:rPr>
            </w:pPr>
            <w:r w:rsidRPr="00FF679D">
              <w:rPr>
                <w:rFonts w:cs="Arial"/>
                <w:b/>
                <w:sz w:val="22"/>
                <w:szCs w:val="22"/>
              </w:rPr>
              <w:t>Źródło finansowania</w:t>
            </w:r>
          </w:p>
        </w:tc>
        <w:tc>
          <w:tcPr>
            <w:tcW w:w="779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CE4266A" w14:textId="77777777" w:rsidR="00B174A2" w:rsidRPr="00FF679D" w:rsidRDefault="00B174A2" w:rsidP="00AA52B5">
            <w:pPr>
              <w:autoSpaceDE w:val="0"/>
              <w:rPr>
                <w:rFonts w:cs="Arial"/>
                <w:sz w:val="22"/>
                <w:szCs w:val="22"/>
              </w:rPr>
            </w:pPr>
            <w:r w:rsidRPr="00FF679D">
              <w:rPr>
                <w:rFonts w:cs="Arial"/>
                <w:sz w:val="22"/>
                <w:szCs w:val="22"/>
              </w:rPr>
              <w:t>Dofinansowanie wynosi 100% wydatków kwalifikowanych projektu, z czego:</w:t>
            </w:r>
          </w:p>
          <w:p w14:paraId="64876FC6" w14:textId="30D719BD" w:rsidR="00B174A2" w:rsidRPr="00FF679D" w:rsidRDefault="00B174A2" w:rsidP="00AA52B5">
            <w:pPr>
              <w:autoSpaceDE w:val="0"/>
              <w:rPr>
                <w:rFonts w:cs="Arial"/>
                <w:sz w:val="22"/>
                <w:szCs w:val="22"/>
              </w:rPr>
            </w:pPr>
            <w:r w:rsidRPr="00FF679D">
              <w:rPr>
                <w:rFonts w:cs="Arial"/>
                <w:sz w:val="22"/>
                <w:szCs w:val="22"/>
              </w:rPr>
              <w:t>- 84,63 % środki UE (EFRR) w ramach Programu Operacyjnego Polska Cyfrowa</w:t>
            </w:r>
            <w:r w:rsidR="005F5D90">
              <w:rPr>
                <w:rFonts w:cs="Arial"/>
                <w:sz w:val="22"/>
                <w:szCs w:val="22"/>
              </w:rPr>
              <w:t xml:space="preserve"> na lata 2014-2020, </w:t>
            </w:r>
            <w:r w:rsidRPr="00FF679D">
              <w:rPr>
                <w:rFonts w:cs="Arial"/>
                <w:sz w:val="22"/>
                <w:szCs w:val="22"/>
              </w:rPr>
              <w:t>II Oś priorytetowa „</w:t>
            </w:r>
            <w:r w:rsidR="005F5D90">
              <w:rPr>
                <w:rFonts w:cs="Arial"/>
                <w:sz w:val="22"/>
                <w:szCs w:val="22"/>
              </w:rPr>
              <w:t xml:space="preserve">E-administracja i otwarty rząd”, </w:t>
            </w:r>
            <w:r w:rsidRPr="00FF679D">
              <w:rPr>
                <w:rFonts w:cs="Arial"/>
                <w:sz w:val="22"/>
                <w:szCs w:val="22"/>
              </w:rPr>
              <w:t xml:space="preserve">Działanie 2.2 „Cyfryzacja procesów back-office w administracji rządowej”, </w:t>
            </w:r>
          </w:p>
          <w:p w14:paraId="3AD7E715" w14:textId="47034492" w:rsidR="00B174A2" w:rsidRPr="00FF679D" w:rsidRDefault="00B174A2" w:rsidP="00BA4971">
            <w:pPr>
              <w:autoSpaceDE w:val="0"/>
              <w:rPr>
                <w:rFonts w:cs="Arial"/>
                <w:sz w:val="22"/>
                <w:szCs w:val="22"/>
              </w:rPr>
            </w:pPr>
            <w:r w:rsidRPr="00FF679D">
              <w:rPr>
                <w:rFonts w:cs="Arial"/>
                <w:sz w:val="22"/>
                <w:szCs w:val="22"/>
              </w:rPr>
              <w:t xml:space="preserve">- 15,37 % współfinansowanie krajowe z budżetu </w:t>
            </w:r>
            <w:r w:rsidR="00EC4303" w:rsidRPr="00EC4303">
              <w:rPr>
                <w:rFonts w:cs="Arial"/>
                <w:sz w:val="22"/>
                <w:szCs w:val="22"/>
              </w:rPr>
              <w:t>państwa, część 46 – Zdrowie</w:t>
            </w:r>
            <w:r w:rsidRPr="00FF679D">
              <w:rPr>
                <w:rFonts w:cs="Arial"/>
                <w:sz w:val="22"/>
                <w:szCs w:val="22"/>
              </w:rPr>
              <w:t>.</w:t>
            </w:r>
          </w:p>
        </w:tc>
      </w:tr>
      <w:tr w:rsidR="00B174A2" w:rsidRPr="00FF679D" w14:paraId="67E43A02" w14:textId="77777777" w:rsidTr="00AB7703">
        <w:trPr>
          <w:trHeight w:val="57"/>
        </w:trPr>
        <w:tc>
          <w:tcPr>
            <w:tcW w:w="2273" w:type="dxa"/>
            <w:tcBorders>
              <w:top w:val="single" w:sz="4" w:space="0" w:color="000000" w:themeColor="text1"/>
              <w:left w:val="single" w:sz="4" w:space="0" w:color="000000" w:themeColor="text1"/>
              <w:bottom w:val="single" w:sz="4" w:space="0" w:color="000000" w:themeColor="text1"/>
            </w:tcBorders>
            <w:shd w:val="clear" w:color="auto" w:fill="E7E6E6"/>
            <w:vAlign w:val="center"/>
          </w:tcPr>
          <w:p w14:paraId="3EDB31AB" w14:textId="77777777" w:rsidR="00B174A2" w:rsidRPr="00FF679D" w:rsidRDefault="00B174A2" w:rsidP="00AA52B5">
            <w:pPr>
              <w:spacing w:after="120"/>
              <w:rPr>
                <w:rFonts w:cs="Arial"/>
                <w:sz w:val="22"/>
                <w:szCs w:val="22"/>
              </w:rPr>
            </w:pPr>
            <w:r w:rsidRPr="00FF679D">
              <w:rPr>
                <w:rFonts w:cs="Arial"/>
                <w:b/>
                <w:sz w:val="22"/>
                <w:szCs w:val="22"/>
              </w:rPr>
              <w:t>Całkowity koszt projektu</w:t>
            </w:r>
          </w:p>
        </w:tc>
        <w:tc>
          <w:tcPr>
            <w:tcW w:w="779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A0D362C" w14:textId="141F9126" w:rsidR="00B174A2" w:rsidRPr="00FF679D" w:rsidRDefault="00752ADB" w:rsidP="00FE1EF0">
            <w:pPr>
              <w:rPr>
                <w:rFonts w:cs="Arial"/>
                <w:color w:val="000000"/>
                <w:sz w:val="22"/>
                <w:szCs w:val="22"/>
                <w:lang w:eastAsia="pl-PL"/>
              </w:rPr>
            </w:pPr>
            <w:r w:rsidRPr="00752ADB">
              <w:rPr>
                <w:rFonts w:cs="Arial"/>
                <w:color w:val="000000"/>
                <w:sz w:val="22"/>
                <w:szCs w:val="22"/>
                <w:lang w:eastAsia="pl-PL"/>
              </w:rPr>
              <w:t xml:space="preserve">16 843 877,97 </w:t>
            </w:r>
            <w:r w:rsidR="00476DDC" w:rsidRPr="00FF679D">
              <w:rPr>
                <w:rFonts w:cs="Arial"/>
                <w:color w:val="000000"/>
                <w:sz w:val="22"/>
                <w:szCs w:val="22"/>
                <w:lang w:eastAsia="pl-PL"/>
              </w:rPr>
              <w:t xml:space="preserve"> </w:t>
            </w:r>
            <w:r w:rsidR="00D70409" w:rsidRPr="00FF679D">
              <w:rPr>
                <w:rFonts w:cs="Arial"/>
                <w:color w:val="000000"/>
                <w:sz w:val="22"/>
                <w:szCs w:val="22"/>
                <w:lang w:eastAsia="pl-PL"/>
              </w:rPr>
              <w:t xml:space="preserve">zł </w:t>
            </w:r>
            <w:r w:rsidR="000C34F8" w:rsidRPr="00FF679D">
              <w:rPr>
                <w:rFonts w:cs="Arial"/>
                <w:color w:val="000000"/>
                <w:sz w:val="22"/>
                <w:szCs w:val="22"/>
                <w:lang w:eastAsia="pl-PL"/>
              </w:rPr>
              <w:t>brutto</w:t>
            </w:r>
          </w:p>
        </w:tc>
      </w:tr>
      <w:tr w:rsidR="00B174A2" w:rsidRPr="00FF679D" w14:paraId="164898AA" w14:textId="77777777" w:rsidTr="00AB7703">
        <w:trPr>
          <w:trHeight w:val="57"/>
        </w:trPr>
        <w:tc>
          <w:tcPr>
            <w:tcW w:w="2273" w:type="dxa"/>
            <w:tcBorders>
              <w:top w:val="single" w:sz="4" w:space="0" w:color="000000" w:themeColor="text1"/>
              <w:left w:val="single" w:sz="4" w:space="0" w:color="000000" w:themeColor="text1"/>
              <w:bottom w:val="single" w:sz="4" w:space="0" w:color="000000" w:themeColor="text1"/>
            </w:tcBorders>
            <w:shd w:val="clear" w:color="auto" w:fill="E7E6E6"/>
            <w:vAlign w:val="center"/>
          </w:tcPr>
          <w:p w14:paraId="39923AAA" w14:textId="77777777" w:rsidR="00B174A2" w:rsidRPr="00FF679D" w:rsidRDefault="00B174A2" w:rsidP="00AA52B5">
            <w:pPr>
              <w:spacing w:after="120"/>
              <w:rPr>
                <w:rFonts w:cs="Arial"/>
                <w:sz w:val="22"/>
                <w:szCs w:val="22"/>
              </w:rPr>
            </w:pPr>
            <w:r w:rsidRPr="00FF679D">
              <w:rPr>
                <w:rFonts w:cs="Arial"/>
                <w:b/>
                <w:sz w:val="22"/>
                <w:szCs w:val="22"/>
              </w:rPr>
              <w:t>Planowany okres realizacji projektu</w:t>
            </w:r>
          </w:p>
        </w:tc>
        <w:tc>
          <w:tcPr>
            <w:tcW w:w="779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9E160BA" w14:textId="50575263" w:rsidR="00B174A2" w:rsidRPr="00FF679D" w:rsidRDefault="00B174A2" w:rsidP="0065278C">
            <w:pPr>
              <w:rPr>
                <w:rFonts w:cs="Arial"/>
                <w:sz w:val="22"/>
                <w:szCs w:val="22"/>
              </w:rPr>
            </w:pPr>
            <w:r w:rsidRPr="00FF679D">
              <w:rPr>
                <w:rFonts w:cs="Arial"/>
                <w:sz w:val="22"/>
                <w:szCs w:val="22"/>
              </w:rPr>
              <w:t>04-2019 do 03-2022</w:t>
            </w:r>
          </w:p>
        </w:tc>
      </w:tr>
      <w:tr w:rsidR="00B174A2" w:rsidRPr="00FF679D" w14:paraId="57E0E409" w14:textId="77777777" w:rsidTr="00AB7703">
        <w:trPr>
          <w:trHeight w:val="606"/>
        </w:trPr>
        <w:tc>
          <w:tcPr>
            <w:tcW w:w="2273" w:type="dxa"/>
            <w:tcBorders>
              <w:top w:val="single" w:sz="4" w:space="0" w:color="000000" w:themeColor="text1"/>
              <w:left w:val="single" w:sz="4" w:space="0" w:color="000000" w:themeColor="text1"/>
              <w:bottom w:val="single" w:sz="4" w:space="0" w:color="000000" w:themeColor="text1"/>
            </w:tcBorders>
            <w:shd w:val="clear" w:color="auto" w:fill="E7E6E6"/>
            <w:vAlign w:val="center"/>
          </w:tcPr>
          <w:p w14:paraId="7A15641B" w14:textId="77777777" w:rsidR="00B174A2" w:rsidRPr="00FF679D" w:rsidRDefault="00B174A2" w:rsidP="00AA52B5">
            <w:pPr>
              <w:spacing w:after="120"/>
              <w:rPr>
                <w:rFonts w:cs="Arial"/>
                <w:sz w:val="22"/>
                <w:szCs w:val="22"/>
              </w:rPr>
            </w:pPr>
            <w:r w:rsidRPr="00FF679D">
              <w:rPr>
                <w:rFonts w:cs="Arial"/>
                <w:b/>
                <w:sz w:val="22"/>
                <w:szCs w:val="22"/>
              </w:rPr>
              <w:t>Osoba kontaktowa</w:t>
            </w:r>
          </w:p>
        </w:tc>
        <w:tc>
          <w:tcPr>
            <w:tcW w:w="2108"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21AE6269" w14:textId="77777777" w:rsidR="00B174A2" w:rsidRPr="00FF679D" w:rsidRDefault="00B174A2" w:rsidP="00AA52B5">
            <w:pPr>
              <w:rPr>
                <w:rFonts w:cs="Arial"/>
                <w:sz w:val="22"/>
                <w:szCs w:val="22"/>
              </w:rPr>
            </w:pPr>
            <w:r w:rsidRPr="00FF679D">
              <w:rPr>
                <w:rFonts w:cs="Arial"/>
                <w:sz w:val="22"/>
                <w:szCs w:val="22"/>
              </w:rPr>
              <w:t>Urszula Wojciechowska</w:t>
            </w:r>
          </w:p>
        </w:tc>
        <w:tc>
          <w:tcPr>
            <w:tcW w:w="3536"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A0220B3" w14:textId="289C7AB6" w:rsidR="00B174A2" w:rsidRPr="00FF679D" w:rsidRDefault="00D54F28" w:rsidP="00743515">
            <w:pPr>
              <w:rPr>
                <w:rFonts w:cs="Arial"/>
                <w:sz w:val="22"/>
                <w:szCs w:val="22"/>
              </w:rPr>
            </w:pPr>
            <w:hyperlink r:id="rId11" w:history="1">
              <w:r w:rsidR="002C14AA" w:rsidRPr="004C3F7D">
                <w:rPr>
                  <w:rStyle w:val="Hipercze"/>
                  <w:rFonts w:cs="Arial"/>
                  <w:sz w:val="22"/>
                  <w:szCs w:val="22"/>
                </w:rPr>
                <w:t>urszula.wojciechowska@coi.pl</w:t>
              </w:r>
            </w:hyperlink>
          </w:p>
        </w:tc>
        <w:tc>
          <w:tcPr>
            <w:tcW w:w="215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EAD4299" w14:textId="77777777" w:rsidR="00B174A2" w:rsidRPr="00FF679D" w:rsidRDefault="00B174A2" w:rsidP="00AA52B5">
            <w:pPr>
              <w:rPr>
                <w:rFonts w:cs="Arial"/>
                <w:sz w:val="22"/>
                <w:szCs w:val="22"/>
              </w:rPr>
            </w:pPr>
            <w:r w:rsidRPr="00FF679D">
              <w:rPr>
                <w:rFonts w:cs="Arial"/>
                <w:sz w:val="22"/>
                <w:szCs w:val="22"/>
              </w:rPr>
              <w:t>22 570 94 35</w:t>
            </w:r>
          </w:p>
        </w:tc>
      </w:tr>
    </w:tbl>
    <w:p w14:paraId="6999223B" w14:textId="77777777" w:rsidR="00B174A2" w:rsidRPr="00FF679D" w:rsidRDefault="00B174A2" w:rsidP="00B174A2">
      <w:pPr>
        <w:tabs>
          <w:tab w:val="left" w:pos="6000"/>
        </w:tabs>
        <w:rPr>
          <w:rFonts w:cs="Arial"/>
          <w:sz w:val="22"/>
          <w:szCs w:val="22"/>
        </w:rPr>
      </w:pPr>
    </w:p>
    <w:p w14:paraId="32C32007" w14:textId="77777777" w:rsidR="00B174A2" w:rsidRPr="00FF679D" w:rsidRDefault="00B174A2" w:rsidP="00B174A2">
      <w:pPr>
        <w:pStyle w:val="Tekstpodstawowy31"/>
        <w:tabs>
          <w:tab w:val="left" w:pos="142"/>
        </w:tabs>
        <w:spacing w:line="276" w:lineRule="auto"/>
        <w:ind w:left="142"/>
        <w:jc w:val="both"/>
        <w:rPr>
          <w:b/>
          <w:sz w:val="22"/>
          <w:szCs w:val="22"/>
        </w:rPr>
      </w:pPr>
      <w:r w:rsidRPr="00FF679D">
        <w:rPr>
          <w:b/>
          <w:sz w:val="22"/>
          <w:szCs w:val="22"/>
        </w:rPr>
        <w:t>Stosowane skróty i terminy</w:t>
      </w:r>
    </w:p>
    <w:tbl>
      <w:tblPr>
        <w:tblW w:w="0" w:type="auto"/>
        <w:tblInd w:w="137" w:type="dxa"/>
        <w:tblLayout w:type="fixed"/>
        <w:tblLook w:val="0000" w:firstRow="0" w:lastRow="0" w:firstColumn="0" w:lastColumn="0" w:noHBand="0" w:noVBand="0"/>
      </w:tblPr>
      <w:tblGrid>
        <w:gridCol w:w="2126"/>
        <w:gridCol w:w="7797"/>
      </w:tblGrid>
      <w:tr w:rsidR="00B174A2" w:rsidRPr="00FF679D" w14:paraId="590FEC22" w14:textId="77777777" w:rsidTr="00422438">
        <w:trPr>
          <w:tblHeader/>
        </w:trPr>
        <w:tc>
          <w:tcPr>
            <w:tcW w:w="2126" w:type="dxa"/>
            <w:tcBorders>
              <w:top w:val="single" w:sz="4" w:space="0" w:color="000000"/>
              <w:left w:val="single" w:sz="4" w:space="0" w:color="000000"/>
              <w:bottom w:val="single" w:sz="4" w:space="0" w:color="000000"/>
            </w:tcBorders>
            <w:shd w:val="clear" w:color="auto" w:fill="D9D9D9"/>
          </w:tcPr>
          <w:p w14:paraId="02B08A48" w14:textId="77777777" w:rsidR="00B174A2" w:rsidRPr="00FF679D" w:rsidRDefault="00B174A2" w:rsidP="00AA52B5">
            <w:pPr>
              <w:spacing w:after="120" w:line="276" w:lineRule="auto"/>
              <w:jc w:val="center"/>
              <w:rPr>
                <w:rFonts w:cs="Arial"/>
                <w:sz w:val="22"/>
                <w:szCs w:val="22"/>
              </w:rPr>
            </w:pPr>
            <w:r w:rsidRPr="00FF679D">
              <w:rPr>
                <w:rFonts w:cs="Arial"/>
                <w:b/>
                <w:sz w:val="22"/>
                <w:szCs w:val="22"/>
                <w:lang w:eastAsia="pl-PL"/>
              </w:rPr>
              <w:t>Pojęcie lub skrót</w:t>
            </w:r>
          </w:p>
        </w:tc>
        <w:tc>
          <w:tcPr>
            <w:tcW w:w="7797" w:type="dxa"/>
            <w:tcBorders>
              <w:top w:val="single" w:sz="4" w:space="0" w:color="000000"/>
              <w:left w:val="single" w:sz="4" w:space="0" w:color="000000"/>
              <w:bottom w:val="single" w:sz="4" w:space="0" w:color="000000"/>
              <w:right w:val="single" w:sz="4" w:space="0" w:color="000000"/>
            </w:tcBorders>
            <w:shd w:val="clear" w:color="auto" w:fill="D9D9D9"/>
          </w:tcPr>
          <w:p w14:paraId="49B5A88C" w14:textId="77777777" w:rsidR="00B174A2" w:rsidRPr="00FF679D" w:rsidRDefault="00B174A2" w:rsidP="00AA52B5">
            <w:pPr>
              <w:spacing w:after="120" w:line="276" w:lineRule="auto"/>
              <w:jc w:val="center"/>
              <w:rPr>
                <w:rFonts w:cs="Arial"/>
                <w:sz w:val="22"/>
                <w:szCs w:val="22"/>
              </w:rPr>
            </w:pPr>
            <w:r w:rsidRPr="00FF679D">
              <w:rPr>
                <w:rFonts w:cs="Arial"/>
                <w:b/>
                <w:sz w:val="22"/>
                <w:szCs w:val="22"/>
                <w:lang w:eastAsia="pl-PL"/>
              </w:rPr>
              <w:t>Znaczenie</w:t>
            </w:r>
          </w:p>
        </w:tc>
      </w:tr>
      <w:tr w:rsidR="00B174A2" w:rsidRPr="00FF679D" w14:paraId="294AE94D" w14:textId="77777777" w:rsidTr="003C794A">
        <w:trPr>
          <w:trHeight w:val="349"/>
        </w:trPr>
        <w:tc>
          <w:tcPr>
            <w:tcW w:w="2126" w:type="dxa"/>
            <w:tcBorders>
              <w:top w:val="single" w:sz="4" w:space="0" w:color="000000"/>
              <w:left w:val="single" w:sz="4" w:space="0" w:color="000000"/>
              <w:bottom w:val="single" w:sz="4" w:space="0" w:color="000000"/>
            </w:tcBorders>
            <w:shd w:val="clear" w:color="auto" w:fill="auto"/>
          </w:tcPr>
          <w:p w14:paraId="52E2CD0F" w14:textId="77777777" w:rsidR="00B174A2" w:rsidRPr="00FF679D" w:rsidRDefault="00B174A2" w:rsidP="00AA52B5">
            <w:pPr>
              <w:spacing w:before="60" w:after="60"/>
              <w:rPr>
                <w:rFonts w:cs="Arial"/>
                <w:sz w:val="22"/>
                <w:szCs w:val="22"/>
              </w:rPr>
            </w:pPr>
            <w:r w:rsidRPr="00FF679D">
              <w:rPr>
                <w:rFonts w:cs="Arial"/>
                <w:iCs/>
                <w:sz w:val="22"/>
                <w:szCs w:val="22"/>
              </w:rPr>
              <w:t>COI</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61E1AA30" w14:textId="77777777" w:rsidR="00B174A2" w:rsidRPr="00FF679D" w:rsidRDefault="00B174A2" w:rsidP="00AA52B5">
            <w:pPr>
              <w:spacing w:before="60" w:after="60"/>
              <w:jc w:val="both"/>
              <w:rPr>
                <w:rFonts w:cs="Arial"/>
                <w:sz w:val="22"/>
                <w:szCs w:val="22"/>
              </w:rPr>
            </w:pPr>
            <w:r w:rsidRPr="00FF679D">
              <w:rPr>
                <w:rFonts w:cs="Arial"/>
                <w:sz w:val="22"/>
                <w:szCs w:val="22"/>
              </w:rPr>
              <w:t>Centrum Onkologii – Instytut im. Marii Skłodowskiej-Curie w Warszawie.</w:t>
            </w:r>
          </w:p>
        </w:tc>
      </w:tr>
      <w:tr w:rsidR="00B174A2" w:rsidRPr="00FF679D" w14:paraId="6C04E1D2" w14:textId="77777777" w:rsidTr="003C794A">
        <w:tc>
          <w:tcPr>
            <w:tcW w:w="2126" w:type="dxa"/>
            <w:tcBorders>
              <w:top w:val="single" w:sz="4" w:space="0" w:color="000000"/>
              <w:left w:val="single" w:sz="4" w:space="0" w:color="000000"/>
              <w:bottom w:val="single" w:sz="4" w:space="0" w:color="000000"/>
            </w:tcBorders>
            <w:shd w:val="clear" w:color="auto" w:fill="auto"/>
          </w:tcPr>
          <w:p w14:paraId="39E4FE19" w14:textId="77777777" w:rsidR="00B174A2" w:rsidRPr="00FF679D" w:rsidRDefault="00B174A2" w:rsidP="00AA52B5">
            <w:pPr>
              <w:spacing w:before="60" w:after="60"/>
              <w:rPr>
                <w:rFonts w:cs="Arial"/>
                <w:sz w:val="22"/>
                <w:szCs w:val="22"/>
              </w:rPr>
            </w:pPr>
            <w:r w:rsidRPr="00FF679D">
              <w:rPr>
                <w:rFonts w:cs="Arial"/>
                <w:iCs/>
                <w:sz w:val="22"/>
                <w:szCs w:val="22"/>
              </w:rPr>
              <w:t>CSIOZ</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20F4D7BB" w14:textId="77777777" w:rsidR="00B174A2" w:rsidRPr="00FF679D" w:rsidRDefault="00B174A2" w:rsidP="00AA52B5">
            <w:pPr>
              <w:spacing w:before="60" w:after="60"/>
              <w:jc w:val="both"/>
              <w:rPr>
                <w:rFonts w:cs="Arial"/>
                <w:sz w:val="22"/>
                <w:szCs w:val="22"/>
              </w:rPr>
            </w:pPr>
            <w:r w:rsidRPr="00FF679D">
              <w:rPr>
                <w:rFonts w:cs="Arial"/>
                <w:sz w:val="22"/>
                <w:szCs w:val="22"/>
              </w:rPr>
              <w:t>Centrum Systemów Informacyjnych Ochrony Zdrowia</w:t>
            </w:r>
          </w:p>
        </w:tc>
      </w:tr>
      <w:tr w:rsidR="00B174A2" w:rsidRPr="00FF679D" w14:paraId="05215DD2" w14:textId="77777777" w:rsidTr="003C794A">
        <w:tc>
          <w:tcPr>
            <w:tcW w:w="2126" w:type="dxa"/>
            <w:tcBorders>
              <w:top w:val="single" w:sz="4" w:space="0" w:color="000000"/>
              <w:left w:val="single" w:sz="4" w:space="0" w:color="000000"/>
              <w:bottom w:val="single" w:sz="4" w:space="0" w:color="000000"/>
            </w:tcBorders>
            <w:shd w:val="clear" w:color="auto" w:fill="auto"/>
          </w:tcPr>
          <w:p w14:paraId="12581AAC" w14:textId="77777777" w:rsidR="00B174A2" w:rsidRPr="00FF679D" w:rsidRDefault="00B174A2" w:rsidP="00AA52B5">
            <w:pPr>
              <w:spacing w:before="60" w:after="60"/>
              <w:jc w:val="both"/>
              <w:rPr>
                <w:rFonts w:cs="Arial"/>
                <w:sz w:val="22"/>
                <w:szCs w:val="22"/>
              </w:rPr>
            </w:pPr>
            <w:r w:rsidRPr="00FF679D">
              <w:rPr>
                <w:rFonts w:cs="Arial"/>
                <w:iCs/>
                <w:sz w:val="22"/>
                <w:szCs w:val="22"/>
              </w:rPr>
              <w:t>HIS</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5903E2D1" w14:textId="77777777" w:rsidR="00B174A2" w:rsidRPr="00FF679D" w:rsidRDefault="00B174A2" w:rsidP="00AA52B5">
            <w:pPr>
              <w:spacing w:before="60" w:after="60"/>
              <w:jc w:val="both"/>
              <w:rPr>
                <w:rFonts w:cs="Arial"/>
                <w:sz w:val="22"/>
                <w:szCs w:val="22"/>
              </w:rPr>
            </w:pPr>
            <w:r w:rsidRPr="00FF679D">
              <w:rPr>
                <w:rFonts w:cs="Arial"/>
                <w:sz w:val="22"/>
                <w:szCs w:val="22"/>
                <w:lang w:eastAsia="pl-PL"/>
              </w:rPr>
              <w:t>ang. Hospital Information System – klasa systemów teleinformatycznych służących do wsparcia procesów biznesowych w podmiotach leczniczych niezależnie od rodzaju działalności leczniczej (szpital, ambulatorium, przychodnia). W systemach HIS zbierane są także jednostkowe dane medyczne, które służą do tworzenia elektronicznej dokumentacji medycznej.</w:t>
            </w:r>
            <w:r w:rsidRPr="00FF679D">
              <w:rPr>
                <w:rFonts w:cs="Arial"/>
                <w:sz w:val="22"/>
                <w:szCs w:val="22"/>
              </w:rPr>
              <w:t xml:space="preserve"> </w:t>
            </w:r>
          </w:p>
        </w:tc>
      </w:tr>
      <w:tr w:rsidR="00B174A2" w:rsidRPr="00FF679D" w14:paraId="7DC3ECE6" w14:textId="77777777" w:rsidTr="003C794A">
        <w:tc>
          <w:tcPr>
            <w:tcW w:w="2126" w:type="dxa"/>
            <w:tcBorders>
              <w:top w:val="single" w:sz="4" w:space="0" w:color="000000"/>
              <w:left w:val="single" w:sz="4" w:space="0" w:color="000000"/>
              <w:bottom w:val="single" w:sz="4" w:space="0" w:color="000000"/>
            </w:tcBorders>
            <w:shd w:val="clear" w:color="auto" w:fill="auto"/>
          </w:tcPr>
          <w:p w14:paraId="6C18F85C" w14:textId="77777777" w:rsidR="00B174A2" w:rsidRPr="00FF679D" w:rsidRDefault="00B174A2" w:rsidP="00AA52B5">
            <w:pPr>
              <w:spacing w:before="60" w:after="60"/>
              <w:jc w:val="both"/>
              <w:rPr>
                <w:rFonts w:cs="Arial"/>
                <w:sz w:val="22"/>
                <w:szCs w:val="22"/>
              </w:rPr>
            </w:pPr>
            <w:r w:rsidRPr="00FF679D">
              <w:rPr>
                <w:rFonts w:cs="Arial"/>
                <w:iCs/>
                <w:sz w:val="22"/>
                <w:szCs w:val="22"/>
              </w:rPr>
              <w:t>HL7, HL7 CDA</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14FCCEAC" w14:textId="77777777" w:rsidR="00B174A2" w:rsidRPr="00FF679D" w:rsidRDefault="00B174A2" w:rsidP="00AA52B5">
            <w:pPr>
              <w:spacing w:before="60" w:after="60"/>
              <w:jc w:val="both"/>
              <w:rPr>
                <w:rFonts w:cs="Arial"/>
                <w:sz w:val="22"/>
                <w:szCs w:val="22"/>
              </w:rPr>
            </w:pPr>
            <w:r w:rsidRPr="00FF679D">
              <w:rPr>
                <w:rFonts w:cs="Arial"/>
                <w:sz w:val="22"/>
                <w:szCs w:val="22"/>
              </w:rPr>
              <w:t>Health Level Seven HL7 to standard elektronicznej wymiany informacji w środowiskach medycznych.</w:t>
            </w:r>
          </w:p>
          <w:p w14:paraId="419149AB" w14:textId="77777777" w:rsidR="00B174A2" w:rsidRPr="00FF679D" w:rsidRDefault="00B174A2" w:rsidP="00AA52B5">
            <w:pPr>
              <w:spacing w:before="60" w:after="60"/>
              <w:jc w:val="both"/>
              <w:rPr>
                <w:rFonts w:cs="Arial"/>
                <w:sz w:val="22"/>
                <w:szCs w:val="22"/>
              </w:rPr>
            </w:pPr>
            <w:r w:rsidRPr="00FF679D">
              <w:rPr>
                <w:rFonts w:cs="Arial"/>
                <w:sz w:val="22"/>
                <w:szCs w:val="22"/>
              </w:rPr>
              <w:lastRenderedPageBreak/>
              <w:t>HL7 CDA (Clinical Document Architecture) jest polskim standardem obejmującym kwestie związane ze składnią i semantyką dokumentów klinicznych.</w:t>
            </w:r>
          </w:p>
        </w:tc>
      </w:tr>
      <w:tr w:rsidR="00B174A2" w:rsidRPr="00FF679D" w14:paraId="7C1EC568" w14:textId="77777777" w:rsidTr="003C794A">
        <w:tc>
          <w:tcPr>
            <w:tcW w:w="2126" w:type="dxa"/>
            <w:tcBorders>
              <w:top w:val="single" w:sz="4" w:space="0" w:color="000000"/>
              <w:left w:val="single" w:sz="4" w:space="0" w:color="000000"/>
              <w:bottom w:val="single" w:sz="4" w:space="0" w:color="000000"/>
            </w:tcBorders>
            <w:shd w:val="clear" w:color="auto" w:fill="auto"/>
          </w:tcPr>
          <w:p w14:paraId="60643434" w14:textId="77777777" w:rsidR="00B174A2" w:rsidRPr="00FF679D" w:rsidRDefault="00B174A2" w:rsidP="00AA52B5">
            <w:pPr>
              <w:spacing w:before="60" w:after="60"/>
              <w:rPr>
                <w:rFonts w:cs="Arial"/>
                <w:sz w:val="22"/>
                <w:szCs w:val="22"/>
              </w:rPr>
            </w:pPr>
            <w:r w:rsidRPr="00FF679D">
              <w:rPr>
                <w:rFonts w:cs="Arial"/>
                <w:bCs/>
                <w:sz w:val="22"/>
                <w:szCs w:val="22"/>
              </w:rPr>
              <w:lastRenderedPageBreak/>
              <w:t xml:space="preserve">KPI </w:t>
            </w:r>
            <w:r w:rsidRPr="00FF679D">
              <w:rPr>
                <w:rFonts w:cs="Arial"/>
                <w:sz w:val="22"/>
                <w:szCs w:val="22"/>
              </w:rPr>
              <w:t>(</w:t>
            </w:r>
            <w:r w:rsidRPr="00FF679D">
              <w:rPr>
                <w:rFonts w:cs="Arial"/>
                <w:iCs/>
                <w:sz w:val="22"/>
                <w:szCs w:val="22"/>
              </w:rPr>
              <w:t>kluczowy wskaźnik efektywności)</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7F33AA72" w14:textId="027DD772" w:rsidR="00B174A2" w:rsidRPr="00FF679D" w:rsidRDefault="00B70FBF" w:rsidP="00AA52B5">
            <w:pPr>
              <w:spacing w:before="60" w:after="60"/>
              <w:jc w:val="both"/>
              <w:rPr>
                <w:rFonts w:cs="Arial"/>
                <w:sz w:val="22"/>
                <w:szCs w:val="22"/>
              </w:rPr>
            </w:pPr>
            <w:r w:rsidRPr="00FF679D">
              <w:rPr>
                <w:rFonts w:cs="Arial"/>
                <w:sz w:val="22"/>
                <w:szCs w:val="22"/>
              </w:rPr>
              <w:t>Finansowy</w:t>
            </w:r>
            <w:r w:rsidR="00B174A2" w:rsidRPr="00FF679D">
              <w:rPr>
                <w:rFonts w:cs="Arial"/>
                <w:sz w:val="22"/>
                <w:szCs w:val="22"/>
              </w:rPr>
              <w:t xml:space="preserve"> i niefinansowy wskaźnik pomiaru stopnia realizacji celów. Powinien być wyrażony w liczbach, procentach itd.</w:t>
            </w:r>
          </w:p>
        </w:tc>
      </w:tr>
      <w:tr w:rsidR="00B174A2" w:rsidRPr="00FF679D" w14:paraId="5907A049" w14:textId="77777777" w:rsidTr="003C794A">
        <w:tc>
          <w:tcPr>
            <w:tcW w:w="2126" w:type="dxa"/>
            <w:tcBorders>
              <w:top w:val="single" w:sz="4" w:space="0" w:color="000000"/>
              <w:left w:val="single" w:sz="4" w:space="0" w:color="000000"/>
              <w:bottom w:val="single" w:sz="4" w:space="0" w:color="000000"/>
            </w:tcBorders>
            <w:shd w:val="clear" w:color="auto" w:fill="auto"/>
          </w:tcPr>
          <w:p w14:paraId="4388197F" w14:textId="77777777" w:rsidR="00B174A2" w:rsidRPr="00FF679D" w:rsidRDefault="00B174A2" w:rsidP="00AA52B5">
            <w:pPr>
              <w:spacing w:before="60" w:after="60"/>
              <w:rPr>
                <w:rFonts w:cs="Arial"/>
                <w:bCs/>
                <w:sz w:val="22"/>
                <w:szCs w:val="22"/>
              </w:rPr>
            </w:pPr>
            <w:r w:rsidRPr="00FF679D">
              <w:rPr>
                <w:rFonts w:cs="Arial"/>
                <w:bCs/>
                <w:sz w:val="22"/>
                <w:szCs w:val="22"/>
              </w:rPr>
              <w:t>ZPRO</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5746FA92" w14:textId="77777777" w:rsidR="00B174A2" w:rsidRPr="00FF679D" w:rsidRDefault="00B174A2" w:rsidP="00AA52B5">
            <w:pPr>
              <w:spacing w:before="60" w:after="60"/>
              <w:jc w:val="both"/>
              <w:rPr>
                <w:rFonts w:cs="Arial"/>
                <w:sz w:val="22"/>
                <w:szCs w:val="22"/>
              </w:rPr>
            </w:pPr>
            <w:r w:rsidRPr="00FF679D">
              <w:rPr>
                <w:rFonts w:cs="Arial"/>
                <w:sz w:val="22"/>
                <w:szCs w:val="22"/>
              </w:rPr>
              <w:t>Zintegrowana Platforma Rejestrów Onkologicznych – platforma gromadzenia i analizy danych z Krajowego Rejestru Nowotworów oraz onkologicznych rejestrów narządowych zintegrowana z systemami szpitalnymi</w:t>
            </w:r>
          </w:p>
        </w:tc>
      </w:tr>
      <w:tr w:rsidR="00B174A2" w:rsidRPr="00FF679D" w14:paraId="790AE882" w14:textId="77777777" w:rsidTr="003C794A">
        <w:tc>
          <w:tcPr>
            <w:tcW w:w="2126" w:type="dxa"/>
            <w:tcBorders>
              <w:top w:val="single" w:sz="4" w:space="0" w:color="000000"/>
              <w:left w:val="single" w:sz="4" w:space="0" w:color="000000"/>
              <w:bottom w:val="single" w:sz="4" w:space="0" w:color="000000"/>
            </w:tcBorders>
            <w:shd w:val="clear" w:color="auto" w:fill="auto"/>
          </w:tcPr>
          <w:p w14:paraId="149CE3EB" w14:textId="77777777" w:rsidR="00B174A2" w:rsidRPr="00FF679D" w:rsidRDefault="00B174A2" w:rsidP="00AA52B5">
            <w:pPr>
              <w:spacing w:before="60" w:after="60"/>
              <w:jc w:val="both"/>
              <w:rPr>
                <w:rFonts w:cs="Arial"/>
                <w:sz w:val="22"/>
                <w:szCs w:val="22"/>
              </w:rPr>
            </w:pPr>
            <w:r w:rsidRPr="00FF679D">
              <w:rPr>
                <w:rFonts w:cs="Arial"/>
                <w:sz w:val="22"/>
                <w:szCs w:val="22"/>
              </w:rPr>
              <w:t>KRN</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61E06837" w14:textId="77777777" w:rsidR="00B174A2" w:rsidRPr="00FF679D" w:rsidRDefault="00B174A2" w:rsidP="00AA52B5">
            <w:pPr>
              <w:spacing w:before="60" w:after="60"/>
              <w:jc w:val="both"/>
              <w:rPr>
                <w:rFonts w:cs="Arial"/>
                <w:sz w:val="22"/>
                <w:szCs w:val="22"/>
              </w:rPr>
            </w:pPr>
            <w:r w:rsidRPr="00FF679D">
              <w:rPr>
                <w:rFonts w:cs="Arial"/>
                <w:sz w:val="22"/>
                <w:szCs w:val="22"/>
              </w:rPr>
              <w:t>Krajowy Rejestr Nowotworów, utworzony został zgodnie z rozporządzeniem Ministra Zdrowia z dnia 20 grudnia 2012 r. w sprawie utworzenia Krajowego Rejestru Nowotworów (Dz. U. poz. 1497). Na mocy Rozporządzenia Ministra Zdrowia z dnia 24 sierpnia 2016 r. w sprawie Krajowego Rejestru Nowotworów, podmiotem prowadzącym rejestr jest Centrum Onkologii – Instytut im. Marii Skłodowskiej-Curie w Warszawie.</w:t>
            </w:r>
          </w:p>
        </w:tc>
      </w:tr>
      <w:tr w:rsidR="00EC4303" w:rsidRPr="00FF679D" w14:paraId="1174DEC7" w14:textId="77777777" w:rsidTr="003C794A">
        <w:tc>
          <w:tcPr>
            <w:tcW w:w="2126" w:type="dxa"/>
            <w:tcBorders>
              <w:top w:val="single" w:sz="4" w:space="0" w:color="000000"/>
              <w:left w:val="single" w:sz="4" w:space="0" w:color="000000"/>
              <w:bottom w:val="single" w:sz="4" w:space="0" w:color="000000"/>
            </w:tcBorders>
            <w:shd w:val="clear" w:color="auto" w:fill="auto"/>
          </w:tcPr>
          <w:p w14:paraId="2ACC545E" w14:textId="33D16FA9" w:rsidR="00EC4303" w:rsidRPr="00FF679D" w:rsidRDefault="00EC4303" w:rsidP="00AA52B5">
            <w:pPr>
              <w:spacing w:before="60" w:after="60"/>
              <w:jc w:val="both"/>
              <w:rPr>
                <w:rFonts w:cs="Arial"/>
                <w:sz w:val="22"/>
                <w:szCs w:val="22"/>
              </w:rPr>
            </w:pPr>
            <w:r>
              <w:rPr>
                <w:rFonts w:cs="Arial"/>
                <w:sz w:val="22"/>
                <w:szCs w:val="22"/>
              </w:rPr>
              <w:t>Rejestry narządowe</w:t>
            </w:r>
            <w:r w:rsidR="00FF7837">
              <w:rPr>
                <w:rFonts w:cs="Arial"/>
                <w:sz w:val="22"/>
                <w:szCs w:val="22"/>
              </w:rPr>
              <w:t xml:space="preserve"> (RN)</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7BCD63A6" w14:textId="5CF4F311" w:rsidR="00EC4303" w:rsidRPr="00FF679D" w:rsidRDefault="00EC4303" w:rsidP="00651A30">
            <w:pPr>
              <w:spacing w:before="60" w:after="60"/>
              <w:jc w:val="both"/>
              <w:rPr>
                <w:rFonts w:cs="Arial"/>
                <w:sz w:val="22"/>
                <w:szCs w:val="22"/>
              </w:rPr>
            </w:pPr>
            <w:r>
              <w:rPr>
                <w:rFonts w:cs="Arial"/>
                <w:sz w:val="22"/>
                <w:szCs w:val="22"/>
              </w:rPr>
              <w:t>Rejestry</w:t>
            </w:r>
            <w:r w:rsidR="00651A30" w:rsidRPr="00651A30">
              <w:rPr>
                <w:rFonts w:cs="Arial"/>
                <w:sz w:val="22"/>
                <w:szCs w:val="22"/>
              </w:rPr>
              <w:t xml:space="preserve"> wybranych jednostek chorobowych gromadzących rozszerzone dane dotyczące metod leczenia</w:t>
            </w:r>
            <w:r w:rsidR="00651A30">
              <w:rPr>
                <w:rFonts w:cs="Arial"/>
                <w:sz w:val="22"/>
                <w:szCs w:val="22"/>
              </w:rPr>
              <w:t xml:space="preserve"> chorych onkologicznych.</w:t>
            </w:r>
          </w:p>
        </w:tc>
      </w:tr>
      <w:tr w:rsidR="00B174A2" w:rsidRPr="00FF679D" w14:paraId="02EFC1F8" w14:textId="77777777" w:rsidTr="003C794A">
        <w:tc>
          <w:tcPr>
            <w:tcW w:w="2126" w:type="dxa"/>
            <w:tcBorders>
              <w:top w:val="single" w:sz="4" w:space="0" w:color="000000"/>
              <w:left w:val="single" w:sz="4" w:space="0" w:color="000000"/>
              <w:bottom w:val="single" w:sz="4" w:space="0" w:color="000000"/>
            </w:tcBorders>
            <w:shd w:val="clear" w:color="auto" w:fill="auto"/>
          </w:tcPr>
          <w:p w14:paraId="3286BDF6" w14:textId="77777777" w:rsidR="00B174A2" w:rsidRPr="00FF679D" w:rsidRDefault="00B174A2" w:rsidP="00AA52B5">
            <w:pPr>
              <w:spacing w:before="60" w:after="60"/>
              <w:jc w:val="both"/>
              <w:rPr>
                <w:rFonts w:cs="Arial"/>
                <w:sz w:val="22"/>
                <w:szCs w:val="22"/>
              </w:rPr>
            </w:pPr>
            <w:r w:rsidRPr="00FF679D">
              <w:rPr>
                <w:rFonts w:cs="Arial"/>
                <w:sz w:val="22"/>
                <w:szCs w:val="22"/>
              </w:rPr>
              <w:t>KZNZ</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76324E38" w14:textId="28C6E208" w:rsidR="00B174A2" w:rsidRPr="00FF679D" w:rsidRDefault="00B174A2" w:rsidP="00AA52B5">
            <w:pPr>
              <w:spacing w:before="60" w:after="60"/>
              <w:jc w:val="both"/>
              <w:rPr>
                <w:rFonts w:cs="Arial"/>
                <w:sz w:val="22"/>
                <w:szCs w:val="22"/>
              </w:rPr>
            </w:pPr>
            <w:r w:rsidRPr="00FF679D">
              <w:rPr>
                <w:rFonts w:cs="Arial"/>
                <w:sz w:val="22"/>
                <w:szCs w:val="22"/>
              </w:rPr>
              <w:t xml:space="preserve">Karta Zgłoszenia Nowotworu Złośliwego </w:t>
            </w:r>
            <w:r w:rsidR="00216918">
              <w:rPr>
                <w:rFonts w:cs="Arial"/>
                <w:sz w:val="22"/>
                <w:szCs w:val="22"/>
              </w:rPr>
              <w:t xml:space="preserve">(symbol </w:t>
            </w:r>
            <w:r w:rsidRPr="00FF679D">
              <w:rPr>
                <w:rFonts w:cs="Arial"/>
                <w:sz w:val="22"/>
                <w:szCs w:val="22"/>
              </w:rPr>
              <w:t>MZ/N1-a</w:t>
            </w:r>
            <w:r w:rsidR="00216918">
              <w:rPr>
                <w:rFonts w:cs="Arial"/>
                <w:sz w:val="22"/>
                <w:szCs w:val="22"/>
              </w:rPr>
              <w:t>)</w:t>
            </w:r>
            <w:r w:rsidR="004E2DA7">
              <w:rPr>
                <w:rFonts w:cs="Arial"/>
                <w:sz w:val="22"/>
                <w:szCs w:val="22"/>
              </w:rPr>
              <w:t>.</w:t>
            </w:r>
          </w:p>
        </w:tc>
      </w:tr>
      <w:tr w:rsidR="00B174A2" w:rsidRPr="00FF679D" w14:paraId="230D2F32" w14:textId="77777777" w:rsidTr="003C794A">
        <w:tc>
          <w:tcPr>
            <w:tcW w:w="2126" w:type="dxa"/>
            <w:tcBorders>
              <w:top w:val="single" w:sz="4" w:space="0" w:color="000000"/>
              <w:left w:val="single" w:sz="4" w:space="0" w:color="000000"/>
              <w:bottom w:val="single" w:sz="4" w:space="0" w:color="000000"/>
            </w:tcBorders>
            <w:shd w:val="clear" w:color="auto" w:fill="auto"/>
          </w:tcPr>
          <w:p w14:paraId="42F0F1E1" w14:textId="77777777" w:rsidR="00B174A2" w:rsidRPr="00FF679D" w:rsidRDefault="00B174A2" w:rsidP="00AA52B5">
            <w:pPr>
              <w:spacing w:before="60" w:after="60"/>
              <w:jc w:val="both"/>
              <w:rPr>
                <w:rFonts w:cs="Arial"/>
                <w:sz w:val="22"/>
                <w:szCs w:val="22"/>
              </w:rPr>
            </w:pPr>
            <w:r w:rsidRPr="00FF679D">
              <w:rPr>
                <w:rFonts w:cs="Arial"/>
                <w:sz w:val="22"/>
                <w:szCs w:val="22"/>
              </w:rPr>
              <w:t>PROH</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307C13B7" w14:textId="191343A1" w:rsidR="00B174A2" w:rsidRPr="00FF679D" w:rsidRDefault="00B174A2" w:rsidP="00AA52B5">
            <w:pPr>
              <w:spacing w:before="60" w:after="60"/>
              <w:jc w:val="both"/>
              <w:rPr>
                <w:rFonts w:cs="Arial"/>
                <w:sz w:val="22"/>
                <w:szCs w:val="22"/>
              </w:rPr>
            </w:pPr>
            <w:r w:rsidRPr="00FF679D">
              <w:rPr>
                <w:rFonts w:cs="Arial"/>
                <w:sz w:val="22"/>
                <w:szCs w:val="22"/>
              </w:rPr>
              <w:t>Polski Rejestr Onko-Hematologiczny</w:t>
            </w:r>
            <w:r w:rsidR="00EC4303">
              <w:rPr>
                <w:rFonts w:cs="Arial"/>
                <w:sz w:val="22"/>
                <w:szCs w:val="22"/>
              </w:rPr>
              <w:t xml:space="preserve"> – rejestr narządowy</w:t>
            </w:r>
            <w:r w:rsidR="00FF7837">
              <w:rPr>
                <w:rFonts w:cs="Arial"/>
                <w:sz w:val="22"/>
                <w:szCs w:val="22"/>
              </w:rPr>
              <w:t xml:space="preserve"> obejmujący nowotwory hematologiczne z zakresu ICD-10 C81-C96 oraz D45-D47</w:t>
            </w:r>
          </w:p>
        </w:tc>
      </w:tr>
      <w:tr w:rsidR="00B174A2" w:rsidRPr="00FF679D" w14:paraId="55E10345" w14:textId="77777777" w:rsidTr="003C794A">
        <w:tc>
          <w:tcPr>
            <w:tcW w:w="2126" w:type="dxa"/>
            <w:tcBorders>
              <w:top w:val="single" w:sz="4" w:space="0" w:color="000000"/>
              <w:left w:val="single" w:sz="4" w:space="0" w:color="000000"/>
              <w:bottom w:val="single" w:sz="4" w:space="0" w:color="000000"/>
            </w:tcBorders>
            <w:shd w:val="clear" w:color="auto" w:fill="auto"/>
          </w:tcPr>
          <w:p w14:paraId="4BD8513A" w14:textId="77777777" w:rsidR="00B174A2" w:rsidRPr="00FF679D" w:rsidRDefault="00B174A2" w:rsidP="00AA52B5">
            <w:pPr>
              <w:spacing w:before="60" w:after="60"/>
              <w:rPr>
                <w:rFonts w:cs="Arial"/>
                <w:sz w:val="22"/>
                <w:szCs w:val="22"/>
              </w:rPr>
            </w:pPr>
            <w:r w:rsidRPr="00FF679D">
              <w:rPr>
                <w:rFonts w:cs="Arial"/>
                <w:iCs/>
                <w:sz w:val="22"/>
                <w:szCs w:val="22"/>
              </w:rPr>
              <w:t>RWD (Responsive Web Design)</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44B10386" w14:textId="2356B4BE" w:rsidR="00B174A2" w:rsidRPr="00FF679D" w:rsidRDefault="00B70FBF" w:rsidP="00AA52B5">
            <w:pPr>
              <w:spacing w:before="60" w:after="60"/>
              <w:jc w:val="both"/>
              <w:rPr>
                <w:rFonts w:cs="Arial"/>
                <w:sz w:val="22"/>
                <w:szCs w:val="22"/>
              </w:rPr>
            </w:pPr>
            <w:r w:rsidRPr="00FF679D">
              <w:rPr>
                <w:rFonts w:cs="Arial"/>
                <w:sz w:val="22"/>
                <w:szCs w:val="22"/>
              </w:rPr>
              <w:t>Technika</w:t>
            </w:r>
            <w:r w:rsidR="00B174A2" w:rsidRPr="00FF679D">
              <w:rPr>
                <w:rFonts w:cs="Arial"/>
                <w:sz w:val="22"/>
                <w:szCs w:val="22"/>
              </w:rPr>
              <w:t xml:space="preserve"> projektowania stron www w taki sposób, aby jej układ i wygląd dopasowywał się automatycznie do okna urządzenia, na którym jest wyświetlany, np. smartfonów, tabletów itd.</w:t>
            </w:r>
          </w:p>
        </w:tc>
      </w:tr>
      <w:tr w:rsidR="00B174A2" w:rsidRPr="00FF679D" w14:paraId="358FD91E" w14:textId="77777777" w:rsidTr="003C794A">
        <w:tc>
          <w:tcPr>
            <w:tcW w:w="2126" w:type="dxa"/>
            <w:tcBorders>
              <w:top w:val="single" w:sz="4" w:space="0" w:color="000000"/>
              <w:left w:val="single" w:sz="4" w:space="0" w:color="000000"/>
              <w:bottom w:val="single" w:sz="4" w:space="0" w:color="000000"/>
            </w:tcBorders>
            <w:shd w:val="clear" w:color="auto" w:fill="auto"/>
          </w:tcPr>
          <w:p w14:paraId="344754DE" w14:textId="77777777" w:rsidR="00B174A2" w:rsidRPr="00FF679D" w:rsidRDefault="00B174A2" w:rsidP="00AA52B5">
            <w:pPr>
              <w:spacing w:before="60" w:after="60"/>
              <w:rPr>
                <w:rFonts w:cs="Arial"/>
                <w:sz w:val="22"/>
                <w:szCs w:val="22"/>
              </w:rPr>
            </w:pPr>
            <w:r w:rsidRPr="00FF679D">
              <w:rPr>
                <w:rFonts w:cs="Arial"/>
                <w:iCs/>
                <w:sz w:val="22"/>
                <w:szCs w:val="22"/>
              </w:rPr>
              <w:t>WRN</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2F8FAA95" w14:textId="77777777" w:rsidR="00B174A2" w:rsidRPr="00FF679D" w:rsidRDefault="00B174A2" w:rsidP="00AA52B5">
            <w:pPr>
              <w:spacing w:before="60" w:after="60"/>
              <w:jc w:val="both"/>
              <w:rPr>
                <w:rFonts w:cs="Arial"/>
                <w:sz w:val="22"/>
                <w:szCs w:val="22"/>
              </w:rPr>
            </w:pPr>
            <w:r w:rsidRPr="00FF679D">
              <w:rPr>
                <w:rFonts w:cs="Arial"/>
                <w:sz w:val="22"/>
                <w:szCs w:val="22"/>
              </w:rPr>
              <w:t>Wojewódzkie Biuro Rejestracji Nowotworów. W systemie organizacyjnym KRN istnieje 16 biur wojewódzkich – jedno w każdym województwie</w:t>
            </w:r>
          </w:p>
        </w:tc>
      </w:tr>
      <w:tr w:rsidR="00B174A2" w:rsidRPr="00FF679D" w14:paraId="50F31D99" w14:textId="77777777" w:rsidTr="003C794A">
        <w:tc>
          <w:tcPr>
            <w:tcW w:w="2126" w:type="dxa"/>
            <w:tcBorders>
              <w:top w:val="single" w:sz="4" w:space="0" w:color="000000"/>
              <w:left w:val="single" w:sz="4" w:space="0" w:color="000000"/>
              <w:bottom w:val="single" w:sz="4" w:space="0" w:color="000000"/>
            </w:tcBorders>
            <w:shd w:val="clear" w:color="auto" w:fill="auto"/>
          </w:tcPr>
          <w:p w14:paraId="6A891635" w14:textId="77777777" w:rsidR="00B174A2" w:rsidRPr="00FF679D" w:rsidRDefault="00B174A2" w:rsidP="00AA52B5">
            <w:pPr>
              <w:spacing w:before="60" w:after="60"/>
              <w:jc w:val="both"/>
              <w:rPr>
                <w:rFonts w:cs="Arial"/>
                <w:sz w:val="22"/>
                <w:szCs w:val="22"/>
              </w:rPr>
            </w:pPr>
            <w:r w:rsidRPr="00FF679D">
              <w:rPr>
                <w:rFonts w:cs="Arial"/>
                <w:iCs/>
                <w:sz w:val="22"/>
                <w:szCs w:val="22"/>
              </w:rPr>
              <w:t>ZSI–CRN</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2825E5F1" w14:textId="132ABDDE" w:rsidR="00B174A2" w:rsidRPr="00FF679D" w:rsidRDefault="00B174A2" w:rsidP="00AA52B5">
            <w:pPr>
              <w:spacing w:before="60" w:after="60"/>
              <w:jc w:val="both"/>
              <w:rPr>
                <w:rFonts w:cs="Arial"/>
                <w:sz w:val="22"/>
                <w:szCs w:val="22"/>
              </w:rPr>
            </w:pPr>
            <w:r w:rsidRPr="00FF679D">
              <w:rPr>
                <w:rFonts w:cs="Arial"/>
                <w:sz w:val="22"/>
                <w:szCs w:val="22"/>
              </w:rPr>
              <w:t>Zintegrowany System Informatyczny – Centralny Rejestr Nowotworów: nazwa obecnego systemu informatycznego KRN</w:t>
            </w:r>
            <w:r w:rsidR="00DB0A2D">
              <w:rPr>
                <w:rFonts w:cs="Arial"/>
                <w:sz w:val="22"/>
                <w:szCs w:val="22"/>
              </w:rPr>
              <w:t>.</w:t>
            </w:r>
          </w:p>
        </w:tc>
      </w:tr>
      <w:tr w:rsidR="00A91D84" w:rsidRPr="00FF679D" w14:paraId="0DD3B73B" w14:textId="77777777" w:rsidTr="003C794A">
        <w:tc>
          <w:tcPr>
            <w:tcW w:w="2126" w:type="dxa"/>
            <w:tcBorders>
              <w:top w:val="single" w:sz="4" w:space="0" w:color="000000"/>
              <w:left w:val="single" w:sz="4" w:space="0" w:color="000000"/>
              <w:bottom w:val="single" w:sz="4" w:space="0" w:color="000000"/>
            </w:tcBorders>
            <w:shd w:val="clear" w:color="auto" w:fill="auto"/>
          </w:tcPr>
          <w:p w14:paraId="4AE6839B" w14:textId="0E28F833" w:rsidR="00A91D84" w:rsidRPr="00FF679D" w:rsidRDefault="00A91D84" w:rsidP="00AA52B5">
            <w:pPr>
              <w:spacing w:before="60" w:after="60"/>
              <w:jc w:val="both"/>
              <w:rPr>
                <w:rFonts w:cs="Arial"/>
                <w:iCs/>
                <w:sz w:val="22"/>
                <w:szCs w:val="22"/>
              </w:rPr>
            </w:pPr>
            <w:r>
              <w:rPr>
                <w:rFonts w:cs="Arial"/>
                <w:iCs/>
                <w:sz w:val="22"/>
                <w:szCs w:val="22"/>
              </w:rPr>
              <w:t>NPZCHN</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0853B1AC" w14:textId="36C3DE0F" w:rsidR="00A91D84" w:rsidRPr="00FF679D" w:rsidRDefault="00A91D84" w:rsidP="00D9496E">
            <w:pPr>
              <w:spacing w:before="60" w:after="60"/>
              <w:jc w:val="both"/>
              <w:rPr>
                <w:rFonts w:cs="Arial"/>
                <w:sz w:val="22"/>
                <w:szCs w:val="22"/>
              </w:rPr>
            </w:pPr>
            <w:r>
              <w:rPr>
                <w:rFonts w:cs="Arial"/>
                <w:sz w:val="22"/>
                <w:szCs w:val="22"/>
              </w:rPr>
              <w:t>Narodowy Program Zwalczania Chorób Nowotworowych 2016-2024</w:t>
            </w:r>
            <w:r w:rsidR="00D9496E">
              <w:rPr>
                <w:rFonts w:cs="Arial"/>
                <w:sz w:val="22"/>
                <w:szCs w:val="22"/>
              </w:rPr>
              <w:t xml:space="preserve"> (Uchwała Rady Ministrów nr</w:t>
            </w:r>
            <w:r w:rsidR="00D9496E" w:rsidRPr="00D9496E">
              <w:rPr>
                <w:rFonts w:cs="Arial"/>
                <w:sz w:val="22"/>
                <w:szCs w:val="22"/>
              </w:rPr>
              <w:t xml:space="preserve"> 208</w:t>
            </w:r>
            <w:r w:rsidR="00D9496E">
              <w:rPr>
                <w:rFonts w:cs="Arial"/>
                <w:sz w:val="22"/>
                <w:szCs w:val="22"/>
              </w:rPr>
              <w:t>, poz. 1165)</w:t>
            </w:r>
            <w:r w:rsidR="00DB0A2D">
              <w:rPr>
                <w:rFonts w:cs="Arial"/>
                <w:sz w:val="22"/>
                <w:szCs w:val="22"/>
              </w:rPr>
              <w:t>.</w:t>
            </w:r>
          </w:p>
        </w:tc>
      </w:tr>
      <w:tr w:rsidR="00F76068" w:rsidRPr="00FF679D" w14:paraId="59B7D4EB" w14:textId="77777777" w:rsidTr="003C794A">
        <w:tc>
          <w:tcPr>
            <w:tcW w:w="2126" w:type="dxa"/>
            <w:tcBorders>
              <w:top w:val="single" w:sz="4" w:space="0" w:color="000000"/>
              <w:left w:val="single" w:sz="4" w:space="0" w:color="000000"/>
              <w:bottom w:val="single" w:sz="4" w:space="0" w:color="000000"/>
            </w:tcBorders>
            <w:shd w:val="clear" w:color="auto" w:fill="auto"/>
          </w:tcPr>
          <w:p w14:paraId="511E680C" w14:textId="7C702E3C" w:rsidR="00F76068" w:rsidRDefault="00F76068" w:rsidP="00AA52B5">
            <w:pPr>
              <w:spacing w:before="60" w:after="60"/>
              <w:jc w:val="both"/>
              <w:rPr>
                <w:rFonts w:cs="Arial"/>
                <w:iCs/>
                <w:sz w:val="22"/>
                <w:szCs w:val="22"/>
              </w:rPr>
            </w:pPr>
            <w:r>
              <w:rPr>
                <w:rFonts w:cs="Arial"/>
                <w:iCs/>
                <w:sz w:val="22"/>
                <w:szCs w:val="22"/>
              </w:rPr>
              <w:t>Przypadek</w:t>
            </w:r>
          </w:p>
        </w:tc>
        <w:tc>
          <w:tcPr>
            <w:tcW w:w="7797" w:type="dxa"/>
            <w:tcBorders>
              <w:top w:val="single" w:sz="4" w:space="0" w:color="000000"/>
              <w:left w:val="single" w:sz="4" w:space="0" w:color="000000"/>
              <w:bottom w:val="single" w:sz="4" w:space="0" w:color="000000"/>
              <w:right w:val="single" w:sz="4" w:space="0" w:color="000000"/>
            </w:tcBorders>
            <w:shd w:val="clear" w:color="auto" w:fill="auto"/>
          </w:tcPr>
          <w:p w14:paraId="168A7BB0" w14:textId="3EC2159C" w:rsidR="00F76068" w:rsidRDefault="00F76068" w:rsidP="00F76068">
            <w:pPr>
              <w:spacing w:before="60" w:after="60"/>
              <w:jc w:val="both"/>
              <w:rPr>
                <w:rFonts w:cs="Arial"/>
                <w:sz w:val="22"/>
                <w:szCs w:val="22"/>
              </w:rPr>
            </w:pPr>
            <w:r>
              <w:rPr>
                <w:rFonts w:cs="Arial"/>
                <w:sz w:val="22"/>
                <w:szCs w:val="22"/>
              </w:rPr>
              <w:t>Ogół informacji o chorobie pacjenta zgromadzonych na podstawie wszystkich zgłoszonych KZNZ dotyczących tej choroby</w:t>
            </w:r>
            <w:r w:rsidR="00DB0A2D">
              <w:rPr>
                <w:rFonts w:cs="Arial"/>
                <w:sz w:val="22"/>
                <w:szCs w:val="22"/>
              </w:rPr>
              <w:t>.</w:t>
            </w:r>
          </w:p>
        </w:tc>
      </w:tr>
    </w:tbl>
    <w:p w14:paraId="78918721" w14:textId="77777777" w:rsidR="00B174A2" w:rsidRPr="00FF679D" w:rsidRDefault="00B174A2" w:rsidP="00B174A2">
      <w:pPr>
        <w:pStyle w:val="Nagwek1"/>
        <w:tabs>
          <w:tab w:val="num" w:pos="0"/>
        </w:tabs>
        <w:suppressAutoHyphens/>
        <w:spacing w:after="0"/>
        <w:ind w:left="782" w:hanging="357"/>
        <w:jc w:val="both"/>
        <w:rPr>
          <w:sz w:val="22"/>
          <w:szCs w:val="22"/>
          <w:lang w:val="pl-PL" w:eastAsia="pl-PL"/>
        </w:rPr>
      </w:pPr>
      <w:r w:rsidRPr="00FF679D">
        <w:rPr>
          <w:sz w:val="22"/>
          <w:szCs w:val="22"/>
          <w:lang w:val="pl-PL" w:eastAsia="pl-PL"/>
        </w:rPr>
        <w:t>POWODY PODJĘCIA PROJEKTU</w:t>
      </w:r>
    </w:p>
    <w:p w14:paraId="470324D2" w14:textId="77777777" w:rsidR="00B174A2" w:rsidRPr="00FF679D" w:rsidRDefault="00B174A2" w:rsidP="00B174A2">
      <w:pPr>
        <w:pStyle w:val="Tekstpodstawowy"/>
        <w:jc w:val="both"/>
        <w:rPr>
          <w:sz w:val="22"/>
          <w:szCs w:val="22"/>
          <w:lang w:val="pl-PL" w:eastAsia="pl-PL"/>
        </w:rPr>
      </w:pPr>
    </w:p>
    <w:p w14:paraId="5EA86EAB" w14:textId="77777777" w:rsidR="00B174A2" w:rsidRPr="00FF679D" w:rsidRDefault="00B174A2" w:rsidP="00B174A2">
      <w:pPr>
        <w:pStyle w:val="Nagwek2"/>
        <w:numPr>
          <w:ilvl w:val="1"/>
          <w:numId w:val="19"/>
        </w:numPr>
        <w:tabs>
          <w:tab w:val="left" w:pos="1134"/>
        </w:tabs>
        <w:suppressAutoHyphens/>
        <w:rPr>
          <w:sz w:val="22"/>
          <w:szCs w:val="22"/>
          <w:lang w:val="pl-PL" w:eastAsia="pl-PL"/>
        </w:rPr>
      </w:pPr>
      <w:r w:rsidRPr="00FF679D">
        <w:rPr>
          <w:sz w:val="22"/>
          <w:szCs w:val="22"/>
          <w:lang w:val="pl-PL" w:eastAsia="pl-PL"/>
        </w:rPr>
        <w:t>Identyfikacja problemu i potrzeb</w:t>
      </w:r>
    </w:p>
    <w:p w14:paraId="788A01AA" w14:textId="77777777" w:rsidR="00FF7837" w:rsidRPr="00FF679D" w:rsidRDefault="00FF7837" w:rsidP="00FF7837">
      <w:pPr>
        <w:pStyle w:val="Tekstpodstawowy21"/>
        <w:spacing w:after="0" w:line="288" w:lineRule="auto"/>
        <w:ind w:left="284"/>
        <w:jc w:val="both"/>
        <w:rPr>
          <w:sz w:val="22"/>
          <w:szCs w:val="22"/>
          <w:lang w:eastAsia="pl-PL"/>
        </w:rPr>
      </w:pPr>
      <w:r w:rsidRPr="00FF679D">
        <w:rPr>
          <w:sz w:val="22"/>
          <w:szCs w:val="22"/>
          <w:lang w:eastAsia="pl-PL"/>
        </w:rPr>
        <w:t>Zgłaszanie nowotworów złośliwych do Krajowego Rejestru Nowotworów (KRN) jest w Polsce obowiązkowe od ponad 60 lat. Zakres gromadzonych danych obejmuje Karta Zgłoszenia Nowotworu Złośliwego (KZNZ, symbol MZ/N-1a), która jest podstawowym formularzem zgłoszeniowym KRN. Obecnie system KRN działa jako sieć 16 Biur Wojewódzkich (jedno w każdym województwie), a dane wprowadzane są i przechowywane w ogólnopolskiej, centralnej bazie danych.</w:t>
      </w:r>
    </w:p>
    <w:p w14:paraId="616ED589" w14:textId="77777777" w:rsidR="00FF7837" w:rsidRPr="00FF679D" w:rsidRDefault="00FF7837" w:rsidP="00FF7837">
      <w:pPr>
        <w:spacing w:line="288" w:lineRule="auto"/>
        <w:ind w:left="426"/>
        <w:jc w:val="both"/>
        <w:rPr>
          <w:sz w:val="22"/>
          <w:szCs w:val="22"/>
        </w:rPr>
      </w:pPr>
      <w:r w:rsidRPr="00FF679D">
        <w:rPr>
          <w:sz w:val="22"/>
          <w:szCs w:val="22"/>
        </w:rPr>
        <w:lastRenderedPageBreak/>
        <w:t>Lekarz prowadzący chorego onkologicznego ma więc obowiązek wprowadzania tych samych danych medycznych w co najmniej dwóch miejscach:</w:t>
      </w:r>
    </w:p>
    <w:p w14:paraId="7402CF7E" w14:textId="77777777" w:rsidR="00FF7837" w:rsidRPr="00FF679D" w:rsidRDefault="00FF7837" w:rsidP="00FF7837">
      <w:pPr>
        <w:pStyle w:val="Akapitzlist"/>
        <w:numPr>
          <w:ilvl w:val="0"/>
          <w:numId w:val="18"/>
        </w:numPr>
        <w:suppressAutoHyphens/>
        <w:spacing w:line="288" w:lineRule="auto"/>
        <w:ind w:left="426" w:firstLine="0"/>
        <w:rPr>
          <w:szCs w:val="22"/>
        </w:rPr>
      </w:pPr>
      <w:r w:rsidRPr="00FF679D">
        <w:rPr>
          <w:szCs w:val="22"/>
        </w:rPr>
        <w:t xml:space="preserve">Systemie szpitalnym funkcjonującym w danej placówce; </w:t>
      </w:r>
    </w:p>
    <w:p w14:paraId="2ADF161A" w14:textId="77777777" w:rsidR="00FF7837" w:rsidRPr="00FF679D" w:rsidRDefault="00FF7837" w:rsidP="00FF7837">
      <w:pPr>
        <w:pStyle w:val="Akapitzlist"/>
        <w:numPr>
          <w:ilvl w:val="0"/>
          <w:numId w:val="18"/>
        </w:numPr>
        <w:suppressAutoHyphens/>
        <w:spacing w:line="288" w:lineRule="auto"/>
        <w:ind w:left="426" w:firstLine="0"/>
        <w:rPr>
          <w:szCs w:val="22"/>
        </w:rPr>
      </w:pPr>
      <w:r w:rsidRPr="00FF679D">
        <w:rPr>
          <w:szCs w:val="22"/>
        </w:rPr>
        <w:t>W systemie KRN wypełniając elektroniczny formularz KZNZ (wielokrotnie dla jednego pacjenta w momentach: diagnozy, wdrożenia leczenia, wznowy, przerzutu, itp.) lub wypełnić KZNZ w wersji papierowej i wysłać ją do odpowiedniego wojewódzkiego biura rejestracji.</w:t>
      </w:r>
    </w:p>
    <w:p w14:paraId="34DE3E3C" w14:textId="77777777" w:rsidR="00EC4303" w:rsidRPr="00FF679D" w:rsidRDefault="00EC4303" w:rsidP="00EC4303">
      <w:pPr>
        <w:pStyle w:val="Tekstpodstawowy"/>
        <w:spacing w:after="0" w:line="288" w:lineRule="auto"/>
        <w:jc w:val="both"/>
        <w:rPr>
          <w:sz w:val="22"/>
          <w:szCs w:val="22"/>
          <w:lang w:val="pl-PL" w:eastAsia="pl-PL"/>
        </w:rPr>
      </w:pPr>
      <w:r w:rsidRPr="00FF679D">
        <w:rPr>
          <w:sz w:val="22"/>
          <w:szCs w:val="22"/>
          <w:lang w:val="pl-PL" w:eastAsia="pl-PL"/>
        </w:rPr>
        <w:t xml:space="preserve">Systematycznie rosnąca liczba chorych na nowotwory oraz dynamiczny rozwój technologii medycznych wymaga podejmowania decyzji organizacyjnych, finansowych i medycznych przez wszystkie instytucje związane z opieką zdrowotną w Polsce. Decyzje muszą być oparte na wiarygodnych danych. Jakość danych do takich analiz zależy od organizacji rejestrów medycznych, które je gromadzą oraz od zakresu gromadzonych danych. </w:t>
      </w:r>
    </w:p>
    <w:p w14:paraId="4D065851" w14:textId="77777777" w:rsidR="00EC4303" w:rsidRPr="00FF679D" w:rsidRDefault="00EC4303" w:rsidP="00EC4303">
      <w:pPr>
        <w:pStyle w:val="Tekstpodstawowy"/>
        <w:spacing w:after="0" w:line="288" w:lineRule="auto"/>
        <w:jc w:val="both"/>
        <w:rPr>
          <w:sz w:val="22"/>
          <w:szCs w:val="22"/>
          <w:lang w:val="pl-PL" w:eastAsia="pl-PL"/>
        </w:rPr>
      </w:pPr>
      <w:r w:rsidRPr="00FF679D">
        <w:rPr>
          <w:sz w:val="22"/>
          <w:szCs w:val="22"/>
          <w:lang w:val="pl-PL" w:eastAsia="pl-PL"/>
        </w:rPr>
        <w:t>Powodem podjęcia projektu jest usprawnienie funkcjonowania administracji poprzez cyfryzację procesów i procedur dotyczących gromadzenia i analizy danych o chorobach nowotworowych poprzez:</w:t>
      </w:r>
    </w:p>
    <w:p w14:paraId="0776F113" w14:textId="77777777" w:rsidR="00EC4303" w:rsidRPr="00FF679D" w:rsidRDefault="00EC4303" w:rsidP="00EC4303">
      <w:pPr>
        <w:pStyle w:val="Tekstpodstawowy"/>
        <w:numPr>
          <w:ilvl w:val="0"/>
          <w:numId w:val="30"/>
        </w:numPr>
        <w:spacing w:after="0" w:line="288" w:lineRule="auto"/>
        <w:jc w:val="both"/>
        <w:rPr>
          <w:sz w:val="22"/>
          <w:szCs w:val="22"/>
          <w:lang w:val="pl-PL" w:eastAsia="pl-PL"/>
        </w:rPr>
      </w:pPr>
      <w:r w:rsidRPr="00FF679D">
        <w:rPr>
          <w:sz w:val="22"/>
          <w:szCs w:val="22"/>
          <w:lang w:val="pl-PL" w:eastAsia="pl-PL"/>
        </w:rPr>
        <w:t xml:space="preserve">modernizację systemu KRN o możliwość bezpośredniej integracji z bazami szpitalnymi z pominięciem zaangażowania w tym procesie lekarzy oraz innego personelu ośrodków medycznych; </w:t>
      </w:r>
    </w:p>
    <w:p w14:paraId="790B0A9D" w14:textId="4B0281A5" w:rsidR="00EC4303" w:rsidRPr="00FF679D" w:rsidRDefault="00EC4303" w:rsidP="00EC4303">
      <w:pPr>
        <w:pStyle w:val="Tekstpodstawowy"/>
        <w:numPr>
          <w:ilvl w:val="0"/>
          <w:numId w:val="30"/>
        </w:numPr>
        <w:spacing w:after="0" w:line="288" w:lineRule="auto"/>
        <w:jc w:val="both"/>
        <w:rPr>
          <w:sz w:val="22"/>
          <w:szCs w:val="22"/>
          <w:lang w:val="pl-PL" w:eastAsia="pl-PL"/>
        </w:rPr>
      </w:pPr>
      <w:r w:rsidRPr="00FF679D">
        <w:rPr>
          <w:sz w:val="22"/>
          <w:szCs w:val="22"/>
          <w:lang w:val="pl-PL" w:eastAsia="pl-PL"/>
        </w:rPr>
        <w:t>utworzenie zintegrowanej platformy informatycznej dla</w:t>
      </w:r>
      <w:r>
        <w:rPr>
          <w:sz w:val="22"/>
          <w:szCs w:val="22"/>
          <w:lang w:val="pl-PL" w:eastAsia="pl-PL"/>
        </w:rPr>
        <w:t xml:space="preserve"> narządowych</w:t>
      </w:r>
      <w:r w:rsidRPr="00FF679D">
        <w:rPr>
          <w:sz w:val="22"/>
          <w:szCs w:val="22"/>
          <w:lang w:val="pl-PL" w:eastAsia="pl-PL"/>
        </w:rPr>
        <w:t xml:space="preserve"> rejestrów onkologicznych oferującej wysoki poziom bezpieczeństwa; </w:t>
      </w:r>
    </w:p>
    <w:p w14:paraId="37A32963" w14:textId="0A390A6D" w:rsidR="00EC4303" w:rsidRDefault="00EC4303" w:rsidP="00EC4303">
      <w:pPr>
        <w:pStyle w:val="Tekstpodstawowy"/>
        <w:numPr>
          <w:ilvl w:val="0"/>
          <w:numId w:val="30"/>
        </w:numPr>
        <w:spacing w:after="0" w:line="288" w:lineRule="auto"/>
        <w:jc w:val="both"/>
        <w:rPr>
          <w:sz w:val="22"/>
          <w:szCs w:val="22"/>
          <w:lang w:val="pl-PL" w:eastAsia="pl-PL"/>
        </w:rPr>
      </w:pPr>
      <w:r w:rsidRPr="00FF679D">
        <w:rPr>
          <w:sz w:val="22"/>
          <w:szCs w:val="22"/>
          <w:lang w:val="pl-PL" w:eastAsia="pl-PL"/>
        </w:rPr>
        <w:t xml:space="preserve">stworzenie narzędzia do przetwarzania i analizy </w:t>
      </w:r>
      <w:r>
        <w:rPr>
          <w:sz w:val="22"/>
          <w:szCs w:val="22"/>
          <w:lang w:val="pl-PL" w:eastAsia="pl-PL"/>
        </w:rPr>
        <w:t xml:space="preserve">rozszerzonego zakresu </w:t>
      </w:r>
      <w:r w:rsidRPr="00FF679D">
        <w:rPr>
          <w:sz w:val="22"/>
          <w:szCs w:val="22"/>
          <w:lang w:val="pl-PL" w:eastAsia="pl-PL"/>
        </w:rPr>
        <w:t>danych</w:t>
      </w:r>
      <w:r>
        <w:rPr>
          <w:sz w:val="22"/>
          <w:szCs w:val="22"/>
          <w:lang w:val="pl-PL" w:eastAsia="pl-PL"/>
        </w:rPr>
        <w:t xml:space="preserve"> gromadzonych w rejestrach narządowych</w:t>
      </w:r>
      <w:r w:rsidRPr="00FF679D">
        <w:rPr>
          <w:sz w:val="22"/>
          <w:szCs w:val="22"/>
          <w:lang w:val="pl-PL" w:eastAsia="pl-PL"/>
        </w:rPr>
        <w:t xml:space="preserve">. </w:t>
      </w:r>
    </w:p>
    <w:p w14:paraId="32BABC17" w14:textId="77777777" w:rsidR="00EC4303" w:rsidRPr="00FF679D" w:rsidRDefault="00EC4303" w:rsidP="00EC4303">
      <w:pPr>
        <w:pStyle w:val="Tekstpodstawowy"/>
        <w:spacing w:after="0" w:line="288" w:lineRule="auto"/>
        <w:jc w:val="both"/>
        <w:rPr>
          <w:sz w:val="22"/>
          <w:szCs w:val="22"/>
          <w:lang w:val="pl-PL" w:eastAsia="pl-PL"/>
        </w:rPr>
      </w:pPr>
    </w:p>
    <w:p w14:paraId="09779AA7" w14:textId="2CC57E2D" w:rsidR="00EC4303" w:rsidRPr="00FF679D" w:rsidRDefault="00EC4303" w:rsidP="00EC4303">
      <w:pPr>
        <w:pStyle w:val="Tekstpodstawowy"/>
        <w:spacing w:after="0" w:line="288" w:lineRule="auto"/>
        <w:jc w:val="both"/>
        <w:rPr>
          <w:sz w:val="22"/>
          <w:szCs w:val="22"/>
          <w:lang w:val="pl-PL" w:eastAsia="pl-PL"/>
        </w:rPr>
      </w:pPr>
      <w:r w:rsidRPr="00FF679D">
        <w:rPr>
          <w:sz w:val="22"/>
          <w:szCs w:val="22"/>
          <w:lang w:val="pl-PL" w:eastAsia="pl-PL"/>
        </w:rPr>
        <w:t xml:space="preserve">Platforma informatyczna będzie miejscem funkcjonowania zmodernizowanego KRN oraz rejestrów narządowych. Pierwszym rejestrem, który zostanie utworzony na platformie w ramach projektu będzie Polski Rejestr Onko-Hematologiczny (PROH). </w:t>
      </w:r>
    </w:p>
    <w:p w14:paraId="4C74AA6C" w14:textId="77777777" w:rsidR="00EC4303" w:rsidRPr="00FF679D" w:rsidRDefault="00EC4303" w:rsidP="00EC4303">
      <w:pPr>
        <w:pStyle w:val="Tekstpodstawowy"/>
        <w:spacing w:after="0" w:line="288" w:lineRule="auto"/>
        <w:jc w:val="both"/>
        <w:rPr>
          <w:sz w:val="22"/>
          <w:szCs w:val="22"/>
          <w:lang w:val="pl-PL" w:eastAsia="pl-PL"/>
        </w:rPr>
      </w:pPr>
      <w:r w:rsidRPr="00FF679D">
        <w:rPr>
          <w:sz w:val="22"/>
          <w:szCs w:val="22"/>
          <w:lang w:val="pl-PL" w:eastAsia="pl-PL"/>
        </w:rPr>
        <w:t>Platforma informatyczna będzie umożliwiała integrację funkcjonujących na niej rejestrów z systemami administracji państwowej takimi jak: CSIOZ, GUS, MC, NFZ oraz z systemami świadczeniodawców leczących choroby nowotworowe.</w:t>
      </w:r>
    </w:p>
    <w:p w14:paraId="2183D2BA" w14:textId="77777777" w:rsidR="00B174A2" w:rsidRPr="00FF679D" w:rsidRDefault="00B174A2" w:rsidP="004170BF">
      <w:pPr>
        <w:pStyle w:val="Akapitzlist"/>
        <w:spacing w:line="288" w:lineRule="auto"/>
        <w:rPr>
          <w:szCs w:val="22"/>
        </w:rPr>
      </w:pPr>
    </w:p>
    <w:p w14:paraId="5937FD0A" w14:textId="2AD4CACA" w:rsidR="00B174A2" w:rsidRPr="00FF679D" w:rsidRDefault="00B174A2" w:rsidP="004170BF">
      <w:pPr>
        <w:pStyle w:val="Akapitzlist"/>
        <w:spacing w:line="288" w:lineRule="auto"/>
        <w:ind w:left="567"/>
        <w:rPr>
          <w:szCs w:val="22"/>
        </w:rPr>
      </w:pPr>
      <w:r w:rsidRPr="00FF679D">
        <w:rPr>
          <w:szCs w:val="22"/>
        </w:rPr>
        <w:t xml:space="preserve">Wskazana powyżej procedura powoduje </w:t>
      </w:r>
      <w:r w:rsidRPr="00FF679D">
        <w:rPr>
          <w:b/>
          <w:szCs w:val="22"/>
          <w:u w:val="single"/>
        </w:rPr>
        <w:t>nadmierne angażowanie lekarzy</w:t>
      </w:r>
      <w:r w:rsidR="005C0115" w:rsidRPr="00FF679D">
        <w:rPr>
          <w:b/>
          <w:szCs w:val="22"/>
          <w:u w:val="single"/>
        </w:rPr>
        <w:t xml:space="preserve"> </w:t>
      </w:r>
      <w:r w:rsidR="005C0115" w:rsidRPr="00FF679D">
        <w:rPr>
          <w:b/>
          <w:color w:val="000000" w:themeColor="text1"/>
          <w:szCs w:val="22"/>
          <w:u w:val="single"/>
        </w:rPr>
        <w:t>i innego personelu szpitala</w:t>
      </w:r>
      <w:r w:rsidRPr="00FF679D">
        <w:rPr>
          <w:szCs w:val="22"/>
        </w:rPr>
        <w:t>, m.in. poprzez konieczność ręczne</w:t>
      </w:r>
      <w:r w:rsidR="00C8571C" w:rsidRPr="00FF679D">
        <w:rPr>
          <w:szCs w:val="22"/>
        </w:rPr>
        <w:t>go</w:t>
      </w:r>
      <w:r w:rsidRPr="00FF679D">
        <w:rPr>
          <w:szCs w:val="22"/>
        </w:rPr>
        <w:t xml:space="preserve"> wypełniania formularza KZNZ (elektronicznego przez aplikację on-line lub papierowego), któr</w:t>
      </w:r>
      <w:r w:rsidR="00C8571C" w:rsidRPr="00FF679D">
        <w:rPr>
          <w:szCs w:val="22"/>
        </w:rPr>
        <w:t>y</w:t>
      </w:r>
      <w:r w:rsidRPr="00FF679D">
        <w:rPr>
          <w:szCs w:val="22"/>
        </w:rPr>
        <w:t xml:space="preserve"> następnie przekazywan</w:t>
      </w:r>
      <w:r w:rsidR="00C8571C" w:rsidRPr="00FF679D">
        <w:rPr>
          <w:szCs w:val="22"/>
        </w:rPr>
        <w:t>y</w:t>
      </w:r>
      <w:r w:rsidRPr="00FF679D">
        <w:rPr>
          <w:szCs w:val="22"/>
        </w:rPr>
        <w:t xml:space="preserve"> </w:t>
      </w:r>
      <w:r w:rsidR="00C8571C" w:rsidRPr="00FF679D">
        <w:rPr>
          <w:szCs w:val="22"/>
        </w:rPr>
        <w:t xml:space="preserve">jest </w:t>
      </w:r>
      <w:r w:rsidRPr="00FF679D">
        <w:rPr>
          <w:szCs w:val="22"/>
        </w:rPr>
        <w:t xml:space="preserve">do Wojewódzkich Biur Rejestracji Nowotworów (WRN), gdzie pracownicy biur odbierają i analizują nadesłane dane z wykorzystaniem centralnego systemu informatycznego KRN. Informacja z kart papierowych, które nadal stanowią ponad połowę wszystkich zgłaszanych do KRN kart, musi być wprowadzona przez pracowników WRN do systemu – czyli w takich przypadkach </w:t>
      </w:r>
      <w:r w:rsidRPr="00FF679D">
        <w:rPr>
          <w:b/>
          <w:szCs w:val="22"/>
        </w:rPr>
        <w:t>powielana jest czynność wypełnienia jednej KZNZ (wersja papierowa – lekarz, elektroniczna – pracownik WRN)</w:t>
      </w:r>
      <w:r w:rsidRPr="00FF679D">
        <w:rPr>
          <w:szCs w:val="22"/>
        </w:rPr>
        <w:t xml:space="preserve">. </w:t>
      </w:r>
    </w:p>
    <w:p w14:paraId="53F34FCF" w14:textId="1B3ED30B" w:rsidR="00B174A2" w:rsidRPr="00FF679D" w:rsidRDefault="00B174A2" w:rsidP="004170BF">
      <w:pPr>
        <w:pStyle w:val="Akapitzlist"/>
        <w:spacing w:line="288" w:lineRule="auto"/>
        <w:ind w:left="567"/>
        <w:rPr>
          <w:szCs w:val="22"/>
        </w:rPr>
      </w:pPr>
      <w:r w:rsidRPr="00FF679D">
        <w:rPr>
          <w:szCs w:val="22"/>
        </w:rPr>
        <w:t xml:space="preserve">Czynności administracyjne wykonywane przez lekarza zajmują czas, który powinien być poświęcony na </w:t>
      </w:r>
      <w:r w:rsidR="00864149">
        <w:rPr>
          <w:szCs w:val="22"/>
        </w:rPr>
        <w:t>komunikację z</w:t>
      </w:r>
      <w:r w:rsidRPr="00FF679D">
        <w:rPr>
          <w:szCs w:val="22"/>
        </w:rPr>
        <w:t xml:space="preserve"> pacjentem onkologicznym (co jest bardzo istotne zwłaszcza w pierwszym okresie choroby). Istnieje więc </w:t>
      </w:r>
      <w:r w:rsidRPr="00FF679D">
        <w:rPr>
          <w:b/>
          <w:szCs w:val="22"/>
        </w:rPr>
        <w:t>potrzeba automatyzacji procesu przekazywania danych</w:t>
      </w:r>
      <w:r w:rsidRPr="00FF679D">
        <w:rPr>
          <w:szCs w:val="22"/>
        </w:rPr>
        <w:t xml:space="preserve"> </w:t>
      </w:r>
      <w:r w:rsidRPr="00FF679D">
        <w:rPr>
          <w:b/>
          <w:szCs w:val="22"/>
        </w:rPr>
        <w:t xml:space="preserve">tak, aby wyeliminować z niego </w:t>
      </w:r>
      <w:r w:rsidR="00864149">
        <w:rPr>
          <w:b/>
          <w:szCs w:val="22"/>
        </w:rPr>
        <w:t>udział</w:t>
      </w:r>
      <w:r w:rsidR="00864149" w:rsidRPr="00FF679D">
        <w:rPr>
          <w:b/>
          <w:szCs w:val="22"/>
        </w:rPr>
        <w:t xml:space="preserve"> </w:t>
      </w:r>
      <w:r w:rsidRPr="00FF679D">
        <w:rPr>
          <w:b/>
          <w:szCs w:val="22"/>
        </w:rPr>
        <w:t>lekarza</w:t>
      </w:r>
      <w:r w:rsidR="00C8571C" w:rsidRPr="00FF679D">
        <w:rPr>
          <w:szCs w:val="22"/>
        </w:rPr>
        <w:t xml:space="preserve">. </w:t>
      </w:r>
      <w:r w:rsidR="00C8571C" w:rsidRPr="00FF679D">
        <w:rPr>
          <w:b/>
          <w:szCs w:val="22"/>
        </w:rPr>
        <w:t xml:space="preserve">W tym celu konieczna jest </w:t>
      </w:r>
      <w:r w:rsidRPr="00FF679D">
        <w:rPr>
          <w:b/>
          <w:szCs w:val="22"/>
        </w:rPr>
        <w:lastRenderedPageBreak/>
        <w:t>modernizacj</w:t>
      </w:r>
      <w:r w:rsidR="00C8571C" w:rsidRPr="00FF679D">
        <w:rPr>
          <w:b/>
          <w:szCs w:val="22"/>
        </w:rPr>
        <w:t>a</w:t>
      </w:r>
      <w:r w:rsidRPr="00FF679D">
        <w:rPr>
          <w:b/>
          <w:szCs w:val="22"/>
        </w:rPr>
        <w:t xml:space="preserve"> systemu KRN</w:t>
      </w:r>
      <w:r w:rsidRPr="00FF679D">
        <w:rPr>
          <w:szCs w:val="22"/>
        </w:rPr>
        <w:t xml:space="preserve">. Modernizacja obejmie bezpośrednią integrację KRN z systemami szpitalnymi (HIS) – w </w:t>
      </w:r>
      <w:r w:rsidR="00C8571C" w:rsidRPr="00FF679D">
        <w:rPr>
          <w:szCs w:val="22"/>
        </w:rPr>
        <w:t xml:space="preserve">zakresie </w:t>
      </w:r>
      <w:r w:rsidR="00B70FBF" w:rsidRPr="00FF679D">
        <w:rPr>
          <w:szCs w:val="22"/>
        </w:rPr>
        <w:t>projektu przewidziano</w:t>
      </w:r>
      <w:r w:rsidR="00C8571C" w:rsidRPr="00FF679D">
        <w:rPr>
          <w:szCs w:val="22"/>
        </w:rPr>
        <w:t xml:space="preserve"> integrację </w:t>
      </w:r>
      <w:r w:rsidRPr="00FF679D">
        <w:rPr>
          <w:szCs w:val="22"/>
        </w:rPr>
        <w:t xml:space="preserve">z 4 systemami wiodących producentów oprogramowania HIS na rynku polskim. </w:t>
      </w:r>
    </w:p>
    <w:p w14:paraId="3849969C" w14:textId="77777777" w:rsidR="00B174A2" w:rsidRPr="00FF679D" w:rsidRDefault="00B174A2" w:rsidP="004170BF">
      <w:pPr>
        <w:spacing w:line="288" w:lineRule="auto"/>
        <w:ind w:left="567"/>
        <w:jc w:val="both"/>
        <w:rPr>
          <w:sz w:val="22"/>
          <w:szCs w:val="22"/>
        </w:rPr>
      </w:pPr>
    </w:p>
    <w:p w14:paraId="7A23B36A" w14:textId="77777777" w:rsidR="00B174A2" w:rsidRPr="00FF679D" w:rsidRDefault="00B174A2" w:rsidP="004170BF">
      <w:pPr>
        <w:spacing w:line="288" w:lineRule="auto"/>
        <w:ind w:left="567"/>
        <w:jc w:val="both"/>
        <w:rPr>
          <w:sz w:val="22"/>
          <w:szCs w:val="22"/>
        </w:rPr>
      </w:pPr>
      <w:r w:rsidRPr="00FF679D">
        <w:rPr>
          <w:sz w:val="22"/>
          <w:szCs w:val="22"/>
        </w:rPr>
        <w:t xml:space="preserve">Kolejną zidentyfikowaną potrzebą jest </w:t>
      </w:r>
      <w:r w:rsidRPr="00FF679D">
        <w:rPr>
          <w:b/>
          <w:sz w:val="22"/>
          <w:szCs w:val="22"/>
        </w:rPr>
        <w:t>tworzenie rejestrów specyficznych dla wybranych chorób (zwanych rejestrami narządowymi - RN)</w:t>
      </w:r>
      <w:r w:rsidRPr="00FF679D">
        <w:rPr>
          <w:sz w:val="22"/>
          <w:szCs w:val="22"/>
        </w:rPr>
        <w:t>, które będą gromadziły szerszy niż w KRN zakres danych dotyczących metod leczenia pacjentów, potrzebny do budowania skutecznych i optymalnych kosztowo strategii leczenia. Każdy z powyższych rejestrów powinien funkcjonować środowisku technicznym gwarantującym bezpieczeństwo danych oraz umożliwiającym integrację rejestrów z systemami zewnętrznymi.</w:t>
      </w:r>
    </w:p>
    <w:p w14:paraId="46A6D40E" w14:textId="5A010D43" w:rsidR="00B174A2" w:rsidRDefault="00B174A2" w:rsidP="004170BF">
      <w:pPr>
        <w:spacing w:line="288" w:lineRule="auto"/>
        <w:ind w:left="567"/>
        <w:jc w:val="both"/>
        <w:rPr>
          <w:sz w:val="22"/>
          <w:szCs w:val="22"/>
        </w:rPr>
      </w:pPr>
      <w:r w:rsidRPr="00FF679D">
        <w:rPr>
          <w:sz w:val="22"/>
          <w:szCs w:val="22"/>
        </w:rPr>
        <w:t xml:space="preserve">Aby nie tworzyć wielu systemów informatycznych do prowadzenia każdego z RN, co jest nieekonomiczne i czasochłonne, można </w:t>
      </w:r>
      <w:r w:rsidR="00C8571C" w:rsidRPr="00FF679D">
        <w:rPr>
          <w:sz w:val="22"/>
          <w:szCs w:val="22"/>
        </w:rPr>
        <w:t>u</w:t>
      </w:r>
      <w:r w:rsidRPr="00FF679D">
        <w:rPr>
          <w:sz w:val="22"/>
          <w:szCs w:val="22"/>
        </w:rPr>
        <w:t>tworzyć dedykowan</w:t>
      </w:r>
      <w:r w:rsidR="00C8571C" w:rsidRPr="00FF679D">
        <w:rPr>
          <w:sz w:val="22"/>
          <w:szCs w:val="22"/>
        </w:rPr>
        <w:t>ą</w:t>
      </w:r>
      <w:r w:rsidRPr="00FF679D">
        <w:rPr>
          <w:sz w:val="22"/>
          <w:szCs w:val="22"/>
        </w:rPr>
        <w:t xml:space="preserve"> do tego platform</w:t>
      </w:r>
      <w:r w:rsidR="00C8571C" w:rsidRPr="00FF679D">
        <w:rPr>
          <w:sz w:val="22"/>
          <w:szCs w:val="22"/>
        </w:rPr>
        <w:t>ę</w:t>
      </w:r>
      <w:r w:rsidRPr="00FF679D">
        <w:rPr>
          <w:sz w:val="22"/>
          <w:szCs w:val="22"/>
        </w:rPr>
        <w:t xml:space="preserve"> spełniając</w:t>
      </w:r>
      <w:r w:rsidR="00C8571C" w:rsidRPr="00FF679D">
        <w:rPr>
          <w:sz w:val="22"/>
          <w:szCs w:val="22"/>
        </w:rPr>
        <w:t>ą</w:t>
      </w:r>
      <w:r w:rsidRPr="00FF679D">
        <w:rPr>
          <w:sz w:val="22"/>
          <w:szCs w:val="22"/>
        </w:rPr>
        <w:t xml:space="preserve"> rekomendowane przez odpowiednie instytucje wymogi techniczne i organizacyjne, </w:t>
      </w:r>
      <w:r w:rsidR="00864149" w:rsidRPr="00FF679D">
        <w:rPr>
          <w:sz w:val="22"/>
          <w:szCs w:val="22"/>
        </w:rPr>
        <w:t>gwarantując</w:t>
      </w:r>
      <w:r w:rsidR="00864149">
        <w:rPr>
          <w:sz w:val="22"/>
          <w:szCs w:val="22"/>
        </w:rPr>
        <w:t>ą</w:t>
      </w:r>
      <w:r w:rsidR="00864149" w:rsidRPr="00FF679D">
        <w:rPr>
          <w:sz w:val="22"/>
          <w:szCs w:val="22"/>
        </w:rPr>
        <w:t xml:space="preserve"> </w:t>
      </w:r>
      <w:r w:rsidRPr="00FF679D">
        <w:rPr>
          <w:sz w:val="22"/>
          <w:szCs w:val="22"/>
        </w:rPr>
        <w:t xml:space="preserve">wysoką jakość danych i ciągłość procesu rejestracji. </w:t>
      </w:r>
      <w:r w:rsidR="0048710F">
        <w:rPr>
          <w:sz w:val="22"/>
          <w:szCs w:val="22"/>
        </w:rPr>
        <w:t>Dodatkow</w:t>
      </w:r>
      <w:r w:rsidR="00864149">
        <w:rPr>
          <w:sz w:val="22"/>
          <w:szCs w:val="22"/>
        </w:rPr>
        <w:t>ym</w:t>
      </w:r>
      <w:r w:rsidR="0048710F">
        <w:rPr>
          <w:sz w:val="22"/>
          <w:szCs w:val="22"/>
        </w:rPr>
        <w:t xml:space="preserve"> atutem przemawiającym za stworzeniem takiego rozwiązania jest fakt, że podstawowe dane każdego rejestru narządowego są częścią danych zbieranych w ramach rejestru KRN, co wyeliminuje duplikację </w:t>
      </w:r>
      <w:r w:rsidR="00864149">
        <w:rPr>
          <w:sz w:val="22"/>
          <w:szCs w:val="22"/>
        </w:rPr>
        <w:t xml:space="preserve">danych w </w:t>
      </w:r>
      <w:r w:rsidR="0048710F">
        <w:rPr>
          <w:sz w:val="22"/>
          <w:szCs w:val="22"/>
        </w:rPr>
        <w:t>gromadzonych rejestr</w:t>
      </w:r>
      <w:r w:rsidR="00864149">
        <w:rPr>
          <w:sz w:val="22"/>
          <w:szCs w:val="22"/>
        </w:rPr>
        <w:t>ach</w:t>
      </w:r>
      <w:r w:rsidR="0048710F">
        <w:rPr>
          <w:sz w:val="22"/>
          <w:szCs w:val="22"/>
        </w:rPr>
        <w:t xml:space="preserve">. </w:t>
      </w:r>
    </w:p>
    <w:p w14:paraId="7AEF04F6" w14:textId="63E9B4AA" w:rsidR="0048710F" w:rsidRDefault="0048710F" w:rsidP="004170BF">
      <w:pPr>
        <w:spacing w:line="288" w:lineRule="auto"/>
        <w:ind w:left="567"/>
        <w:jc w:val="both"/>
        <w:rPr>
          <w:sz w:val="22"/>
          <w:szCs w:val="22"/>
        </w:rPr>
      </w:pPr>
      <w:r w:rsidRPr="0048710F">
        <w:rPr>
          <w:sz w:val="22"/>
          <w:szCs w:val="22"/>
        </w:rPr>
        <w:t>W dobie szybkiego rozwoju technologii medycznych, poza narzędziem do oceny populacyjnego zagrożenia nowotworami złośliwymi i określenia populacyjnej skuteczności leczenia chorych onkologicznych, którym jest KRN, istnieje potrzeba gromadzenia szerszego zakresu danych dla wybranych nowotworów, które pozwolą ocenić skuteczność poszczególnych terapii na podstawie danych rzeczywistych (real world data). Narzędziem takiej oceny są rejestry narządowe (gromadzące szerszy zakres danych medycznych dotyczących konkretnego nowotworu).</w:t>
      </w:r>
    </w:p>
    <w:p w14:paraId="17C4DCB0" w14:textId="77777777" w:rsidR="0048710F" w:rsidRPr="00FF679D" w:rsidRDefault="0048710F" w:rsidP="004170BF">
      <w:pPr>
        <w:spacing w:line="288" w:lineRule="auto"/>
        <w:ind w:left="567"/>
        <w:jc w:val="both"/>
        <w:rPr>
          <w:sz w:val="22"/>
          <w:szCs w:val="22"/>
        </w:rPr>
      </w:pPr>
    </w:p>
    <w:p w14:paraId="09220251" w14:textId="01641B48" w:rsidR="00B174A2" w:rsidRPr="00FF679D" w:rsidRDefault="00B174A2" w:rsidP="004170BF">
      <w:pPr>
        <w:spacing w:line="288" w:lineRule="auto"/>
        <w:ind w:left="567"/>
        <w:jc w:val="both"/>
        <w:rPr>
          <w:sz w:val="22"/>
          <w:szCs w:val="22"/>
        </w:rPr>
      </w:pPr>
      <w:r w:rsidRPr="00FF679D">
        <w:rPr>
          <w:sz w:val="22"/>
          <w:szCs w:val="22"/>
        </w:rPr>
        <w:t xml:space="preserve">Jednym z elementów powyższego Projektu jest utworzenie </w:t>
      </w:r>
      <w:r w:rsidR="00C8571C" w:rsidRPr="00FF679D">
        <w:rPr>
          <w:sz w:val="22"/>
          <w:szCs w:val="22"/>
        </w:rPr>
        <w:t xml:space="preserve">Zintegrowanej Platformy Rejestrów Onkologicznych – ZPRO, tj. </w:t>
      </w:r>
      <w:r w:rsidRPr="00FF679D">
        <w:rPr>
          <w:sz w:val="22"/>
          <w:szCs w:val="22"/>
        </w:rPr>
        <w:t>platformy dla wybranych rejestrów na</w:t>
      </w:r>
      <w:r w:rsidR="00EB2A80" w:rsidRPr="00FF679D">
        <w:rPr>
          <w:sz w:val="22"/>
          <w:szCs w:val="22"/>
        </w:rPr>
        <w:t>rządowych z dziedziny onkologii</w:t>
      </w:r>
      <w:r w:rsidRPr="00FF679D">
        <w:rPr>
          <w:sz w:val="22"/>
          <w:szCs w:val="22"/>
        </w:rPr>
        <w:t xml:space="preserve">, wyposażonej w narzędzia do tworzenia nowych rejestrów (Generator Rejestrów) oraz narzędzia raportowe i analityczne. W założeniach projektu Generator Rejestrów zostanie wykorzystany do budowy pierwszego rejestru narządowego - Polskiego Rejestru Onko-Hematologicznego (PROH), gromadzącego dane dotyczące chorych na nowotwory złośliwe tkanki limfatycznej i krwiotwórczej. </w:t>
      </w:r>
    </w:p>
    <w:p w14:paraId="78BFA01C" w14:textId="7E8BA9A7" w:rsidR="00B174A2" w:rsidRDefault="00B174A2" w:rsidP="004170BF">
      <w:pPr>
        <w:spacing w:line="288" w:lineRule="auto"/>
        <w:ind w:left="567"/>
        <w:jc w:val="both"/>
        <w:rPr>
          <w:sz w:val="22"/>
          <w:szCs w:val="22"/>
        </w:rPr>
      </w:pPr>
      <w:r w:rsidRPr="00FF679D">
        <w:rPr>
          <w:sz w:val="22"/>
          <w:szCs w:val="22"/>
        </w:rPr>
        <w:t>ZPRO będzie również miejscem</w:t>
      </w:r>
      <w:r w:rsidR="00C8571C" w:rsidRPr="00FF679D">
        <w:rPr>
          <w:sz w:val="22"/>
          <w:szCs w:val="22"/>
        </w:rPr>
        <w:t>, w którym</w:t>
      </w:r>
      <w:r w:rsidRPr="00FF679D">
        <w:rPr>
          <w:sz w:val="22"/>
          <w:szCs w:val="22"/>
        </w:rPr>
        <w:t xml:space="preserve"> </w:t>
      </w:r>
      <w:r w:rsidR="00B70FBF" w:rsidRPr="00FF679D">
        <w:rPr>
          <w:sz w:val="22"/>
          <w:szCs w:val="22"/>
        </w:rPr>
        <w:t>umieszczony zostanie</w:t>
      </w:r>
      <w:r w:rsidRPr="00FF679D">
        <w:rPr>
          <w:sz w:val="22"/>
          <w:szCs w:val="22"/>
        </w:rPr>
        <w:t xml:space="preserve"> zmodernizowan</w:t>
      </w:r>
      <w:r w:rsidR="00C8571C" w:rsidRPr="00FF679D">
        <w:rPr>
          <w:sz w:val="22"/>
          <w:szCs w:val="22"/>
        </w:rPr>
        <w:t>y</w:t>
      </w:r>
      <w:r w:rsidRPr="00FF679D">
        <w:rPr>
          <w:sz w:val="22"/>
          <w:szCs w:val="22"/>
        </w:rPr>
        <w:t xml:space="preserve"> system </w:t>
      </w:r>
      <w:r w:rsidR="00B70FBF" w:rsidRPr="00FF679D">
        <w:rPr>
          <w:sz w:val="22"/>
          <w:szCs w:val="22"/>
        </w:rPr>
        <w:t>KRN, co</w:t>
      </w:r>
      <w:r w:rsidRPr="00FF679D">
        <w:rPr>
          <w:sz w:val="22"/>
          <w:szCs w:val="22"/>
        </w:rPr>
        <w:t xml:space="preserve"> </w:t>
      </w:r>
      <w:r w:rsidR="00BA0070" w:rsidRPr="00FF679D">
        <w:rPr>
          <w:sz w:val="22"/>
          <w:szCs w:val="22"/>
        </w:rPr>
        <w:t xml:space="preserve">pozwoli na wewnętrzną </w:t>
      </w:r>
      <w:r w:rsidRPr="00FF679D">
        <w:rPr>
          <w:sz w:val="22"/>
          <w:szCs w:val="22"/>
        </w:rPr>
        <w:t>integrację bazy KRN z bazą PROH, a w późniejszym okresie z kolejno tworzonymi rejestrami narządowymi.  Rejestr PROH, oraz każdy rejestr narządowy umiejscowiony na ZPRO, będzie również korzystał z hurtowni danych oraz narzędzi analitycznych, które są jednym z integralnych elementów obecnego systemu informatycznego KRN. Pomimo wykorzystania wspólnej infrastruktury technicznej PROH oraz każdy RN funkcjonujący w ramach ZPRO będzie niezależnym, dziedzinowym rejestrem medycznym o odrębnej strukturze organizacyjnej i źródłach finansowania.</w:t>
      </w:r>
    </w:p>
    <w:p w14:paraId="671D3166" w14:textId="77777777" w:rsidR="00422438" w:rsidRPr="00FF679D" w:rsidRDefault="00422438" w:rsidP="00422438">
      <w:pPr>
        <w:spacing w:line="288" w:lineRule="auto"/>
        <w:jc w:val="both"/>
        <w:rPr>
          <w:sz w:val="22"/>
          <w:szCs w:val="22"/>
        </w:rPr>
      </w:pPr>
    </w:p>
    <w:p w14:paraId="2366D520" w14:textId="77777777" w:rsidR="00B174A2" w:rsidRPr="00FF679D" w:rsidRDefault="00B174A2" w:rsidP="00B174A2">
      <w:pPr>
        <w:ind w:left="720"/>
        <w:jc w:val="both"/>
        <w:rPr>
          <w:sz w:val="22"/>
          <w:szCs w:val="22"/>
        </w:rPr>
      </w:pPr>
    </w:p>
    <w:p w14:paraId="55EF9117" w14:textId="77777777" w:rsidR="003C794A" w:rsidRPr="00FF679D" w:rsidRDefault="003C794A" w:rsidP="003C794A">
      <w:pPr>
        <w:pStyle w:val="Akapitzlist"/>
        <w:numPr>
          <w:ilvl w:val="1"/>
          <w:numId w:val="6"/>
        </w:numPr>
        <w:spacing w:before="120" w:after="120" w:line="240" w:lineRule="auto"/>
        <w:ind w:right="170"/>
        <w:contextualSpacing w:val="0"/>
        <w:outlineLvl w:val="1"/>
        <w:rPr>
          <w:rFonts w:cs="Arial"/>
          <w:b/>
          <w:iCs/>
          <w:vanish/>
          <w:szCs w:val="22"/>
          <w:lang w:eastAsia="en-US"/>
        </w:rPr>
      </w:pPr>
    </w:p>
    <w:p w14:paraId="3603261F" w14:textId="77777777" w:rsidR="00B25A32" w:rsidRDefault="00B25A32" w:rsidP="00FF7837">
      <w:pPr>
        <w:spacing w:after="200" w:line="276" w:lineRule="auto"/>
        <w:rPr>
          <w:sz w:val="22"/>
          <w:szCs w:val="22"/>
        </w:rPr>
      </w:pPr>
    </w:p>
    <w:p w14:paraId="3B0B0125" w14:textId="34016020" w:rsidR="00B174A2" w:rsidRPr="00FF679D" w:rsidRDefault="00B174A2" w:rsidP="00FF7837">
      <w:pPr>
        <w:spacing w:after="200" w:line="276" w:lineRule="auto"/>
        <w:rPr>
          <w:sz w:val="22"/>
          <w:szCs w:val="22"/>
        </w:rPr>
      </w:pPr>
      <w:r w:rsidRPr="00FF679D">
        <w:rPr>
          <w:sz w:val="22"/>
          <w:szCs w:val="22"/>
        </w:rPr>
        <w:t>Grupy interesariuszy, których dotyczy projekt:</w:t>
      </w:r>
    </w:p>
    <w:tbl>
      <w:tblPr>
        <w:tblW w:w="9386" w:type="dxa"/>
        <w:tblInd w:w="694" w:type="dxa"/>
        <w:tblLayout w:type="fixed"/>
        <w:tblLook w:val="0000" w:firstRow="0" w:lastRow="0" w:firstColumn="0" w:lastColumn="0" w:noHBand="0" w:noVBand="0"/>
      </w:tblPr>
      <w:tblGrid>
        <w:gridCol w:w="3260"/>
        <w:gridCol w:w="2987"/>
        <w:gridCol w:w="3139"/>
      </w:tblGrid>
      <w:tr w:rsidR="00B174A2" w:rsidRPr="00FF679D" w14:paraId="1FB2BBA7" w14:textId="77777777" w:rsidTr="00422438">
        <w:trPr>
          <w:tblHeader/>
        </w:trPr>
        <w:tc>
          <w:tcPr>
            <w:tcW w:w="3260" w:type="dxa"/>
            <w:tcBorders>
              <w:top w:val="single" w:sz="4" w:space="0" w:color="000000" w:themeColor="text1"/>
              <w:left w:val="single" w:sz="4" w:space="0" w:color="000000" w:themeColor="text1"/>
              <w:bottom w:val="single" w:sz="4" w:space="0" w:color="000000" w:themeColor="text1"/>
            </w:tcBorders>
            <w:shd w:val="clear" w:color="auto" w:fill="E7E6E6"/>
          </w:tcPr>
          <w:p w14:paraId="3037BE16" w14:textId="77777777" w:rsidR="00B174A2" w:rsidRPr="00FF679D" w:rsidRDefault="00B174A2" w:rsidP="00AA52B5">
            <w:pPr>
              <w:spacing w:before="120" w:after="120"/>
              <w:jc w:val="center"/>
              <w:rPr>
                <w:sz w:val="22"/>
                <w:szCs w:val="22"/>
              </w:rPr>
            </w:pPr>
            <w:r w:rsidRPr="00FF679D">
              <w:rPr>
                <w:b/>
                <w:sz w:val="22"/>
                <w:szCs w:val="22"/>
              </w:rPr>
              <w:t>Interesariusz</w:t>
            </w:r>
          </w:p>
        </w:tc>
        <w:tc>
          <w:tcPr>
            <w:tcW w:w="2987" w:type="dxa"/>
            <w:tcBorders>
              <w:top w:val="single" w:sz="4" w:space="0" w:color="000000" w:themeColor="text1"/>
              <w:left w:val="single" w:sz="4" w:space="0" w:color="000000" w:themeColor="text1"/>
              <w:bottom w:val="single" w:sz="4" w:space="0" w:color="000000" w:themeColor="text1"/>
            </w:tcBorders>
            <w:shd w:val="clear" w:color="auto" w:fill="E7E6E6"/>
          </w:tcPr>
          <w:p w14:paraId="65841D12" w14:textId="77777777" w:rsidR="00B174A2" w:rsidRPr="00FF679D" w:rsidRDefault="00B174A2" w:rsidP="00AA52B5">
            <w:pPr>
              <w:spacing w:before="120"/>
              <w:jc w:val="center"/>
              <w:rPr>
                <w:sz w:val="22"/>
                <w:szCs w:val="22"/>
              </w:rPr>
            </w:pPr>
            <w:r w:rsidRPr="00FF679D">
              <w:rPr>
                <w:b/>
                <w:sz w:val="22"/>
                <w:szCs w:val="22"/>
              </w:rPr>
              <w:t>Zidentyfikowany problem</w:t>
            </w:r>
          </w:p>
        </w:tc>
        <w:tc>
          <w:tcPr>
            <w:tcW w:w="3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E7E6E6"/>
          </w:tcPr>
          <w:p w14:paraId="185C1588" w14:textId="77777777" w:rsidR="00B174A2" w:rsidRPr="00FF679D" w:rsidRDefault="00B174A2" w:rsidP="00AA52B5">
            <w:pPr>
              <w:spacing w:before="120"/>
              <w:jc w:val="center"/>
              <w:rPr>
                <w:sz w:val="22"/>
                <w:szCs w:val="22"/>
              </w:rPr>
            </w:pPr>
            <w:r w:rsidRPr="00FF679D">
              <w:rPr>
                <w:b/>
                <w:sz w:val="22"/>
                <w:szCs w:val="22"/>
              </w:rPr>
              <w:t>Szacowana wielkość grupy</w:t>
            </w:r>
          </w:p>
        </w:tc>
      </w:tr>
      <w:tr w:rsidR="00B174A2" w:rsidRPr="00FF679D" w14:paraId="53BD2A3A" w14:textId="77777777" w:rsidTr="00422438">
        <w:tc>
          <w:tcPr>
            <w:tcW w:w="3260" w:type="dxa"/>
            <w:tcBorders>
              <w:top w:val="single" w:sz="4" w:space="0" w:color="000000" w:themeColor="text1"/>
              <w:left w:val="single" w:sz="4" w:space="0" w:color="000000" w:themeColor="text1"/>
              <w:bottom w:val="single" w:sz="4" w:space="0" w:color="000000" w:themeColor="text1"/>
            </w:tcBorders>
            <w:shd w:val="clear" w:color="auto" w:fill="auto"/>
          </w:tcPr>
          <w:p w14:paraId="26D5C6D1" w14:textId="77777777" w:rsidR="00B174A2" w:rsidRPr="00FF679D" w:rsidRDefault="00B174A2" w:rsidP="00AA52B5">
            <w:pPr>
              <w:rPr>
                <w:sz w:val="22"/>
                <w:szCs w:val="22"/>
              </w:rPr>
            </w:pPr>
            <w:r w:rsidRPr="00FF679D">
              <w:rPr>
                <w:b/>
                <w:sz w:val="22"/>
                <w:szCs w:val="22"/>
              </w:rPr>
              <w:t>Lekarze -</w:t>
            </w:r>
          </w:p>
          <w:p w14:paraId="72390EE6" w14:textId="7BDF757A" w:rsidR="00B174A2" w:rsidRPr="00FF679D" w:rsidRDefault="00B174A2" w:rsidP="00AA52B5">
            <w:pPr>
              <w:rPr>
                <w:sz w:val="22"/>
                <w:szCs w:val="22"/>
              </w:rPr>
            </w:pPr>
            <w:r w:rsidRPr="00FF679D">
              <w:rPr>
                <w:sz w:val="22"/>
                <w:szCs w:val="22"/>
              </w:rPr>
              <w:t xml:space="preserve">zgłaszający dane do KRN poprzez KZNZ oraz do nowopowstałego rejestru </w:t>
            </w:r>
            <w:r w:rsidR="00B70FBF" w:rsidRPr="00FF679D">
              <w:rPr>
                <w:sz w:val="22"/>
                <w:szCs w:val="22"/>
              </w:rPr>
              <w:t>PROH (przez</w:t>
            </w:r>
            <w:r w:rsidRPr="00FF679D">
              <w:rPr>
                <w:sz w:val="22"/>
                <w:szCs w:val="22"/>
              </w:rPr>
              <w:t xml:space="preserve"> cały okres choroby – poczynając od diagnostyki, przez leczenie, follow up pacjenta do zakończenia obserwacji: wyleczenie/zgon).</w:t>
            </w:r>
          </w:p>
          <w:p w14:paraId="11FD78A1" w14:textId="77777777" w:rsidR="00B174A2" w:rsidRPr="00FF679D" w:rsidRDefault="00B174A2" w:rsidP="00AA52B5">
            <w:pPr>
              <w:rPr>
                <w:b/>
                <w:sz w:val="22"/>
                <w:szCs w:val="22"/>
              </w:rPr>
            </w:pPr>
          </w:p>
        </w:tc>
        <w:tc>
          <w:tcPr>
            <w:tcW w:w="2987" w:type="dxa"/>
            <w:tcBorders>
              <w:top w:val="single" w:sz="4" w:space="0" w:color="000000" w:themeColor="text1"/>
              <w:left w:val="single" w:sz="4" w:space="0" w:color="000000" w:themeColor="text1"/>
              <w:bottom w:val="single" w:sz="4" w:space="0" w:color="000000" w:themeColor="text1"/>
            </w:tcBorders>
            <w:shd w:val="clear" w:color="auto" w:fill="auto"/>
          </w:tcPr>
          <w:p w14:paraId="440981B1" w14:textId="77777777" w:rsidR="00B174A2" w:rsidRPr="00FF679D" w:rsidRDefault="00B174A2" w:rsidP="00AA52B5">
            <w:pPr>
              <w:pStyle w:val="Tekstpodstawowy21"/>
              <w:spacing w:after="0"/>
              <w:ind w:left="0"/>
              <w:rPr>
                <w:sz w:val="22"/>
                <w:szCs w:val="22"/>
              </w:rPr>
            </w:pPr>
            <w:r w:rsidRPr="00FF679D">
              <w:rPr>
                <w:rFonts w:eastAsia="Arial Unicode MS"/>
                <w:bCs/>
                <w:kern w:val="2"/>
                <w:sz w:val="22"/>
                <w:szCs w:val="22"/>
                <w:lang w:eastAsia="pl-PL"/>
              </w:rPr>
              <w:t xml:space="preserve">Konieczna znaczna automatyzacja wprowadzania danych – optymalizacja czasu niezbędnego na wprowadzenie danych dot. choroby – tylko i wyłącznie w systemie szpitalnym bez konieczności dodatkowego uzupełniania karty zgłoszenia nowotworu złośliwego. </w:t>
            </w:r>
          </w:p>
          <w:p w14:paraId="3BC14EE6" w14:textId="6408332B" w:rsidR="00B174A2" w:rsidRPr="00FF679D" w:rsidRDefault="00B174A2">
            <w:pPr>
              <w:pStyle w:val="Legenda1"/>
              <w:spacing w:line="276" w:lineRule="auto"/>
              <w:rPr>
                <w:rFonts w:ascii="Arial" w:eastAsia="Times New Roman" w:hAnsi="Arial" w:cs="Arial"/>
                <w:b w:val="0"/>
                <w:bCs w:val="0"/>
                <w:kern w:val="0"/>
                <w:sz w:val="22"/>
                <w:szCs w:val="22"/>
              </w:rPr>
            </w:pPr>
            <w:r w:rsidRPr="00FF679D">
              <w:rPr>
                <w:rFonts w:ascii="Arial" w:hAnsi="Arial" w:cs="Arial"/>
                <w:b w:val="0"/>
                <w:bCs w:val="0"/>
                <w:sz w:val="22"/>
                <w:szCs w:val="22"/>
                <w:lang w:eastAsia="pl-PL"/>
              </w:rPr>
              <w:t xml:space="preserve">Czas ten wynikający z oszczędności związanych z formalnościami może zostać przeznaczony na </w:t>
            </w:r>
            <w:r w:rsidR="00810F5D">
              <w:rPr>
                <w:rFonts w:ascii="Arial" w:hAnsi="Arial" w:cs="Arial"/>
                <w:b w:val="0"/>
                <w:bCs w:val="0"/>
                <w:sz w:val="22"/>
                <w:szCs w:val="22"/>
                <w:lang w:eastAsia="pl-PL"/>
              </w:rPr>
              <w:t>komunikację z</w:t>
            </w:r>
            <w:r w:rsidRPr="00FF679D">
              <w:rPr>
                <w:rFonts w:ascii="Arial" w:hAnsi="Arial" w:cs="Arial"/>
                <w:b w:val="0"/>
                <w:bCs w:val="0"/>
                <w:sz w:val="22"/>
                <w:szCs w:val="22"/>
                <w:lang w:eastAsia="pl-PL"/>
              </w:rPr>
              <w:t xml:space="preserve"> pacjentem i jego rodziną.</w:t>
            </w:r>
          </w:p>
        </w:tc>
        <w:tc>
          <w:tcPr>
            <w:tcW w:w="3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1FCA11B" w14:textId="77777777" w:rsidR="00B174A2" w:rsidRPr="00FF679D" w:rsidRDefault="00B174A2" w:rsidP="00AA52B5">
            <w:pPr>
              <w:rPr>
                <w:sz w:val="22"/>
                <w:szCs w:val="22"/>
              </w:rPr>
            </w:pPr>
            <w:r w:rsidRPr="00FF679D">
              <w:rPr>
                <w:sz w:val="22"/>
                <w:szCs w:val="22"/>
              </w:rPr>
              <w:t>14 000 lekarzy</w:t>
            </w:r>
          </w:p>
        </w:tc>
      </w:tr>
      <w:tr w:rsidR="00226E12" w:rsidRPr="00FF679D" w14:paraId="2A5449CD" w14:textId="77777777" w:rsidTr="00422438">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6E84733" w14:textId="6FC67DFD" w:rsidR="00226E12" w:rsidRPr="00FF679D" w:rsidRDefault="00226E12" w:rsidP="005C0115">
            <w:pPr>
              <w:rPr>
                <w:b/>
                <w:sz w:val="22"/>
                <w:szCs w:val="22"/>
              </w:rPr>
            </w:pPr>
            <w:r w:rsidRPr="00FF679D">
              <w:rPr>
                <w:b/>
                <w:sz w:val="22"/>
                <w:szCs w:val="22"/>
              </w:rPr>
              <w:t xml:space="preserve">Inny personel </w:t>
            </w:r>
            <w:r w:rsidR="005C0115" w:rsidRPr="00FF679D">
              <w:rPr>
                <w:b/>
                <w:sz w:val="22"/>
                <w:szCs w:val="22"/>
              </w:rPr>
              <w:t xml:space="preserve">szpitala </w:t>
            </w:r>
            <w:r w:rsidRPr="00FF679D">
              <w:rPr>
                <w:b/>
                <w:sz w:val="22"/>
                <w:szCs w:val="22"/>
              </w:rPr>
              <w:t xml:space="preserve">– </w:t>
            </w:r>
            <w:r w:rsidRPr="00FF679D">
              <w:rPr>
                <w:sz w:val="22"/>
                <w:szCs w:val="22"/>
              </w:rPr>
              <w:t>osoby wspierające prace lekarza uczestniczące w rejestrowaniu danych medycznych i innych informacji o pacjencie</w:t>
            </w:r>
            <w:r w:rsidRPr="00FF679D">
              <w:rPr>
                <w:b/>
                <w:sz w:val="22"/>
                <w:szCs w:val="22"/>
              </w:rPr>
              <w:t xml:space="preserve"> </w:t>
            </w:r>
            <w:r w:rsidRPr="00FF679D">
              <w:rPr>
                <w:sz w:val="22"/>
                <w:szCs w:val="22"/>
              </w:rPr>
              <w:t xml:space="preserve">we wszystkich systemach </w:t>
            </w:r>
            <w:r w:rsidR="005C0115" w:rsidRPr="00FF679D">
              <w:rPr>
                <w:sz w:val="22"/>
                <w:szCs w:val="22"/>
              </w:rPr>
              <w:t xml:space="preserve">gromadzących poszczególne dane </w:t>
            </w:r>
            <w:r w:rsidRPr="00FF679D">
              <w:rPr>
                <w:sz w:val="22"/>
                <w:szCs w:val="22"/>
              </w:rPr>
              <w:t>w ośrodkach medycznych</w:t>
            </w:r>
            <w:r w:rsidRPr="00FF679D">
              <w:rPr>
                <w:b/>
                <w:sz w:val="22"/>
                <w:szCs w:val="22"/>
              </w:rPr>
              <w:t xml:space="preserve"> </w:t>
            </w:r>
          </w:p>
        </w:tc>
        <w:tc>
          <w:tcPr>
            <w:tcW w:w="298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C9AFB64" w14:textId="74931C71" w:rsidR="005C0115" w:rsidRPr="00FF679D" w:rsidRDefault="00226E12" w:rsidP="005C0115">
            <w:pPr>
              <w:pStyle w:val="Legenda1"/>
              <w:spacing w:line="276" w:lineRule="auto"/>
              <w:rPr>
                <w:rFonts w:ascii="Arial" w:eastAsia="Times New Roman" w:hAnsi="Arial" w:cs="Arial"/>
                <w:b w:val="0"/>
                <w:bCs w:val="0"/>
                <w:kern w:val="0"/>
                <w:sz w:val="22"/>
                <w:szCs w:val="22"/>
              </w:rPr>
            </w:pPr>
            <w:r w:rsidRPr="00FF679D">
              <w:rPr>
                <w:rFonts w:ascii="Arial" w:eastAsia="Times New Roman" w:hAnsi="Arial" w:cs="Arial"/>
                <w:b w:val="0"/>
                <w:bCs w:val="0"/>
                <w:kern w:val="0"/>
                <w:sz w:val="22"/>
                <w:szCs w:val="22"/>
              </w:rPr>
              <w:t xml:space="preserve">Konieczna </w:t>
            </w:r>
            <w:r w:rsidR="005C0115" w:rsidRPr="00FF679D">
              <w:rPr>
                <w:rFonts w:ascii="Arial" w:eastAsia="Times New Roman" w:hAnsi="Arial" w:cs="Arial"/>
                <w:b w:val="0"/>
                <w:bCs w:val="0"/>
                <w:kern w:val="0"/>
                <w:sz w:val="22"/>
                <w:szCs w:val="22"/>
              </w:rPr>
              <w:t>automatyzacja eliminująca koniecznoś</w:t>
            </w:r>
            <w:r w:rsidR="00810F5D">
              <w:rPr>
                <w:rFonts w:ascii="Arial" w:eastAsia="Times New Roman" w:hAnsi="Arial" w:cs="Arial"/>
                <w:b w:val="0"/>
                <w:bCs w:val="0"/>
                <w:kern w:val="0"/>
                <w:sz w:val="22"/>
                <w:szCs w:val="22"/>
              </w:rPr>
              <w:t xml:space="preserve">ć </w:t>
            </w:r>
            <w:r w:rsidR="005C0115" w:rsidRPr="00FF679D">
              <w:rPr>
                <w:rFonts w:ascii="Arial" w:eastAsia="Times New Roman" w:hAnsi="Arial" w:cs="Arial"/>
                <w:b w:val="0"/>
                <w:bCs w:val="0"/>
                <w:kern w:val="0"/>
                <w:sz w:val="22"/>
                <w:szCs w:val="22"/>
              </w:rPr>
              <w:t xml:space="preserve">dodatkowego uzupełniania karty zgłoszenia nowotworu złośliwego w dedykowanym temu systemie. </w:t>
            </w:r>
          </w:p>
          <w:p w14:paraId="480070DA" w14:textId="2AFE9F62" w:rsidR="00226E12" w:rsidRPr="00FF679D" w:rsidRDefault="005C0115">
            <w:pPr>
              <w:pStyle w:val="Legenda1"/>
              <w:spacing w:line="276" w:lineRule="auto"/>
              <w:rPr>
                <w:rFonts w:ascii="Arial" w:eastAsia="Times New Roman" w:hAnsi="Arial" w:cs="Arial"/>
                <w:b w:val="0"/>
                <w:bCs w:val="0"/>
                <w:kern w:val="0"/>
                <w:sz w:val="22"/>
                <w:szCs w:val="22"/>
              </w:rPr>
            </w:pPr>
            <w:r w:rsidRPr="00FF679D">
              <w:rPr>
                <w:rFonts w:ascii="Arial" w:eastAsia="Times New Roman" w:hAnsi="Arial" w:cs="Arial"/>
                <w:b w:val="0"/>
                <w:bCs w:val="0"/>
                <w:kern w:val="0"/>
                <w:sz w:val="22"/>
                <w:szCs w:val="22"/>
              </w:rPr>
              <w:t xml:space="preserve">Czas ten wynikający z oszczędności może zostać przeznaczony na opiekę nad pacjentem oraz innych czynności </w:t>
            </w:r>
            <w:r w:rsidR="00810F5D" w:rsidRPr="00FF679D">
              <w:rPr>
                <w:rFonts w:ascii="Arial" w:eastAsia="Times New Roman" w:hAnsi="Arial" w:cs="Arial"/>
                <w:b w:val="0"/>
                <w:bCs w:val="0"/>
                <w:kern w:val="0"/>
                <w:sz w:val="22"/>
                <w:szCs w:val="22"/>
              </w:rPr>
              <w:t>związan</w:t>
            </w:r>
            <w:r w:rsidR="00810F5D">
              <w:rPr>
                <w:rFonts w:ascii="Arial" w:eastAsia="Times New Roman" w:hAnsi="Arial" w:cs="Arial"/>
                <w:b w:val="0"/>
                <w:bCs w:val="0"/>
                <w:kern w:val="0"/>
                <w:sz w:val="22"/>
                <w:szCs w:val="22"/>
              </w:rPr>
              <w:t>e</w:t>
            </w:r>
            <w:r w:rsidR="00810F5D" w:rsidRPr="00FF679D">
              <w:rPr>
                <w:rFonts w:ascii="Arial" w:eastAsia="Times New Roman" w:hAnsi="Arial" w:cs="Arial"/>
                <w:b w:val="0"/>
                <w:bCs w:val="0"/>
                <w:kern w:val="0"/>
                <w:sz w:val="22"/>
                <w:szCs w:val="22"/>
              </w:rPr>
              <w:t xml:space="preserve"> </w:t>
            </w:r>
            <w:r w:rsidRPr="00FF679D">
              <w:rPr>
                <w:rFonts w:ascii="Arial" w:eastAsia="Times New Roman" w:hAnsi="Arial" w:cs="Arial"/>
                <w:b w:val="0"/>
                <w:bCs w:val="0"/>
                <w:kern w:val="0"/>
                <w:sz w:val="22"/>
                <w:szCs w:val="22"/>
              </w:rPr>
              <w:t>z funkcjonowaniem ośrodka.</w:t>
            </w:r>
          </w:p>
        </w:tc>
        <w:tc>
          <w:tcPr>
            <w:tcW w:w="3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3F648D1" w14:textId="7D6040B6" w:rsidR="00226E12" w:rsidRPr="00FF679D" w:rsidRDefault="00E27F33" w:rsidP="00E27F33">
            <w:pPr>
              <w:rPr>
                <w:sz w:val="22"/>
                <w:szCs w:val="22"/>
              </w:rPr>
            </w:pPr>
            <w:r w:rsidRPr="00FF679D">
              <w:rPr>
                <w:sz w:val="22"/>
                <w:szCs w:val="22"/>
              </w:rPr>
              <w:t>1000 osób</w:t>
            </w:r>
          </w:p>
        </w:tc>
      </w:tr>
      <w:tr w:rsidR="00B174A2" w:rsidRPr="00FF679D" w14:paraId="2AAF9263" w14:textId="77777777" w:rsidTr="00422438">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B09CD5D" w14:textId="7F7C5A1F" w:rsidR="00B174A2" w:rsidRPr="00FF679D" w:rsidRDefault="00B174A2" w:rsidP="00CA2961">
            <w:pPr>
              <w:rPr>
                <w:sz w:val="22"/>
                <w:szCs w:val="22"/>
              </w:rPr>
            </w:pPr>
            <w:r w:rsidRPr="00FF679D">
              <w:rPr>
                <w:b/>
                <w:sz w:val="22"/>
                <w:szCs w:val="22"/>
              </w:rPr>
              <w:t>Placówki medyczne</w:t>
            </w:r>
            <w:r w:rsidRPr="00FF679D">
              <w:rPr>
                <w:sz w:val="22"/>
                <w:szCs w:val="22"/>
              </w:rPr>
              <w:t xml:space="preserve"> –</w:t>
            </w:r>
            <w:r w:rsidR="00CA2961" w:rsidRPr="00FF679D">
              <w:rPr>
                <w:sz w:val="22"/>
                <w:szCs w:val="22"/>
              </w:rPr>
              <w:t>świadczeniodawcy</w:t>
            </w:r>
            <w:r w:rsidRPr="00FF679D">
              <w:rPr>
                <w:sz w:val="22"/>
                <w:szCs w:val="22"/>
              </w:rPr>
              <w:t xml:space="preserve"> leczący choroby onkologiczne, których systemy w ramach projektu zostaną zintegrowane z KRN i PROH.</w:t>
            </w:r>
          </w:p>
        </w:tc>
        <w:tc>
          <w:tcPr>
            <w:tcW w:w="298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2182E8B" w14:textId="77777777" w:rsidR="00B174A2" w:rsidRPr="00FF679D" w:rsidRDefault="00B174A2" w:rsidP="00AA52B5">
            <w:pPr>
              <w:pStyle w:val="Legenda1"/>
              <w:spacing w:line="276" w:lineRule="auto"/>
              <w:rPr>
                <w:sz w:val="22"/>
                <w:szCs w:val="22"/>
              </w:rPr>
            </w:pPr>
            <w:r w:rsidRPr="00FF679D">
              <w:rPr>
                <w:rFonts w:ascii="Arial" w:eastAsia="Times New Roman" w:hAnsi="Arial" w:cs="Arial"/>
                <w:b w:val="0"/>
                <w:bCs w:val="0"/>
                <w:kern w:val="0"/>
                <w:sz w:val="22"/>
                <w:szCs w:val="22"/>
              </w:rPr>
              <w:t>Złożoność procesu wymiany informacji odnośnie pacjentów onkologicznych pomiędzy placówką medyczną a KRN i PROH.</w:t>
            </w:r>
          </w:p>
          <w:p w14:paraId="54BE6875" w14:textId="77777777" w:rsidR="00B174A2" w:rsidRPr="00FF679D" w:rsidRDefault="00B174A2" w:rsidP="00AA52B5">
            <w:pPr>
              <w:pStyle w:val="Tekstpodstawowy21"/>
              <w:spacing w:after="0"/>
              <w:ind w:left="79"/>
              <w:rPr>
                <w:b/>
                <w:bCs/>
                <w:color w:val="0070C0"/>
                <w:sz w:val="22"/>
                <w:szCs w:val="22"/>
                <w:lang w:eastAsia="pl-PL"/>
              </w:rPr>
            </w:pPr>
          </w:p>
        </w:tc>
        <w:tc>
          <w:tcPr>
            <w:tcW w:w="3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7BA21CE" w14:textId="45B3315F" w:rsidR="00B174A2" w:rsidRPr="00FF679D" w:rsidRDefault="00B174A2" w:rsidP="00590263">
            <w:pPr>
              <w:rPr>
                <w:sz w:val="22"/>
                <w:szCs w:val="22"/>
              </w:rPr>
            </w:pPr>
            <w:r w:rsidRPr="00FF679D">
              <w:rPr>
                <w:sz w:val="22"/>
                <w:szCs w:val="22"/>
              </w:rPr>
              <w:t xml:space="preserve">Po zrealizowaniu projektu w </w:t>
            </w:r>
            <w:r w:rsidR="00590263" w:rsidRPr="00FF679D">
              <w:rPr>
                <w:sz w:val="22"/>
                <w:szCs w:val="22"/>
              </w:rPr>
              <w:t>2</w:t>
            </w:r>
            <w:r w:rsidRPr="00FF679D">
              <w:rPr>
                <w:sz w:val="22"/>
                <w:szCs w:val="22"/>
              </w:rPr>
              <w:t xml:space="preserve"> podmiotach leczniczych (łącznie 4 systemy </w:t>
            </w:r>
            <w:r w:rsidR="00B70FBF" w:rsidRPr="00FF679D">
              <w:rPr>
                <w:sz w:val="22"/>
                <w:szCs w:val="22"/>
              </w:rPr>
              <w:t>informatyczne) zakłada</w:t>
            </w:r>
            <w:r w:rsidRPr="00FF679D">
              <w:rPr>
                <w:sz w:val="22"/>
                <w:szCs w:val="22"/>
              </w:rPr>
              <w:t xml:space="preserve"> się </w:t>
            </w:r>
            <w:r w:rsidR="00141C10" w:rsidRPr="00FF679D">
              <w:rPr>
                <w:sz w:val="22"/>
                <w:szCs w:val="22"/>
              </w:rPr>
              <w:t xml:space="preserve">dalszy rozwój po zakończeniu projektu polegający na </w:t>
            </w:r>
            <w:r w:rsidR="00E27F33" w:rsidRPr="00FF679D">
              <w:rPr>
                <w:sz w:val="22"/>
                <w:szCs w:val="22"/>
              </w:rPr>
              <w:t>integracji</w:t>
            </w:r>
            <w:r w:rsidRPr="00FF679D">
              <w:rPr>
                <w:sz w:val="22"/>
                <w:szCs w:val="22"/>
              </w:rPr>
              <w:t xml:space="preserve"> większości </w:t>
            </w:r>
            <w:r w:rsidR="00CA2961" w:rsidRPr="00FF679D">
              <w:rPr>
                <w:sz w:val="22"/>
                <w:szCs w:val="22"/>
              </w:rPr>
              <w:t>świadczeniodawców</w:t>
            </w:r>
            <w:r w:rsidRPr="00FF679D">
              <w:rPr>
                <w:sz w:val="22"/>
                <w:szCs w:val="22"/>
              </w:rPr>
              <w:t xml:space="preserve"> leczących choroby onkologiczne z rozwiązaniem zbudowanym w </w:t>
            </w:r>
            <w:r w:rsidR="00B70FBF" w:rsidRPr="00FF679D">
              <w:rPr>
                <w:sz w:val="22"/>
                <w:szCs w:val="22"/>
              </w:rPr>
              <w:t>projekcie – około</w:t>
            </w:r>
            <w:r w:rsidRPr="00FF679D">
              <w:rPr>
                <w:sz w:val="22"/>
                <w:szCs w:val="22"/>
              </w:rPr>
              <w:t xml:space="preserve"> </w:t>
            </w:r>
            <w:r w:rsidR="00590263" w:rsidRPr="00FF679D">
              <w:rPr>
                <w:sz w:val="22"/>
                <w:szCs w:val="22"/>
              </w:rPr>
              <w:t>250</w:t>
            </w:r>
            <w:r w:rsidRPr="00FF679D">
              <w:rPr>
                <w:sz w:val="22"/>
                <w:szCs w:val="22"/>
              </w:rPr>
              <w:t xml:space="preserve"> jednostek.</w:t>
            </w:r>
          </w:p>
        </w:tc>
      </w:tr>
      <w:tr w:rsidR="00B174A2" w:rsidRPr="00FF679D" w14:paraId="1FE3193C" w14:textId="77777777" w:rsidTr="00422438">
        <w:tc>
          <w:tcPr>
            <w:tcW w:w="3260" w:type="dxa"/>
            <w:tcBorders>
              <w:top w:val="single" w:sz="4" w:space="0" w:color="000000" w:themeColor="text1"/>
              <w:left w:val="single" w:sz="4" w:space="0" w:color="000000" w:themeColor="text1"/>
              <w:bottom w:val="single" w:sz="4" w:space="0" w:color="000000" w:themeColor="text1"/>
            </w:tcBorders>
            <w:shd w:val="clear" w:color="auto" w:fill="auto"/>
          </w:tcPr>
          <w:p w14:paraId="2C8F9C6F" w14:textId="77777777" w:rsidR="00B174A2" w:rsidRPr="00FF679D" w:rsidRDefault="00B174A2" w:rsidP="00AA52B5">
            <w:pPr>
              <w:rPr>
                <w:sz w:val="22"/>
                <w:szCs w:val="22"/>
              </w:rPr>
            </w:pPr>
            <w:r w:rsidRPr="00FF679D">
              <w:rPr>
                <w:b/>
                <w:sz w:val="22"/>
                <w:szCs w:val="22"/>
              </w:rPr>
              <w:t>Pracownicy WRN -</w:t>
            </w:r>
          </w:p>
          <w:p w14:paraId="1C711835" w14:textId="77777777" w:rsidR="00B174A2" w:rsidRPr="00FF679D" w:rsidRDefault="00B174A2" w:rsidP="00AA52B5">
            <w:pPr>
              <w:rPr>
                <w:sz w:val="22"/>
                <w:szCs w:val="22"/>
              </w:rPr>
            </w:pPr>
            <w:r w:rsidRPr="00FF679D">
              <w:rPr>
                <w:sz w:val="22"/>
                <w:szCs w:val="22"/>
              </w:rPr>
              <w:t>prowadzący aktywny nadzór nad systemem rejestracji nowotworów złośliwych w danym województwie, przygotowujący biuletyny nt. zachorowalności i umieralności na nowotwory złośliwe w regionie oraz współpracujący w zakresie badań epidemiologicznych z placówkami naukowymi, konsultantami wojewódzkimi i organizacjami międzynarodowymi.</w:t>
            </w:r>
          </w:p>
        </w:tc>
        <w:tc>
          <w:tcPr>
            <w:tcW w:w="298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9BA607A" w14:textId="35C1F612" w:rsidR="00B174A2" w:rsidRPr="00FF679D" w:rsidRDefault="00B174A2" w:rsidP="00AA52B5">
            <w:pPr>
              <w:pStyle w:val="Tekstpodstawowy21"/>
              <w:spacing w:after="0"/>
              <w:ind w:left="79"/>
              <w:rPr>
                <w:sz w:val="22"/>
                <w:szCs w:val="22"/>
              </w:rPr>
            </w:pPr>
            <w:r w:rsidRPr="00FF679D">
              <w:rPr>
                <w:sz w:val="22"/>
                <w:szCs w:val="22"/>
                <w:lang w:eastAsia="pl-PL"/>
              </w:rPr>
              <w:t xml:space="preserve">Konieczność uproszczenia i automatyzacja pozyskiwania danych z systemów </w:t>
            </w:r>
            <w:r w:rsidR="00CA2961" w:rsidRPr="00FF679D">
              <w:rPr>
                <w:sz w:val="22"/>
                <w:szCs w:val="22"/>
                <w:lang w:eastAsia="pl-PL"/>
              </w:rPr>
              <w:t>świadczeniodawców</w:t>
            </w:r>
            <w:r w:rsidRPr="00FF679D">
              <w:rPr>
                <w:sz w:val="22"/>
                <w:szCs w:val="22"/>
                <w:lang w:eastAsia="pl-PL"/>
              </w:rPr>
              <w:t xml:space="preserve">, eliminacja kart papierowych wypełnianych przez </w:t>
            </w:r>
            <w:r w:rsidR="00CA2961" w:rsidRPr="00FF679D">
              <w:rPr>
                <w:sz w:val="22"/>
                <w:szCs w:val="22"/>
                <w:lang w:eastAsia="pl-PL"/>
              </w:rPr>
              <w:t>świadczeniodawców</w:t>
            </w:r>
            <w:r w:rsidRPr="00FF679D">
              <w:rPr>
                <w:sz w:val="22"/>
                <w:szCs w:val="22"/>
                <w:lang w:eastAsia="pl-PL"/>
              </w:rPr>
              <w:t>, których systemy zostaną zintegrowane z KRN. Poprawa kompletności i jakości gromadzonych danych.</w:t>
            </w:r>
          </w:p>
        </w:tc>
        <w:tc>
          <w:tcPr>
            <w:tcW w:w="3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E13FD24" w14:textId="69E6F6AC" w:rsidR="00B174A2" w:rsidRPr="00FF679D" w:rsidRDefault="002D2F42" w:rsidP="002D2F42">
            <w:pPr>
              <w:jc w:val="center"/>
              <w:rPr>
                <w:sz w:val="22"/>
                <w:szCs w:val="22"/>
              </w:rPr>
            </w:pPr>
            <w:r w:rsidRPr="00FF679D">
              <w:rPr>
                <w:sz w:val="22"/>
                <w:szCs w:val="22"/>
              </w:rPr>
              <w:t xml:space="preserve">54 </w:t>
            </w:r>
            <w:r w:rsidR="00B174A2" w:rsidRPr="00FF679D">
              <w:rPr>
                <w:sz w:val="22"/>
                <w:szCs w:val="22"/>
              </w:rPr>
              <w:t>os</w:t>
            </w:r>
            <w:r w:rsidRPr="00FF679D">
              <w:rPr>
                <w:sz w:val="22"/>
                <w:szCs w:val="22"/>
              </w:rPr>
              <w:t>oby</w:t>
            </w:r>
          </w:p>
        </w:tc>
      </w:tr>
      <w:tr w:rsidR="00B174A2" w:rsidRPr="00FF679D" w14:paraId="126743E7" w14:textId="77777777" w:rsidTr="00422438">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64BCD64" w14:textId="77777777" w:rsidR="00B174A2" w:rsidRPr="00FF679D" w:rsidRDefault="00B174A2" w:rsidP="00AA52B5">
            <w:pPr>
              <w:rPr>
                <w:sz w:val="22"/>
                <w:szCs w:val="22"/>
              </w:rPr>
            </w:pPr>
            <w:r w:rsidRPr="00FF679D">
              <w:rPr>
                <w:b/>
                <w:sz w:val="22"/>
                <w:szCs w:val="22"/>
              </w:rPr>
              <w:t>Pracownicy KRN/COI -</w:t>
            </w:r>
          </w:p>
          <w:p w14:paraId="051350D2" w14:textId="77777777" w:rsidR="00B174A2" w:rsidRPr="00FF679D" w:rsidRDefault="00B174A2" w:rsidP="00AA52B5">
            <w:pPr>
              <w:rPr>
                <w:sz w:val="22"/>
                <w:szCs w:val="22"/>
              </w:rPr>
            </w:pPr>
            <w:r w:rsidRPr="00FF679D">
              <w:rPr>
                <w:sz w:val="22"/>
                <w:szCs w:val="22"/>
              </w:rPr>
              <w:t>odpowiadający za nadzór nad jakością i kompletnością bazy danych ogólnopolskich oraz za analizę i weryfikację danych wprowadzonych do systemu KRN.</w:t>
            </w:r>
          </w:p>
        </w:tc>
        <w:tc>
          <w:tcPr>
            <w:tcW w:w="2987" w:type="dxa"/>
            <w:tcBorders>
              <w:top w:val="single" w:sz="4" w:space="0" w:color="000000" w:themeColor="text1"/>
              <w:left w:val="single" w:sz="4" w:space="0" w:color="000000" w:themeColor="text1"/>
              <w:bottom w:val="single" w:sz="4" w:space="0" w:color="000000" w:themeColor="text1"/>
            </w:tcBorders>
            <w:shd w:val="clear" w:color="auto" w:fill="auto"/>
          </w:tcPr>
          <w:p w14:paraId="51103372" w14:textId="77777777" w:rsidR="00B174A2" w:rsidRPr="00FF679D" w:rsidRDefault="00B174A2" w:rsidP="00AA52B5">
            <w:pPr>
              <w:pStyle w:val="Tekstpodstawowy21"/>
              <w:spacing w:after="0"/>
              <w:ind w:left="79"/>
              <w:rPr>
                <w:sz w:val="22"/>
                <w:szCs w:val="22"/>
              </w:rPr>
            </w:pPr>
            <w:r w:rsidRPr="00FF679D">
              <w:rPr>
                <w:sz w:val="22"/>
                <w:szCs w:val="22"/>
                <w:lang w:eastAsia="pl-PL"/>
              </w:rPr>
              <w:t>Konieczne uproszczenie oraz automatyzacja pozyskiwania danych, zwiększenie kompletności danych, rozszerzenie zakresu analiz epidemiologicznych.</w:t>
            </w:r>
          </w:p>
        </w:tc>
        <w:tc>
          <w:tcPr>
            <w:tcW w:w="3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5928E3A" w14:textId="77777777" w:rsidR="00B174A2" w:rsidRPr="00FF679D" w:rsidRDefault="00B174A2" w:rsidP="00AA52B5">
            <w:pPr>
              <w:jc w:val="center"/>
              <w:rPr>
                <w:sz w:val="22"/>
                <w:szCs w:val="22"/>
              </w:rPr>
            </w:pPr>
            <w:r w:rsidRPr="00FF679D">
              <w:rPr>
                <w:sz w:val="22"/>
                <w:szCs w:val="22"/>
              </w:rPr>
              <w:t>5 osób</w:t>
            </w:r>
          </w:p>
        </w:tc>
      </w:tr>
      <w:tr w:rsidR="008C07C2" w:rsidRPr="00FF679D" w14:paraId="7F1A1647" w14:textId="77777777" w:rsidTr="00422438">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65FC7703" w14:textId="00373995" w:rsidR="008C07C2" w:rsidRPr="00AB7703" w:rsidRDefault="008C07C2">
            <w:pPr>
              <w:rPr>
                <w:b/>
                <w:bCs/>
                <w:sz w:val="22"/>
                <w:szCs w:val="22"/>
              </w:rPr>
            </w:pPr>
            <w:r w:rsidRPr="00BA240E">
              <w:rPr>
                <w:b/>
                <w:bCs/>
                <w:sz w:val="22"/>
                <w:szCs w:val="22"/>
              </w:rPr>
              <w:t xml:space="preserve">Pacjenci </w:t>
            </w:r>
          </w:p>
        </w:tc>
        <w:tc>
          <w:tcPr>
            <w:tcW w:w="2987" w:type="dxa"/>
            <w:tcBorders>
              <w:top w:val="single" w:sz="4" w:space="0" w:color="000000" w:themeColor="text1"/>
              <w:left w:val="single" w:sz="4" w:space="0" w:color="000000" w:themeColor="text1"/>
              <w:bottom w:val="single" w:sz="4" w:space="0" w:color="000000" w:themeColor="text1"/>
            </w:tcBorders>
            <w:shd w:val="clear" w:color="auto" w:fill="auto"/>
          </w:tcPr>
          <w:p w14:paraId="216E9A10" w14:textId="5F2D8E6C" w:rsidR="008C07C2" w:rsidRPr="00FF679D" w:rsidRDefault="007C02CA" w:rsidP="00AB7703">
            <w:pPr>
              <w:pStyle w:val="Tekstpodstawowy21"/>
              <w:ind w:left="79"/>
              <w:rPr>
                <w:sz w:val="22"/>
                <w:szCs w:val="22"/>
                <w:lang w:eastAsia="pl-PL"/>
              </w:rPr>
            </w:pPr>
            <w:r>
              <w:rPr>
                <w:sz w:val="22"/>
                <w:szCs w:val="22"/>
                <w:lang w:eastAsia="pl-PL"/>
              </w:rPr>
              <w:t>Konieczność usprawnienia procesu</w:t>
            </w:r>
            <w:r w:rsidR="00AB7703">
              <w:rPr>
                <w:sz w:val="22"/>
                <w:szCs w:val="22"/>
                <w:lang w:eastAsia="pl-PL"/>
              </w:rPr>
              <w:t xml:space="preserve"> dotyczącego </w:t>
            </w:r>
            <w:r w:rsidR="00752661">
              <w:rPr>
                <w:sz w:val="22"/>
                <w:szCs w:val="22"/>
                <w:lang w:eastAsia="pl-PL"/>
              </w:rPr>
              <w:t>czasu</w:t>
            </w:r>
            <w:r w:rsidR="00AB7703">
              <w:rPr>
                <w:sz w:val="22"/>
                <w:szCs w:val="22"/>
                <w:lang w:eastAsia="pl-PL"/>
              </w:rPr>
              <w:t>,</w:t>
            </w:r>
            <w:r w:rsidR="00752661">
              <w:rPr>
                <w:sz w:val="22"/>
                <w:szCs w:val="22"/>
                <w:lang w:eastAsia="pl-PL"/>
              </w:rPr>
              <w:t xml:space="preserve"> jaki lekarz poświęca </w:t>
            </w:r>
            <w:r w:rsidR="002E240C">
              <w:rPr>
                <w:sz w:val="22"/>
                <w:szCs w:val="22"/>
                <w:lang w:eastAsia="pl-PL"/>
              </w:rPr>
              <w:t xml:space="preserve">na </w:t>
            </w:r>
            <w:r w:rsidR="00752661">
              <w:rPr>
                <w:sz w:val="22"/>
                <w:szCs w:val="22"/>
                <w:lang w:eastAsia="pl-PL"/>
              </w:rPr>
              <w:t>rejestracj</w:t>
            </w:r>
            <w:r w:rsidR="002E240C">
              <w:rPr>
                <w:sz w:val="22"/>
                <w:szCs w:val="22"/>
                <w:lang w:eastAsia="pl-PL"/>
              </w:rPr>
              <w:t>ę kart KZNZ</w:t>
            </w:r>
            <w:r w:rsidR="00752661">
              <w:rPr>
                <w:sz w:val="22"/>
                <w:szCs w:val="22"/>
                <w:lang w:eastAsia="pl-PL"/>
              </w:rPr>
              <w:t>.</w:t>
            </w:r>
            <w:r w:rsidR="00AB7703">
              <w:rPr>
                <w:sz w:val="22"/>
                <w:szCs w:val="22"/>
                <w:lang w:eastAsia="pl-PL"/>
              </w:rPr>
              <w:t xml:space="preserve"> Ta czynność administracyjna</w:t>
            </w:r>
            <w:r w:rsidR="00752661">
              <w:rPr>
                <w:sz w:val="22"/>
                <w:szCs w:val="22"/>
                <w:lang w:eastAsia="pl-PL"/>
              </w:rPr>
              <w:t xml:space="preserve"> </w:t>
            </w:r>
            <w:r w:rsidR="000B67F3" w:rsidRPr="000B67F3">
              <w:rPr>
                <w:sz w:val="22"/>
                <w:szCs w:val="22"/>
                <w:lang w:eastAsia="pl-PL"/>
              </w:rPr>
              <w:t xml:space="preserve">powoduje zmniejszenie czasu </w:t>
            </w:r>
            <w:r w:rsidR="00B06769">
              <w:rPr>
                <w:sz w:val="22"/>
                <w:szCs w:val="22"/>
                <w:lang w:eastAsia="pl-PL"/>
              </w:rPr>
              <w:t>moż</w:t>
            </w:r>
            <w:r w:rsidR="00AB7703">
              <w:rPr>
                <w:sz w:val="22"/>
                <w:szCs w:val="22"/>
                <w:lang w:eastAsia="pl-PL"/>
              </w:rPr>
              <w:t xml:space="preserve">liwego do wykorzystania </w:t>
            </w:r>
            <w:r w:rsidR="00B06769">
              <w:rPr>
                <w:sz w:val="22"/>
                <w:szCs w:val="22"/>
                <w:lang w:eastAsia="pl-PL"/>
              </w:rPr>
              <w:t xml:space="preserve"> </w:t>
            </w:r>
            <w:r w:rsidR="000B67F3" w:rsidRPr="000B67F3">
              <w:rPr>
                <w:sz w:val="22"/>
                <w:szCs w:val="22"/>
                <w:lang w:eastAsia="pl-PL"/>
              </w:rPr>
              <w:t xml:space="preserve">na </w:t>
            </w:r>
            <w:r w:rsidR="00AB7703">
              <w:rPr>
                <w:sz w:val="22"/>
                <w:szCs w:val="22"/>
                <w:lang w:eastAsia="pl-PL"/>
              </w:rPr>
              <w:t>diagnostykę</w:t>
            </w:r>
            <w:r w:rsidR="000B67F3" w:rsidRPr="000B67F3">
              <w:rPr>
                <w:sz w:val="22"/>
                <w:szCs w:val="22"/>
                <w:lang w:eastAsia="pl-PL"/>
              </w:rPr>
              <w:t xml:space="preserve"> i leczenie pacjenta.</w:t>
            </w:r>
          </w:p>
        </w:tc>
        <w:tc>
          <w:tcPr>
            <w:tcW w:w="3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1927D6" w14:textId="7BBC3791" w:rsidR="008C07C2" w:rsidRPr="00FF679D" w:rsidRDefault="007C02CA" w:rsidP="00AA52B5">
            <w:pPr>
              <w:jc w:val="center"/>
              <w:rPr>
                <w:sz w:val="22"/>
                <w:szCs w:val="22"/>
              </w:rPr>
            </w:pPr>
            <w:r w:rsidRPr="007C02CA">
              <w:rPr>
                <w:sz w:val="22"/>
                <w:szCs w:val="22"/>
              </w:rPr>
              <w:t>Szacowana wielkość grupy: 300 tys. osób (chorobowość 3-letnia)</w:t>
            </w:r>
          </w:p>
        </w:tc>
      </w:tr>
      <w:tr w:rsidR="00B174A2" w:rsidRPr="00FF679D" w14:paraId="2C656DA6" w14:textId="77777777" w:rsidTr="00422438">
        <w:tc>
          <w:tcPr>
            <w:tcW w:w="3260"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A4C013" w14:textId="77777777" w:rsidR="00B174A2" w:rsidRPr="00FF679D" w:rsidRDefault="00B174A2" w:rsidP="00AA52B5">
            <w:pPr>
              <w:rPr>
                <w:sz w:val="22"/>
                <w:szCs w:val="22"/>
              </w:rPr>
            </w:pPr>
            <w:r w:rsidRPr="00FF679D">
              <w:rPr>
                <w:b/>
                <w:sz w:val="22"/>
                <w:szCs w:val="22"/>
              </w:rPr>
              <w:t>GUS</w:t>
            </w:r>
          </w:p>
        </w:tc>
        <w:tc>
          <w:tcPr>
            <w:tcW w:w="2987" w:type="dxa"/>
            <w:tcBorders>
              <w:top w:val="single" w:sz="4" w:space="0" w:color="000000" w:themeColor="text1"/>
              <w:left w:val="single" w:sz="4" w:space="0" w:color="000000" w:themeColor="text1"/>
              <w:bottom w:val="single" w:sz="4" w:space="0" w:color="000000" w:themeColor="text1"/>
            </w:tcBorders>
            <w:shd w:val="clear" w:color="auto" w:fill="auto"/>
          </w:tcPr>
          <w:p w14:paraId="3169537F" w14:textId="77777777" w:rsidR="00B174A2" w:rsidRPr="00FF679D" w:rsidRDefault="00B174A2" w:rsidP="00AA52B5">
            <w:pPr>
              <w:pStyle w:val="Tekstpodstawowy21"/>
              <w:spacing w:after="0"/>
              <w:ind w:left="79"/>
              <w:rPr>
                <w:sz w:val="22"/>
                <w:szCs w:val="22"/>
              </w:rPr>
            </w:pPr>
            <w:r w:rsidRPr="00FF679D">
              <w:rPr>
                <w:sz w:val="22"/>
                <w:szCs w:val="22"/>
                <w:lang w:eastAsia="pl-PL"/>
              </w:rPr>
              <w:t>Konieczność usprawnienia procesu gromadzenia informacji wymaganych ustawą o statystyce publicznej.</w:t>
            </w:r>
          </w:p>
        </w:tc>
        <w:tc>
          <w:tcPr>
            <w:tcW w:w="313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0B50AA0" w14:textId="77777777" w:rsidR="00B174A2" w:rsidRPr="00FF679D" w:rsidRDefault="00B174A2" w:rsidP="00AA52B5">
            <w:pPr>
              <w:jc w:val="center"/>
              <w:rPr>
                <w:sz w:val="22"/>
                <w:szCs w:val="22"/>
              </w:rPr>
            </w:pPr>
            <w:r w:rsidRPr="00FF679D">
              <w:rPr>
                <w:sz w:val="22"/>
                <w:szCs w:val="22"/>
              </w:rPr>
              <w:t>1 urząd</w:t>
            </w:r>
          </w:p>
        </w:tc>
      </w:tr>
      <w:tr w:rsidR="00B174A2" w:rsidRPr="00FF679D" w14:paraId="34429C65" w14:textId="77777777" w:rsidTr="00422438">
        <w:tc>
          <w:tcPr>
            <w:tcW w:w="3260" w:type="dxa"/>
            <w:tcBorders>
              <w:top w:val="single" w:sz="4" w:space="0" w:color="000000" w:themeColor="text1"/>
              <w:left w:val="single" w:sz="4" w:space="0" w:color="000000" w:themeColor="text1"/>
              <w:bottom w:val="single" w:sz="4" w:space="0" w:color="auto"/>
            </w:tcBorders>
            <w:shd w:val="clear" w:color="auto" w:fill="auto"/>
            <w:vAlign w:val="center"/>
          </w:tcPr>
          <w:p w14:paraId="4A2C44C2" w14:textId="77777777" w:rsidR="00B174A2" w:rsidRPr="00FF679D" w:rsidRDefault="00B174A2" w:rsidP="00AA52B5">
            <w:pPr>
              <w:rPr>
                <w:sz w:val="22"/>
                <w:szCs w:val="22"/>
              </w:rPr>
            </w:pPr>
            <w:r w:rsidRPr="00FF679D">
              <w:rPr>
                <w:b/>
                <w:sz w:val="22"/>
                <w:szCs w:val="22"/>
              </w:rPr>
              <w:t>Administracja rządowa - Urzędy Wojewódzkie, NFZ, CSIOZ</w:t>
            </w:r>
          </w:p>
        </w:tc>
        <w:tc>
          <w:tcPr>
            <w:tcW w:w="2987" w:type="dxa"/>
            <w:tcBorders>
              <w:top w:val="single" w:sz="4" w:space="0" w:color="000000" w:themeColor="text1"/>
              <w:left w:val="single" w:sz="4" w:space="0" w:color="000000" w:themeColor="text1"/>
              <w:bottom w:val="single" w:sz="4" w:space="0" w:color="auto"/>
            </w:tcBorders>
            <w:shd w:val="clear" w:color="auto" w:fill="auto"/>
          </w:tcPr>
          <w:p w14:paraId="1F569CF2" w14:textId="77777777" w:rsidR="00B174A2" w:rsidRPr="00FF679D" w:rsidRDefault="00B174A2" w:rsidP="00AA52B5">
            <w:pPr>
              <w:pStyle w:val="Tekstpodstawowy21"/>
              <w:spacing w:after="0"/>
              <w:ind w:left="79"/>
              <w:rPr>
                <w:sz w:val="22"/>
                <w:szCs w:val="22"/>
              </w:rPr>
            </w:pPr>
            <w:r w:rsidRPr="00FF679D">
              <w:rPr>
                <w:sz w:val="22"/>
                <w:szCs w:val="22"/>
                <w:lang w:eastAsia="pl-PL"/>
              </w:rPr>
              <w:t>Dostępność do danych o występowaniu nowotworów złośliwych, na podstawie których możliwe jest dostosowanie polityki zdrowotnej, a także rozwijanie medycznych systemów informatycznych w kraju i danym regionie.</w:t>
            </w:r>
          </w:p>
        </w:tc>
        <w:tc>
          <w:tcPr>
            <w:tcW w:w="3139"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auto"/>
            <w:vAlign w:val="center"/>
          </w:tcPr>
          <w:p w14:paraId="010ED46E" w14:textId="77777777" w:rsidR="00656752" w:rsidRPr="00FF679D" w:rsidRDefault="00656752" w:rsidP="00656752">
            <w:pPr>
              <w:jc w:val="center"/>
              <w:rPr>
                <w:sz w:val="22"/>
                <w:szCs w:val="22"/>
              </w:rPr>
            </w:pPr>
            <w:r w:rsidRPr="00FF679D">
              <w:rPr>
                <w:sz w:val="22"/>
                <w:szCs w:val="22"/>
              </w:rPr>
              <w:t>Urzędy i instytucje centralne (CSIOZ, NFZ) - 2</w:t>
            </w:r>
          </w:p>
          <w:p w14:paraId="58CFBAEB" w14:textId="18678FAE" w:rsidR="00B174A2" w:rsidRPr="00FF679D" w:rsidRDefault="00656752" w:rsidP="00656752">
            <w:pPr>
              <w:jc w:val="center"/>
              <w:rPr>
                <w:sz w:val="22"/>
                <w:szCs w:val="22"/>
              </w:rPr>
            </w:pPr>
            <w:r w:rsidRPr="00FF679D">
              <w:rPr>
                <w:sz w:val="22"/>
                <w:szCs w:val="22"/>
              </w:rPr>
              <w:t>Ur</w:t>
            </w:r>
            <w:r w:rsidR="0056738D" w:rsidRPr="00FF679D">
              <w:rPr>
                <w:sz w:val="22"/>
                <w:szCs w:val="22"/>
              </w:rPr>
              <w:t xml:space="preserve">zędy wojewódzkie - </w:t>
            </w:r>
            <w:r w:rsidRPr="00FF679D">
              <w:rPr>
                <w:sz w:val="22"/>
                <w:szCs w:val="22"/>
              </w:rPr>
              <w:t>16,</w:t>
            </w:r>
          </w:p>
        </w:tc>
      </w:tr>
    </w:tbl>
    <w:p w14:paraId="30E7EC39" w14:textId="6FCA5053" w:rsidR="00B174A2" w:rsidRPr="00FF679D" w:rsidRDefault="003C794A" w:rsidP="007D5FE9">
      <w:pPr>
        <w:pStyle w:val="Nagwek2"/>
        <w:numPr>
          <w:ilvl w:val="0"/>
          <w:numId w:val="0"/>
        </w:numPr>
        <w:tabs>
          <w:tab w:val="left" w:pos="1134"/>
        </w:tabs>
        <w:ind w:left="792" w:hanging="432"/>
        <w:jc w:val="both"/>
        <w:rPr>
          <w:sz w:val="22"/>
          <w:szCs w:val="22"/>
          <w:lang w:val="pl-PL" w:eastAsia="pl-PL"/>
        </w:rPr>
      </w:pPr>
      <w:r w:rsidRPr="00FF679D">
        <w:rPr>
          <w:sz w:val="22"/>
          <w:szCs w:val="22"/>
          <w:lang w:val="pl-PL" w:eastAsia="pl-PL"/>
        </w:rPr>
        <w:t>1.</w:t>
      </w:r>
      <w:r w:rsidR="00EC4303">
        <w:rPr>
          <w:sz w:val="22"/>
          <w:szCs w:val="22"/>
          <w:lang w:val="pl-PL" w:eastAsia="pl-PL"/>
        </w:rPr>
        <w:t>2</w:t>
      </w:r>
      <w:r w:rsidR="00B174A2" w:rsidRPr="00FF679D">
        <w:rPr>
          <w:sz w:val="22"/>
          <w:szCs w:val="22"/>
          <w:lang w:val="pl-PL" w:eastAsia="pl-PL"/>
        </w:rPr>
        <w:t>. Opis stanu obecnego</w:t>
      </w:r>
    </w:p>
    <w:p w14:paraId="4C5E195A" w14:textId="4AB6FF9B" w:rsidR="00B174A2" w:rsidRPr="00FF679D" w:rsidRDefault="00B174A2" w:rsidP="004170BF">
      <w:pPr>
        <w:spacing w:line="288" w:lineRule="auto"/>
        <w:jc w:val="both"/>
        <w:rPr>
          <w:sz w:val="22"/>
          <w:szCs w:val="22"/>
          <w:lang w:eastAsia="pl-PL"/>
        </w:rPr>
      </w:pPr>
      <w:r w:rsidRPr="00FF679D">
        <w:rPr>
          <w:sz w:val="22"/>
          <w:szCs w:val="22"/>
          <w:lang w:eastAsia="pl-PL"/>
        </w:rPr>
        <w:t xml:space="preserve">W chwili obecnej System KRN prowadzony jest z wykorzystaniem systemu teleinformatycznego ZSI-CRN (Zintegrowany System Informatyczny – Centralny Rejestr Nowotworów) obejmującego ogólnopolską bazę zachorowań na nowotwory, do której zapewniono użytkownikom systemu dostęp on-line poprzez dedykowaną aplikację WEB. </w:t>
      </w:r>
    </w:p>
    <w:p w14:paraId="50FF78F2" w14:textId="77777777" w:rsidR="00B174A2" w:rsidRPr="00FF679D" w:rsidRDefault="00B174A2" w:rsidP="004170BF">
      <w:pPr>
        <w:spacing w:line="288" w:lineRule="auto"/>
        <w:jc w:val="both"/>
        <w:rPr>
          <w:sz w:val="22"/>
          <w:szCs w:val="22"/>
          <w:lang w:eastAsia="pl-PL"/>
        </w:rPr>
      </w:pPr>
      <w:r w:rsidRPr="00FF679D">
        <w:rPr>
          <w:sz w:val="22"/>
          <w:szCs w:val="22"/>
          <w:lang w:eastAsia="pl-PL"/>
        </w:rPr>
        <w:t>Zakres przetwarzanych danych jest zgodny z Rozporządzeniem Ministra Zdrowia z dnia 14 czerwca 2018 r. w sprawie Krajowego Rejestru Nowotworów. Zakres gromadzonych danych jest zgodny z Kartą Zgłoszenia Nowotworu Złośliwego (KZNZ, symbol formularza MZ/N-1a, zgodny z rozporządzeniem do ustawy o statystyce publicznej).</w:t>
      </w:r>
    </w:p>
    <w:p w14:paraId="73CFC14A" w14:textId="77777777" w:rsidR="00B174A2" w:rsidRPr="00FF679D" w:rsidRDefault="00B174A2" w:rsidP="004170BF">
      <w:pPr>
        <w:spacing w:line="288" w:lineRule="auto"/>
        <w:jc w:val="both"/>
        <w:rPr>
          <w:sz w:val="22"/>
          <w:szCs w:val="22"/>
          <w:lang w:eastAsia="pl-PL"/>
        </w:rPr>
      </w:pPr>
    </w:p>
    <w:p w14:paraId="04372ADF" w14:textId="77777777" w:rsidR="00B174A2" w:rsidRPr="00FF679D" w:rsidRDefault="00B174A2" w:rsidP="004170BF">
      <w:pPr>
        <w:spacing w:line="288" w:lineRule="auto"/>
        <w:jc w:val="both"/>
        <w:rPr>
          <w:sz w:val="22"/>
          <w:szCs w:val="22"/>
          <w:lang w:eastAsia="pl-PL"/>
        </w:rPr>
      </w:pPr>
      <w:r w:rsidRPr="00FF679D">
        <w:rPr>
          <w:sz w:val="22"/>
          <w:szCs w:val="22"/>
          <w:lang w:eastAsia="pl-PL"/>
        </w:rPr>
        <w:t>Krajowy Rejestr Nowotworów obecnie zasilany jest z 3 źródeł:</w:t>
      </w:r>
    </w:p>
    <w:p w14:paraId="53747192" w14:textId="652AE702" w:rsidR="00B174A2" w:rsidRPr="00FF679D" w:rsidRDefault="00EB2B06" w:rsidP="004170BF">
      <w:pPr>
        <w:numPr>
          <w:ilvl w:val="0"/>
          <w:numId w:val="16"/>
        </w:numPr>
        <w:suppressAutoHyphens/>
        <w:spacing w:line="288" w:lineRule="auto"/>
        <w:jc w:val="both"/>
        <w:rPr>
          <w:sz w:val="22"/>
          <w:szCs w:val="22"/>
          <w:lang w:eastAsia="pl-PL"/>
        </w:rPr>
      </w:pPr>
      <w:r w:rsidRPr="00FF679D">
        <w:rPr>
          <w:sz w:val="22"/>
          <w:szCs w:val="22"/>
          <w:lang w:eastAsia="pl-PL"/>
        </w:rPr>
        <w:t xml:space="preserve">formularz </w:t>
      </w:r>
      <w:r w:rsidR="00B70FBF" w:rsidRPr="00FF679D">
        <w:rPr>
          <w:sz w:val="22"/>
          <w:szCs w:val="22"/>
          <w:lang w:eastAsia="pl-PL"/>
        </w:rPr>
        <w:t>papierowy – dane</w:t>
      </w:r>
      <w:r w:rsidR="00B174A2" w:rsidRPr="00FF679D">
        <w:rPr>
          <w:sz w:val="22"/>
          <w:szCs w:val="22"/>
          <w:lang w:eastAsia="pl-PL"/>
        </w:rPr>
        <w:t xml:space="preserve"> przekazywane z placówek leczniczych </w:t>
      </w:r>
      <w:r w:rsidR="00810F5D">
        <w:rPr>
          <w:sz w:val="22"/>
          <w:szCs w:val="22"/>
          <w:lang w:eastAsia="pl-PL"/>
        </w:rPr>
        <w:t>na</w:t>
      </w:r>
      <w:r w:rsidR="00810F5D" w:rsidRPr="00FF679D">
        <w:rPr>
          <w:sz w:val="22"/>
          <w:szCs w:val="22"/>
          <w:lang w:eastAsia="pl-PL"/>
        </w:rPr>
        <w:t xml:space="preserve"> </w:t>
      </w:r>
      <w:r w:rsidRPr="00FF679D">
        <w:rPr>
          <w:sz w:val="22"/>
          <w:szCs w:val="22"/>
          <w:lang w:eastAsia="pl-PL"/>
        </w:rPr>
        <w:t xml:space="preserve">wypełnionych ręcznie </w:t>
      </w:r>
      <w:r w:rsidR="00B174A2" w:rsidRPr="00FF679D">
        <w:rPr>
          <w:sz w:val="22"/>
          <w:szCs w:val="22"/>
          <w:lang w:eastAsia="pl-PL"/>
        </w:rPr>
        <w:t>form</w:t>
      </w:r>
      <w:r w:rsidRPr="00FF679D">
        <w:rPr>
          <w:sz w:val="22"/>
          <w:szCs w:val="22"/>
          <w:lang w:eastAsia="pl-PL"/>
        </w:rPr>
        <w:t>ularz</w:t>
      </w:r>
      <w:r w:rsidR="00810F5D">
        <w:rPr>
          <w:sz w:val="22"/>
          <w:szCs w:val="22"/>
          <w:lang w:eastAsia="pl-PL"/>
        </w:rPr>
        <w:t>ach</w:t>
      </w:r>
      <w:r w:rsidR="00B174A2" w:rsidRPr="00FF679D">
        <w:rPr>
          <w:sz w:val="22"/>
          <w:szCs w:val="22"/>
          <w:lang w:eastAsia="pl-PL"/>
        </w:rPr>
        <w:t xml:space="preserve"> papierow</w:t>
      </w:r>
      <w:r w:rsidRPr="00FF679D">
        <w:rPr>
          <w:sz w:val="22"/>
          <w:szCs w:val="22"/>
          <w:lang w:eastAsia="pl-PL"/>
        </w:rPr>
        <w:t>ych</w:t>
      </w:r>
      <w:r w:rsidR="00B174A2" w:rsidRPr="00FF679D">
        <w:rPr>
          <w:sz w:val="22"/>
          <w:szCs w:val="22"/>
          <w:lang w:eastAsia="pl-PL"/>
        </w:rPr>
        <w:t>, wprowadzane do rejestru przez pracowników Wojewódzkich Biur Rejestracji Nowotworów - WRN (jedno biuro w każdym województwie);</w:t>
      </w:r>
    </w:p>
    <w:p w14:paraId="3535CF99" w14:textId="55BE0DFF" w:rsidR="00B174A2" w:rsidRPr="00FF679D" w:rsidRDefault="00B174A2" w:rsidP="004170BF">
      <w:pPr>
        <w:numPr>
          <w:ilvl w:val="0"/>
          <w:numId w:val="16"/>
        </w:numPr>
        <w:suppressAutoHyphens/>
        <w:spacing w:line="288" w:lineRule="auto"/>
        <w:jc w:val="both"/>
        <w:rPr>
          <w:sz w:val="22"/>
          <w:szCs w:val="22"/>
          <w:lang w:eastAsia="pl-PL"/>
        </w:rPr>
      </w:pPr>
      <w:r w:rsidRPr="00FF679D">
        <w:rPr>
          <w:sz w:val="22"/>
          <w:szCs w:val="22"/>
          <w:lang w:eastAsia="pl-PL"/>
        </w:rPr>
        <w:t xml:space="preserve">dedykowany elektroniczny formularz KZNZ dla pracowników WRN i lekarzy. Pracownicy WRN za jego pośrednictwem wprowadzają do centralnej bazy danych KZNZ nadesłane w formie papierowej, a lekarze mogą elektronicznie zgłosić zachorowanie na nowotwór rezygnując z formy papierowej, co stanowi dodatkowe rozwiązanie IT w stosunku do systemów obsługujących HIS (te same dane bardzo często muszą być wprowadzane przez lekarza do kilku systemów); </w:t>
      </w:r>
    </w:p>
    <w:p w14:paraId="6C69E716" w14:textId="76AA2E99" w:rsidR="00B174A2" w:rsidRPr="00FF679D" w:rsidRDefault="00B174A2" w:rsidP="004170BF">
      <w:pPr>
        <w:numPr>
          <w:ilvl w:val="0"/>
          <w:numId w:val="16"/>
        </w:numPr>
        <w:suppressAutoHyphens/>
        <w:spacing w:line="288" w:lineRule="auto"/>
        <w:jc w:val="both"/>
        <w:rPr>
          <w:sz w:val="22"/>
          <w:szCs w:val="22"/>
          <w:lang w:eastAsia="pl-PL"/>
        </w:rPr>
      </w:pPr>
      <w:r w:rsidRPr="00FF679D">
        <w:rPr>
          <w:sz w:val="22"/>
          <w:szCs w:val="22"/>
          <w:lang w:eastAsia="pl-PL"/>
        </w:rPr>
        <w:t>bezpośrednio z systemu HIS (jest to najmniejsze jeśli chodzi o udział źródło danych</w:t>
      </w:r>
      <w:r w:rsidR="00810F5D">
        <w:rPr>
          <w:sz w:val="22"/>
          <w:szCs w:val="22"/>
          <w:lang w:eastAsia="pl-PL"/>
        </w:rPr>
        <w:t>)</w:t>
      </w:r>
      <w:r w:rsidRPr="00FF679D">
        <w:rPr>
          <w:sz w:val="22"/>
          <w:szCs w:val="22"/>
          <w:lang w:eastAsia="pl-PL"/>
        </w:rPr>
        <w:t>. Jednak to rozwiązanie wiąże się również z ręcznym wypełnianiem elektronicznego formularza zgłoszenia nowotworu przeniesionego do systemu HIS z tą różnicą, że lekarze nie muszą logować się do innego systemu.</w:t>
      </w:r>
    </w:p>
    <w:p w14:paraId="35D33446" w14:textId="77777777" w:rsidR="00B174A2" w:rsidRPr="00FF679D" w:rsidRDefault="00B174A2" w:rsidP="004170BF">
      <w:pPr>
        <w:spacing w:line="288" w:lineRule="auto"/>
        <w:jc w:val="both"/>
        <w:rPr>
          <w:sz w:val="22"/>
          <w:szCs w:val="22"/>
          <w:lang w:eastAsia="pl-PL"/>
        </w:rPr>
      </w:pPr>
    </w:p>
    <w:p w14:paraId="02892FE2" w14:textId="77777777" w:rsidR="00B174A2" w:rsidRPr="00FF679D" w:rsidRDefault="00B174A2" w:rsidP="004170BF">
      <w:pPr>
        <w:spacing w:line="288" w:lineRule="auto"/>
        <w:jc w:val="both"/>
        <w:rPr>
          <w:sz w:val="22"/>
          <w:szCs w:val="22"/>
          <w:lang w:eastAsia="pl-PL"/>
        </w:rPr>
      </w:pPr>
      <w:r w:rsidRPr="00FF679D">
        <w:rPr>
          <w:sz w:val="22"/>
          <w:szCs w:val="22"/>
          <w:lang w:eastAsia="pl-PL"/>
        </w:rPr>
        <w:t>Proces przepływu danych w KRN jest następujący:</w:t>
      </w:r>
    </w:p>
    <w:p w14:paraId="63FEAB65" w14:textId="77777777" w:rsidR="00B174A2" w:rsidRPr="00FF679D" w:rsidRDefault="00B174A2" w:rsidP="004170BF">
      <w:pPr>
        <w:numPr>
          <w:ilvl w:val="0"/>
          <w:numId w:val="17"/>
        </w:numPr>
        <w:suppressAutoHyphens/>
        <w:spacing w:line="288" w:lineRule="auto"/>
        <w:jc w:val="both"/>
        <w:rPr>
          <w:sz w:val="22"/>
          <w:szCs w:val="22"/>
          <w:lang w:eastAsia="pl-PL"/>
        </w:rPr>
      </w:pPr>
      <w:r w:rsidRPr="00FF679D">
        <w:rPr>
          <w:sz w:val="22"/>
          <w:szCs w:val="22"/>
          <w:lang w:eastAsia="pl-PL"/>
        </w:rPr>
        <w:t>KZNZ jest wypełniana wielokrotnie dla jednego pacjenta na etapie diagnozy, wdrożenia leczenia oraz za każdym razem, kiedy nastąpi ważna zmiana w stanie zdrowia pacjenta (wznowa, przerzut, zgon).</w:t>
      </w:r>
    </w:p>
    <w:p w14:paraId="3C0227AC" w14:textId="01E66E00" w:rsidR="00B174A2" w:rsidRPr="00FF679D" w:rsidRDefault="00B174A2" w:rsidP="004170BF">
      <w:pPr>
        <w:numPr>
          <w:ilvl w:val="0"/>
          <w:numId w:val="17"/>
        </w:numPr>
        <w:suppressAutoHyphens/>
        <w:spacing w:line="288" w:lineRule="auto"/>
        <w:jc w:val="both"/>
        <w:rPr>
          <w:sz w:val="22"/>
          <w:szCs w:val="22"/>
          <w:lang w:eastAsia="pl-PL"/>
        </w:rPr>
      </w:pPr>
      <w:r w:rsidRPr="00FF679D">
        <w:rPr>
          <w:sz w:val="22"/>
          <w:szCs w:val="22"/>
          <w:lang w:eastAsia="pl-PL"/>
        </w:rPr>
        <w:t>Po wypełnieniu KZNZ przez pracowników placówek medycznych (wskazanymi powyżej 3 metodami) wszystkie karty zgłoszenia są weryfikowane przez pracowników WRN (są łączone z posiadanymi już danymi pacjenta oraz weryfikowane pod kątem ich spójności oraz kompletności</w:t>
      </w:r>
      <w:r w:rsidR="00EB2A80" w:rsidRPr="00FF679D">
        <w:rPr>
          <w:sz w:val="22"/>
          <w:szCs w:val="22"/>
          <w:lang w:eastAsia="pl-PL"/>
        </w:rPr>
        <w:t xml:space="preserve"> w oparciu o jednolitą metodologię</w:t>
      </w:r>
      <w:r w:rsidRPr="00FF679D">
        <w:rPr>
          <w:sz w:val="22"/>
          <w:szCs w:val="22"/>
          <w:lang w:eastAsia="pl-PL"/>
        </w:rPr>
        <w:t>). Ze względu na fakt, iż celem KRN jest analiza danych populacyjnych nie ma konieczności, aby dane były przekazywane w czasie rzeczywistym, także proces uzupełniania i weryfikacji danych może odbywać się przyrostowo. Cały cykl gromadzenia danych o pacjencie trwa zgodnie z jego historią leczenia około 18 miesięcy. Dokładność i kompletność danych zgłaszanych do KRN zależy od lekarz</w:t>
      </w:r>
      <w:r w:rsidR="00EB2A80" w:rsidRPr="00FF679D">
        <w:rPr>
          <w:sz w:val="22"/>
          <w:szCs w:val="22"/>
          <w:lang w:eastAsia="pl-PL"/>
        </w:rPr>
        <w:t>y</w:t>
      </w:r>
      <w:r w:rsidRPr="00FF679D">
        <w:rPr>
          <w:sz w:val="22"/>
          <w:szCs w:val="22"/>
          <w:lang w:eastAsia="pl-PL"/>
        </w:rPr>
        <w:t>.</w:t>
      </w:r>
    </w:p>
    <w:p w14:paraId="39B8C422" w14:textId="3BBD6185" w:rsidR="00B174A2" w:rsidRPr="00FF679D" w:rsidRDefault="00F76068" w:rsidP="004170BF">
      <w:pPr>
        <w:numPr>
          <w:ilvl w:val="0"/>
          <w:numId w:val="17"/>
        </w:numPr>
        <w:suppressAutoHyphens/>
        <w:spacing w:line="288" w:lineRule="auto"/>
        <w:jc w:val="both"/>
        <w:rPr>
          <w:sz w:val="22"/>
          <w:szCs w:val="22"/>
          <w:lang w:eastAsia="pl-PL"/>
        </w:rPr>
      </w:pPr>
      <w:r>
        <w:rPr>
          <w:sz w:val="22"/>
          <w:szCs w:val="22"/>
          <w:lang w:eastAsia="pl-PL"/>
        </w:rPr>
        <w:t>KZNZ</w:t>
      </w:r>
      <w:r w:rsidR="00B174A2" w:rsidRPr="00FF679D">
        <w:rPr>
          <w:sz w:val="22"/>
          <w:szCs w:val="22"/>
          <w:lang w:eastAsia="pl-PL"/>
        </w:rPr>
        <w:t xml:space="preserve"> po weryfikacji oraz walidacji zyskują w centralnej bazie rejestru status „zaakceptowane”.</w:t>
      </w:r>
      <w:r>
        <w:rPr>
          <w:sz w:val="22"/>
          <w:szCs w:val="22"/>
          <w:lang w:eastAsia="pl-PL"/>
        </w:rPr>
        <w:t xml:space="preserve"> Zestaw informacji zgromadzonych na podstawie wszystkich KZNZ dotyczących konkretnego nowotworu wykrytego u pacjenta tworzą Przypadek.</w:t>
      </w:r>
    </w:p>
    <w:p w14:paraId="00490D3E" w14:textId="77777777" w:rsidR="00B174A2" w:rsidRPr="00FF679D" w:rsidRDefault="00B174A2" w:rsidP="004170BF">
      <w:pPr>
        <w:spacing w:line="288" w:lineRule="auto"/>
        <w:jc w:val="both"/>
        <w:rPr>
          <w:sz w:val="22"/>
          <w:szCs w:val="22"/>
          <w:lang w:eastAsia="pl-PL"/>
        </w:rPr>
      </w:pPr>
    </w:p>
    <w:p w14:paraId="0D8DC28B" w14:textId="77777777" w:rsidR="00B174A2" w:rsidRPr="00FF679D" w:rsidRDefault="00B174A2" w:rsidP="004170BF">
      <w:pPr>
        <w:spacing w:line="288" w:lineRule="auto"/>
        <w:jc w:val="both"/>
        <w:rPr>
          <w:sz w:val="22"/>
          <w:szCs w:val="22"/>
          <w:lang w:eastAsia="pl-PL"/>
        </w:rPr>
      </w:pPr>
      <w:r w:rsidRPr="00FF679D">
        <w:rPr>
          <w:sz w:val="22"/>
          <w:szCs w:val="22"/>
          <w:lang w:eastAsia="pl-PL"/>
        </w:rPr>
        <w:t>Obecna architektura systemu Krajowego Rejestru Nowotworów (KRN), którego komponenty tworzą Zintegrowany System Informatyczny – Centralny Rejestr Nowotworów (ZSI–CRN) zbudowany w ramach projektu „Utworzenie pierwszej w Polsce informatycznej platformy naukowej do wymiany wiedzy o zagrożeniu nowotworami złośliwymi w Polsce” ze środków Program Operacyjny Innowacyjna Gospodarka w latach 2010-2013, została przedstawiona na poniższym diagramie.</w:t>
      </w:r>
    </w:p>
    <w:p w14:paraId="4C8D5613" w14:textId="77777777" w:rsidR="00EB2A80" w:rsidRPr="00FF679D" w:rsidRDefault="00EB2A80" w:rsidP="004170BF">
      <w:pPr>
        <w:spacing w:line="288" w:lineRule="auto"/>
        <w:jc w:val="both"/>
        <w:rPr>
          <w:sz w:val="22"/>
          <w:szCs w:val="22"/>
          <w:lang w:eastAsia="pl-PL"/>
        </w:rPr>
      </w:pPr>
    </w:p>
    <w:p w14:paraId="126CF8C3" w14:textId="77777777" w:rsidR="00B174A2" w:rsidRPr="00FF679D" w:rsidRDefault="00B174A2" w:rsidP="006E56BF">
      <w:pPr>
        <w:pStyle w:val="Tekstpodstawowy2"/>
        <w:keepNext/>
        <w:ind w:left="0"/>
        <w:rPr>
          <w:sz w:val="22"/>
          <w:szCs w:val="22"/>
        </w:rPr>
      </w:pPr>
      <w:r w:rsidRPr="00FF679D">
        <w:rPr>
          <w:noProof/>
          <w:sz w:val="22"/>
          <w:szCs w:val="22"/>
          <w:lang w:eastAsia="pl-PL"/>
        </w:rPr>
        <w:drawing>
          <wp:inline distT="0" distB="0" distL="0" distR="0" wp14:anchorId="4461CC26" wp14:editId="76E1A65E">
            <wp:extent cx="6272530" cy="3160395"/>
            <wp:effectExtent l="0" t="0" r="0" b="190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272530" cy="3160395"/>
                    </a:xfrm>
                    <a:prstGeom prst="rect">
                      <a:avLst/>
                    </a:prstGeom>
                    <a:noFill/>
                    <a:ln>
                      <a:noFill/>
                    </a:ln>
                  </pic:spPr>
                </pic:pic>
              </a:graphicData>
            </a:graphic>
          </wp:inline>
        </w:drawing>
      </w:r>
    </w:p>
    <w:p w14:paraId="798FFD66" w14:textId="77777777" w:rsidR="00B174A2" w:rsidRPr="00FF679D" w:rsidRDefault="00B174A2" w:rsidP="00B174A2">
      <w:pPr>
        <w:pStyle w:val="Legenda"/>
        <w:rPr>
          <w:rFonts w:ascii="Arial" w:hAnsi="Arial" w:cs="Arial"/>
          <w:b w:val="0"/>
          <w:sz w:val="22"/>
          <w:szCs w:val="22"/>
        </w:rPr>
      </w:pPr>
      <w:r w:rsidRPr="00FF679D">
        <w:rPr>
          <w:rFonts w:ascii="Arial" w:hAnsi="Arial" w:cs="Arial"/>
          <w:sz w:val="22"/>
          <w:szCs w:val="22"/>
        </w:rPr>
        <w:t xml:space="preserve">Rysunek </w:t>
      </w:r>
      <w:r w:rsidRPr="00FF679D">
        <w:rPr>
          <w:rFonts w:ascii="Arial" w:hAnsi="Arial" w:cs="Arial"/>
          <w:noProof/>
          <w:sz w:val="22"/>
          <w:szCs w:val="22"/>
        </w:rPr>
        <w:fldChar w:fldCharType="begin"/>
      </w:r>
      <w:r w:rsidRPr="00FF679D">
        <w:rPr>
          <w:rFonts w:ascii="Arial" w:hAnsi="Arial" w:cs="Arial"/>
          <w:noProof/>
          <w:sz w:val="22"/>
          <w:szCs w:val="22"/>
        </w:rPr>
        <w:instrText xml:space="preserve"> SEQ Rysunek \* ARABIC </w:instrText>
      </w:r>
      <w:r w:rsidRPr="00FF679D">
        <w:rPr>
          <w:rFonts w:ascii="Arial" w:hAnsi="Arial" w:cs="Arial"/>
          <w:noProof/>
          <w:sz w:val="22"/>
          <w:szCs w:val="22"/>
        </w:rPr>
        <w:fldChar w:fldCharType="separate"/>
      </w:r>
      <w:r w:rsidR="002010AC" w:rsidRPr="00FF679D">
        <w:rPr>
          <w:rFonts w:ascii="Arial" w:hAnsi="Arial" w:cs="Arial"/>
          <w:noProof/>
          <w:sz w:val="22"/>
          <w:szCs w:val="22"/>
        </w:rPr>
        <w:t>1</w:t>
      </w:r>
      <w:r w:rsidRPr="00FF679D">
        <w:rPr>
          <w:rFonts w:ascii="Arial" w:hAnsi="Arial" w:cs="Arial"/>
          <w:noProof/>
          <w:sz w:val="22"/>
          <w:szCs w:val="22"/>
        </w:rPr>
        <w:fldChar w:fldCharType="end"/>
      </w:r>
      <w:r w:rsidRPr="00FF679D">
        <w:rPr>
          <w:rFonts w:ascii="Arial" w:hAnsi="Arial" w:cs="Arial"/>
          <w:b w:val="0"/>
          <w:sz w:val="22"/>
          <w:szCs w:val="22"/>
        </w:rPr>
        <w:t xml:space="preserve"> Schemat modułów systemu</w:t>
      </w:r>
    </w:p>
    <w:p w14:paraId="23F93D08" w14:textId="77777777" w:rsidR="00B174A2" w:rsidRPr="00FF679D" w:rsidRDefault="00B174A2" w:rsidP="00B174A2">
      <w:pPr>
        <w:rPr>
          <w:sz w:val="22"/>
          <w:szCs w:val="22"/>
        </w:rPr>
      </w:pPr>
    </w:p>
    <w:p w14:paraId="2BA71514" w14:textId="3687A521" w:rsidR="00B174A2" w:rsidRPr="00FF679D" w:rsidRDefault="00B174A2" w:rsidP="003A0CA2">
      <w:pPr>
        <w:spacing w:line="288" w:lineRule="auto"/>
        <w:jc w:val="both"/>
        <w:rPr>
          <w:sz w:val="22"/>
          <w:szCs w:val="22"/>
          <w:lang w:eastAsia="pl-PL"/>
        </w:rPr>
      </w:pPr>
      <w:r w:rsidRPr="00FF679D">
        <w:rPr>
          <w:sz w:val="22"/>
          <w:szCs w:val="22"/>
          <w:lang w:eastAsia="pl-PL"/>
        </w:rPr>
        <w:t>Użytkownicy systemu to: pracownicy KRN, pracownicy Wojewódzkich Biur Rejestracji Nowotworów (WRN), lekarze</w:t>
      </w:r>
      <w:r w:rsidR="00EB2A80" w:rsidRPr="00FF679D">
        <w:rPr>
          <w:sz w:val="22"/>
          <w:szCs w:val="22"/>
          <w:lang w:eastAsia="pl-PL"/>
        </w:rPr>
        <w:t xml:space="preserve"> i inni pracownicy ośrodków medycznych</w:t>
      </w:r>
      <w:r w:rsidRPr="00FF679D">
        <w:rPr>
          <w:sz w:val="22"/>
          <w:szCs w:val="22"/>
          <w:lang w:eastAsia="pl-PL"/>
        </w:rPr>
        <w:t xml:space="preserve"> oraz systemy szpitalne, które przeniosły formularz Karty Zgłoszenia Nowotworu Złośliwego (KZNZ) do systemu HIS. Zaledwie kilka szpitali zintegrowało systemy HIS z KRN, jednak to nadal lekarz wypełnia</w:t>
      </w:r>
      <w:r w:rsidR="00EB2A80" w:rsidRPr="00FF679D">
        <w:rPr>
          <w:sz w:val="22"/>
          <w:szCs w:val="22"/>
          <w:lang w:eastAsia="pl-PL"/>
        </w:rPr>
        <w:t xml:space="preserve"> większość pól KZNZ</w:t>
      </w:r>
      <w:r w:rsidRPr="00FF679D">
        <w:rPr>
          <w:sz w:val="22"/>
          <w:szCs w:val="22"/>
          <w:lang w:eastAsia="pl-PL"/>
        </w:rPr>
        <w:t>.</w:t>
      </w:r>
    </w:p>
    <w:p w14:paraId="1DF3EF69" w14:textId="77777777" w:rsidR="00B174A2" w:rsidRPr="00FF679D" w:rsidRDefault="00B174A2" w:rsidP="003A0CA2">
      <w:pPr>
        <w:spacing w:line="288" w:lineRule="auto"/>
        <w:rPr>
          <w:sz w:val="22"/>
          <w:szCs w:val="22"/>
          <w:lang w:eastAsia="pl-PL"/>
        </w:rPr>
      </w:pPr>
    </w:p>
    <w:p w14:paraId="3234525B" w14:textId="7653E3BC" w:rsidR="00B174A2" w:rsidRPr="00FF679D" w:rsidRDefault="00B174A2" w:rsidP="003A0CA2">
      <w:pPr>
        <w:spacing w:line="288" w:lineRule="auto"/>
        <w:contextualSpacing/>
        <w:jc w:val="both"/>
        <w:rPr>
          <w:color w:val="000000"/>
          <w:sz w:val="22"/>
          <w:szCs w:val="22"/>
        </w:rPr>
      </w:pPr>
      <w:r w:rsidRPr="00FF679D">
        <w:rPr>
          <w:sz w:val="22"/>
          <w:szCs w:val="22"/>
          <w:lang w:eastAsia="pl-PL"/>
        </w:rPr>
        <w:t xml:space="preserve">Obecnie w systemie KRN zarejestrowanych </w:t>
      </w:r>
      <w:r w:rsidR="00B70FBF" w:rsidRPr="00FF679D">
        <w:rPr>
          <w:sz w:val="22"/>
          <w:szCs w:val="22"/>
          <w:lang w:eastAsia="pl-PL"/>
        </w:rPr>
        <w:t xml:space="preserve">jest </w:t>
      </w:r>
      <w:r w:rsidR="00B70FBF" w:rsidRPr="00FF679D">
        <w:rPr>
          <w:color w:val="000000"/>
          <w:sz w:val="22"/>
          <w:szCs w:val="22"/>
        </w:rPr>
        <w:t>3546 jednostek</w:t>
      </w:r>
      <w:r w:rsidRPr="00FF679D">
        <w:rPr>
          <w:color w:val="000000"/>
          <w:sz w:val="22"/>
          <w:szCs w:val="22"/>
        </w:rPr>
        <w:t xml:space="preserve"> zgłaszających (niektóre już nieistniejące z powodu przekształceń systemu medycznego), w tym 935 takich, które zgłosiły powyżej 100 kart w okresie 5 lat, oraz 540 takich, które zgłosiły </w:t>
      </w:r>
      <w:r w:rsidR="00F76068">
        <w:rPr>
          <w:color w:val="000000"/>
          <w:sz w:val="22"/>
          <w:szCs w:val="22"/>
        </w:rPr>
        <w:t xml:space="preserve">powyżej </w:t>
      </w:r>
      <w:r w:rsidRPr="00FF679D">
        <w:rPr>
          <w:color w:val="000000"/>
          <w:sz w:val="22"/>
          <w:szCs w:val="22"/>
        </w:rPr>
        <w:t xml:space="preserve">500 kart (średnio 100 kart rocznie). </w:t>
      </w:r>
    </w:p>
    <w:p w14:paraId="1C484447" w14:textId="4A6FB86C" w:rsidR="00B174A2" w:rsidRPr="00FF679D" w:rsidRDefault="00B8145B" w:rsidP="003A0CA2">
      <w:pPr>
        <w:spacing w:line="288" w:lineRule="auto"/>
        <w:contextualSpacing/>
        <w:jc w:val="both"/>
        <w:rPr>
          <w:color w:val="000000"/>
          <w:sz w:val="22"/>
          <w:szCs w:val="22"/>
        </w:rPr>
      </w:pPr>
      <w:r>
        <w:rPr>
          <w:color w:val="000000"/>
          <w:sz w:val="22"/>
          <w:szCs w:val="22"/>
        </w:rPr>
        <w:t>O</w:t>
      </w:r>
      <w:r w:rsidRPr="00FF679D">
        <w:rPr>
          <w:color w:val="000000"/>
          <w:sz w:val="22"/>
          <w:szCs w:val="22"/>
        </w:rPr>
        <w:t xml:space="preserve">koło 14 tysięcy lekarzy utworzyło konta </w:t>
      </w:r>
      <w:r>
        <w:rPr>
          <w:color w:val="000000"/>
          <w:sz w:val="22"/>
          <w:szCs w:val="22"/>
        </w:rPr>
        <w:t>w</w:t>
      </w:r>
      <w:r w:rsidR="00B174A2" w:rsidRPr="00FF679D">
        <w:rPr>
          <w:color w:val="000000"/>
          <w:sz w:val="22"/>
          <w:szCs w:val="22"/>
        </w:rPr>
        <w:t xml:space="preserve"> systemie, około 2000 lekarzy wprowadziło do systemu powyżej 100 kart w okresie 5 lat (1 karta w miesiącu). </w:t>
      </w:r>
    </w:p>
    <w:p w14:paraId="1B701BC1" w14:textId="6C43C4F3" w:rsidR="00CA69FB" w:rsidRPr="00FF679D" w:rsidRDefault="00B174A2" w:rsidP="003A0CA2">
      <w:pPr>
        <w:spacing w:line="288" w:lineRule="auto"/>
        <w:rPr>
          <w:color w:val="000000"/>
          <w:sz w:val="22"/>
          <w:szCs w:val="22"/>
        </w:rPr>
      </w:pPr>
      <w:r w:rsidRPr="00FF679D">
        <w:rPr>
          <w:color w:val="000000"/>
          <w:sz w:val="22"/>
          <w:szCs w:val="22"/>
        </w:rPr>
        <w:t xml:space="preserve">Do bazy KRN zgłoszono w całym okresie działania rejestru 5,2 mln </w:t>
      </w:r>
      <w:r w:rsidR="00B70FBF" w:rsidRPr="00FF679D">
        <w:rPr>
          <w:color w:val="000000"/>
          <w:sz w:val="22"/>
          <w:szCs w:val="22"/>
        </w:rPr>
        <w:t>KZNZ dotyczących</w:t>
      </w:r>
      <w:r w:rsidRPr="00FF679D">
        <w:rPr>
          <w:color w:val="000000"/>
          <w:sz w:val="22"/>
          <w:szCs w:val="22"/>
        </w:rPr>
        <w:t xml:space="preserve"> nowotworów złośliwych z zakresu C00-D09. Każda karta ma 4</w:t>
      </w:r>
      <w:r w:rsidR="005737BF">
        <w:rPr>
          <w:color w:val="000000"/>
          <w:sz w:val="22"/>
          <w:szCs w:val="22"/>
        </w:rPr>
        <w:t>3</w:t>
      </w:r>
      <w:r w:rsidRPr="00FF679D">
        <w:rPr>
          <w:color w:val="000000"/>
          <w:sz w:val="22"/>
          <w:szCs w:val="22"/>
        </w:rPr>
        <w:t xml:space="preserve"> pola </w:t>
      </w:r>
      <w:r w:rsidR="00B8145B" w:rsidRPr="00FF679D">
        <w:rPr>
          <w:color w:val="000000"/>
          <w:sz w:val="22"/>
          <w:szCs w:val="22"/>
        </w:rPr>
        <w:t>przechowując</w:t>
      </w:r>
      <w:r w:rsidR="00B8145B">
        <w:rPr>
          <w:color w:val="000000"/>
          <w:sz w:val="22"/>
          <w:szCs w:val="22"/>
        </w:rPr>
        <w:t>e</w:t>
      </w:r>
      <w:r w:rsidR="00B8145B" w:rsidRPr="00FF679D">
        <w:rPr>
          <w:color w:val="000000"/>
          <w:sz w:val="22"/>
          <w:szCs w:val="22"/>
        </w:rPr>
        <w:t xml:space="preserve"> </w:t>
      </w:r>
      <w:r w:rsidRPr="00FF679D">
        <w:rPr>
          <w:color w:val="000000"/>
          <w:sz w:val="22"/>
          <w:szCs w:val="22"/>
        </w:rPr>
        <w:t xml:space="preserve">daty oraz wartości słownikowe. Jedynym polem tekstowym jest pole „uwagi”. Rocznie trafia </w:t>
      </w:r>
      <w:r w:rsidR="00EB2A80" w:rsidRPr="00FF679D">
        <w:rPr>
          <w:color w:val="000000"/>
          <w:sz w:val="22"/>
          <w:szCs w:val="22"/>
        </w:rPr>
        <w:t>do bazy około 650 tysięcy KZNZ</w:t>
      </w:r>
      <w:r w:rsidR="005737BF">
        <w:rPr>
          <w:color w:val="000000"/>
          <w:sz w:val="22"/>
          <w:szCs w:val="22"/>
        </w:rPr>
        <w:t xml:space="preserve"> </w:t>
      </w:r>
      <w:r w:rsidR="00EB2A80" w:rsidRPr="00FF679D">
        <w:rPr>
          <w:color w:val="000000"/>
          <w:sz w:val="22"/>
          <w:szCs w:val="22"/>
        </w:rPr>
        <w:t xml:space="preserve">dotyczących </w:t>
      </w:r>
      <w:r w:rsidR="00B8145B">
        <w:rPr>
          <w:color w:val="000000"/>
          <w:sz w:val="22"/>
          <w:szCs w:val="22"/>
        </w:rPr>
        <w:t xml:space="preserve">zarówno </w:t>
      </w:r>
      <w:r w:rsidR="00EB2A80" w:rsidRPr="00FF679D">
        <w:rPr>
          <w:color w:val="000000"/>
          <w:sz w:val="22"/>
          <w:szCs w:val="22"/>
        </w:rPr>
        <w:t xml:space="preserve">nowych pacjentów </w:t>
      </w:r>
      <w:r w:rsidR="00B8145B">
        <w:rPr>
          <w:color w:val="000000"/>
          <w:sz w:val="22"/>
          <w:szCs w:val="22"/>
        </w:rPr>
        <w:t xml:space="preserve">jak i </w:t>
      </w:r>
      <w:r w:rsidR="00B8145B" w:rsidRPr="00FF679D">
        <w:rPr>
          <w:color w:val="000000"/>
          <w:sz w:val="22"/>
          <w:szCs w:val="22"/>
        </w:rPr>
        <w:t xml:space="preserve"> </w:t>
      </w:r>
      <w:r w:rsidR="00EB2A80" w:rsidRPr="00FF679D">
        <w:rPr>
          <w:color w:val="000000"/>
          <w:sz w:val="22"/>
          <w:szCs w:val="22"/>
        </w:rPr>
        <w:t>pacjentów zdiagnozowanych w poprzednich latach</w:t>
      </w:r>
      <w:r w:rsidR="005737BF">
        <w:rPr>
          <w:color w:val="000000"/>
          <w:sz w:val="22"/>
          <w:szCs w:val="22"/>
        </w:rPr>
        <w:t xml:space="preserve"> uzupełniających dane o Przypadku</w:t>
      </w:r>
      <w:r w:rsidR="00EB2A80" w:rsidRPr="00FF679D">
        <w:rPr>
          <w:color w:val="000000"/>
          <w:sz w:val="22"/>
          <w:szCs w:val="22"/>
        </w:rPr>
        <w:t>.</w:t>
      </w:r>
    </w:p>
    <w:p w14:paraId="7195D804" w14:textId="50AA7FBC" w:rsidR="00CA69FB" w:rsidRDefault="00827FED">
      <w:pPr>
        <w:spacing w:after="200" w:line="276" w:lineRule="auto"/>
        <w:rPr>
          <w:color w:val="000000"/>
          <w:sz w:val="22"/>
          <w:szCs w:val="22"/>
        </w:rPr>
      </w:pPr>
      <w:r w:rsidRPr="00827FED">
        <w:rPr>
          <w:color w:val="000000"/>
          <w:sz w:val="22"/>
          <w:szCs w:val="22"/>
        </w:rPr>
        <w:t>Wnioskodawca posiada następujące elementów</w:t>
      </w:r>
      <w:r>
        <w:rPr>
          <w:color w:val="000000"/>
          <w:sz w:val="22"/>
          <w:szCs w:val="22"/>
        </w:rPr>
        <w:t xml:space="preserve"> infrastruktury:</w:t>
      </w:r>
    </w:p>
    <w:p w14:paraId="0739D9AF" w14:textId="77777777" w:rsidR="00827FED" w:rsidRPr="00827FED" w:rsidRDefault="00827FED" w:rsidP="00A5399F">
      <w:pPr>
        <w:numPr>
          <w:ilvl w:val="0"/>
          <w:numId w:val="40"/>
        </w:numPr>
        <w:spacing w:line="288" w:lineRule="auto"/>
        <w:ind w:hanging="357"/>
        <w:rPr>
          <w:color w:val="000000"/>
          <w:sz w:val="22"/>
          <w:szCs w:val="22"/>
        </w:rPr>
      </w:pPr>
      <w:r w:rsidRPr="00827FED">
        <w:rPr>
          <w:color w:val="000000"/>
          <w:sz w:val="22"/>
          <w:szCs w:val="22"/>
        </w:rPr>
        <w:t>Zasoby sprzętowe</w:t>
      </w:r>
    </w:p>
    <w:p w14:paraId="5160D11C" w14:textId="77777777" w:rsidR="00827FED" w:rsidRPr="00827FED" w:rsidRDefault="00827FED" w:rsidP="00A5399F">
      <w:pPr>
        <w:numPr>
          <w:ilvl w:val="1"/>
          <w:numId w:val="40"/>
        </w:numPr>
        <w:spacing w:line="288" w:lineRule="auto"/>
        <w:ind w:hanging="357"/>
        <w:rPr>
          <w:color w:val="000000"/>
          <w:sz w:val="22"/>
          <w:szCs w:val="22"/>
        </w:rPr>
      </w:pPr>
      <w:r w:rsidRPr="00827FED">
        <w:rPr>
          <w:color w:val="000000"/>
          <w:sz w:val="22"/>
          <w:szCs w:val="22"/>
        </w:rPr>
        <w:t>Trzy serwery kasetowe wykorzystywane również jako zasoby Centrum Onkologii;</w:t>
      </w:r>
    </w:p>
    <w:p w14:paraId="0A430467" w14:textId="77777777" w:rsidR="00827FED" w:rsidRPr="00827FED" w:rsidRDefault="00827FED" w:rsidP="00A5399F">
      <w:pPr>
        <w:numPr>
          <w:ilvl w:val="1"/>
          <w:numId w:val="40"/>
        </w:numPr>
        <w:spacing w:line="288" w:lineRule="auto"/>
        <w:ind w:hanging="357"/>
        <w:rPr>
          <w:color w:val="000000"/>
          <w:sz w:val="22"/>
          <w:szCs w:val="22"/>
        </w:rPr>
      </w:pPr>
      <w:r w:rsidRPr="00827FED">
        <w:rPr>
          <w:color w:val="000000"/>
          <w:sz w:val="22"/>
          <w:szCs w:val="22"/>
        </w:rPr>
        <w:t>Macierz dyskowa;</w:t>
      </w:r>
    </w:p>
    <w:p w14:paraId="480CA61B" w14:textId="3CE8792F" w:rsidR="00827FED" w:rsidRPr="00827FED" w:rsidRDefault="00B8145B" w:rsidP="00A5399F">
      <w:pPr>
        <w:numPr>
          <w:ilvl w:val="1"/>
          <w:numId w:val="40"/>
        </w:numPr>
        <w:spacing w:line="288" w:lineRule="auto"/>
        <w:ind w:hanging="357"/>
        <w:rPr>
          <w:color w:val="000000"/>
          <w:sz w:val="22"/>
          <w:szCs w:val="22"/>
        </w:rPr>
      </w:pPr>
      <w:r>
        <w:rPr>
          <w:color w:val="000000"/>
          <w:sz w:val="22"/>
          <w:szCs w:val="22"/>
        </w:rPr>
        <w:t>I</w:t>
      </w:r>
      <w:r w:rsidR="00827FED" w:rsidRPr="00827FED">
        <w:rPr>
          <w:color w:val="000000"/>
          <w:sz w:val="22"/>
          <w:szCs w:val="22"/>
        </w:rPr>
        <w:t xml:space="preserve">nfrastruktura SAN z macierzami. </w:t>
      </w:r>
    </w:p>
    <w:p w14:paraId="284D269D" w14:textId="77777777" w:rsidR="00827FED" w:rsidRPr="00827FED" w:rsidRDefault="00827FED" w:rsidP="00A5399F">
      <w:pPr>
        <w:numPr>
          <w:ilvl w:val="0"/>
          <w:numId w:val="40"/>
        </w:numPr>
        <w:spacing w:line="288" w:lineRule="auto"/>
        <w:ind w:hanging="357"/>
        <w:rPr>
          <w:color w:val="000000"/>
          <w:sz w:val="22"/>
          <w:szCs w:val="22"/>
        </w:rPr>
      </w:pPr>
      <w:r w:rsidRPr="00827FED">
        <w:rPr>
          <w:color w:val="000000"/>
          <w:sz w:val="22"/>
          <w:szCs w:val="22"/>
        </w:rPr>
        <w:t>Środowisko wizualizacyjne Vmware.</w:t>
      </w:r>
    </w:p>
    <w:p w14:paraId="32CF0F7B" w14:textId="77777777" w:rsidR="00827FED" w:rsidRPr="00827FED" w:rsidRDefault="00827FED" w:rsidP="00A5399F">
      <w:pPr>
        <w:numPr>
          <w:ilvl w:val="0"/>
          <w:numId w:val="40"/>
        </w:numPr>
        <w:spacing w:line="288" w:lineRule="auto"/>
        <w:ind w:hanging="357"/>
        <w:rPr>
          <w:color w:val="000000"/>
          <w:sz w:val="22"/>
          <w:szCs w:val="22"/>
        </w:rPr>
      </w:pPr>
      <w:r w:rsidRPr="00827FED">
        <w:rPr>
          <w:color w:val="000000"/>
          <w:sz w:val="22"/>
          <w:szCs w:val="22"/>
        </w:rPr>
        <w:t xml:space="preserve">Infrastruktura systemowa </w:t>
      </w:r>
    </w:p>
    <w:p w14:paraId="4C91AF3C" w14:textId="77777777" w:rsidR="00827FED" w:rsidRPr="00827FED" w:rsidRDefault="00827FED" w:rsidP="00A5399F">
      <w:pPr>
        <w:numPr>
          <w:ilvl w:val="1"/>
          <w:numId w:val="40"/>
        </w:numPr>
        <w:spacing w:line="288" w:lineRule="auto"/>
        <w:ind w:hanging="357"/>
        <w:rPr>
          <w:color w:val="000000"/>
          <w:sz w:val="22"/>
          <w:szCs w:val="22"/>
          <w:lang w:val="en-US"/>
        </w:rPr>
      </w:pPr>
      <w:r w:rsidRPr="00827FED">
        <w:rPr>
          <w:color w:val="000000"/>
          <w:sz w:val="22"/>
          <w:szCs w:val="22"/>
          <w:lang w:val="en-US"/>
        </w:rPr>
        <w:t xml:space="preserve">Systemy operacyjne Red Hat Enterprice; </w:t>
      </w:r>
    </w:p>
    <w:p w14:paraId="0BFC6A91" w14:textId="77777777" w:rsidR="00827FED" w:rsidRPr="00827FED" w:rsidRDefault="00827FED" w:rsidP="00A5399F">
      <w:pPr>
        <w:numPr>
          <w:ilvl w:val="1"/>
          <w:numId w:val="40"/>
        </w:numPr>
        <w:spacing w:line="288" w:lineRule="auto"/>
        <w:ind w:hanging="357"/>
        <w:rPr>
          <w:color w:val="000000"/>
          <w:sz w:val="22"/>
          <w:szCs w:val="22"/>
        </w:rPr>
      </w:pPr>
      <w:r w:rsidRPr="00827FED">
        <w:rPr>
          <w:color w:val="000000"/>
          <w:sz w:val="22"/>
          <w:szCs w:val="22"/>
        </w:rPr>
        <w:t>Windows 2008 R3 dla serwera zarządzającego;</w:t>
      </w:r>
    </w:p>
    <w:p w14:paraId="6D90E103" w14:textId="77777777" w:rsidR="00827FED" w:rsidRPr="00827FED" w:rsidRDefault="00827FED" w:rsidP="00A5399F">
      <w:pPr>
        <w:numPr>
          <w:ilvl w:val="1"/>
          <w:numId w:val="40"/>
        </w:numPr>
        <w:spacing w:line="288" w:lineRule="auto"/>
        <w:ind w:hanging="357"/>
        <w:rPr>
          <w:color w:val="000000"/>
          <w:sz w:val="22"/>
          <w:szCs w:val="22"/>
        </w:rPr>
      </w:pPr>
      <w:r w:rsidRPr="00827FED">
        <w:rPr>
          <w:color w:val="000000"/>
          <w:sz w:val="22"/>
          <w:szCs w:val="22"/>
        </w:rPr>
        <w:t>Komponenty systemowe serwer Apache 2.2;</w:t>
      </w:r>
    </w:p>
    <w:p w14:paraId="6A1533F6" w14:textId="77777777" w:rsidR="00827FED" w:rsidRPr="00827FED" w:rsidRDefault="00827FED" w:rsidP="00A5399F">
      <w:pPr>
        <w:numPr>
          <w:ilvl w:val="1"/>
          <w:numId w:val="40"/>
        </w:numPr>
        <w:spacing w:line="288" w:lineRule="auto"/>
        <w:ind w:hanging="357"/>
        <w:rPr>
          <w:color w:val="000000"/>
          <w:sz w:val="22"/>
          <w:szCs w:val="22"/>
          <w:lang w:val="en-US"/>
        </w:rPr>
      </w:pPr>
      <w:r w:rsidRPr="00827FED">
        <w:rPr>
          <w:color w:val="000000"/>
          <w:sz w:val="22"/>
          <w:szCs w:val="22"/>
          <w:lang w:val="en-US"/>
        </w:rPr>
        <w:t xml:space="preserve">Serwer bazy danych RDBMS Sybase Enterprice. </w:t>
      </w:r>
    </w:p>
    <w:p w14:paraId="533D1682" w14:textId="77777777" w:rsidR="00827FED" w:rsidRPr="005737BF" w:rsidRDefault="00827FED">
      <w:pPr>
        <w:spacing w:after="200" w:line="276" w:lineRule="auto"/>
        <w:rPr>
          <w:color w:val="000000" w:themeColor="text1"/>
          <w:sz w:val="22"/>
          <w:szCs w:val="22"/>
          <w:lang w:val="en-US"/>
        </w:rPr>
      </w:pPr>
    </w:p>
    <w:p w14:paraId="36E58B4A" w14:textId="77777777" w:rsidR="00B174A2" w:rsidRPr="005737BF" w:rsidRDefault="00B174A2" w:rsidP="00A5399F">
      <w:pPr>
        <w:pStyle w:val="Nagwek1"/>
        <w:tabs>
          <w:tab w:val="num" w:pos="0"/>
        </w:tabs>
        <w:suppressAutoHyphens/>
        <w:spacing w:before="0" w:after="0" w:line="288" w:lineRule="auto"/>
        <w:jc w:val="both"/>
        <w:rPr>
          <w:color w:val="000000" w:themeColor="text1"/>
          <w:sz w:val="22"/>
          <w:szCs w:val="22"/>
          <w:lang w:val="pl-PL"/>
        </w:rPr>
      </w:pPr>
      <w:r w:rsidRPr="005737BF">
        <w:rPr>
          <w:color w:val="000000" w:themeColor="text1"/>
          <w:sz w:val="22"/>
          <w:szCs w:val="22"/>
          <w:lang w:val="pl-PL" w:eastAsia="pl-PL"/>
        </w:rPr>
        <w:t>EFEKTY PROJEKTU</w:t>
      </w:r>
    </w:p>
    <w:p w14:paraId="1F1D56FF" w14:textId="77777777" w:rsidR="00B174A2" w:rsidRDefault="00B174A2" w:rsidP="00A5399F">
      <w:pPr>
        <w:pStyle w:val="Nagwek2"/>
        <w:tabs>
          <w:tab w:val="left" w:pos="1134"/>
        </w:tabs>
        <w:spacing w:before="0" w:after="0" w:line="288" w:lineRule="auto"/>
        <w:rPr>
          <w:color w:val="000000" w:themeColor="text1"/>
          <w:sz w:val="22"/>
          <w:szCs w:val="22"/>
          <w:lang w:val="pl-PL" w:eastAsia="pl-PL"/>
        </w:rPr>
      </w:pPr>
      <w:r w:rsidRPr="005737BF">
        <w:rPr>
          <w:color w:val="000000" w:themeColor="text1"/>
          <w:sz w:val="22"/>
          <w:szCs w:val="22"/>
          <w:lang w:val="pl-PL" w:eastAsia="pl-PL"/>
        </w:rPr>
        <w:t xml:space="preserve">Cele i korzyści wynikające z projektu </w:t>
      </w:r>
    </w:p>
    <w:p w14:paraId="4569DCA5" w14:textId="77777777" w:rsidR="00DE449F" w:rsidRPr="00DE449F" w:rsidRDefault="00DE449F" w:rsidP="00DE449F">
      <w:pPr>
        <w:pStyle w:val="Tekstpodstawowy2"/>
        <w:rPr>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730"/>
        <w:gridCol w:w="7334"/>
      </w:tblGrid>
      <w:tr w:rsidR="005737BF" w:rsidRPr="005737BF" w14:paraId="70447DD4" w14:textId="77777777" w:rsidTr="005737BF">
        <w:tc>
          <w:tcPr>
            <w:tcW w:w="2730" w:type="dxa"/>
            <w:shd w:val="clear" w:color="auto" w:fill="E7E6E6"/>
            <w:hideMark/>
          </w:tcPr>
          <w:p w14:paraId="6442C27E"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Cel - 1</w:t>
            </w:r>
            <w:r w:rsidRPr="005737BF">
              <w:rPr>
                <w:rFonts w:cs="Arial"/>
                <w:b/>
                <w:bCs/>
                <w:sz w:val="22"/>
                <w:szCs w:val="22"/>
                <w:lang w:val="en-US"/>
              </w:rPr>
              <w:t> </w:t>
            </w:r>
          </w:p>
        </w:tc>
        <w:tc>
          <w:tcPr>
            <w:tcW w:w="7334" w:type="dxa"/>
            <w:shd w:val="clear" w:color="auto" w:fill="auto"/>
            <w:hideMark/>
          </w:tcPr>
          <w:p w14:paraId="702C584D" w14:textId="77777777" w:rsidR="005737BF" w:rsidRPr="005737BF" w:rsidRDefault="005737BF" w:rsidP="005737BF">
            <w:pPr>
              <w:spacing w:before="100" w:beforeAutospacing="1" w:after="100" w:afterAutospacing="1"/>
              <w:textAlignment w:val="baseline"/>
              <w:rPr>
                <w:rFonts w:ascii="Times New Roman" w:hAnsi="Times New Roman"/>
                <w:b/>
                <w:bCs/>
                <w:szCs w:val="24"/>
              </w:rPr>
            </w:pPr>
            <w:r w:rsidRPr="005737BF">
              <w:rPr>
                <w:rFonts w:cs="Arial"/>
                <w:b/>
                <w:bCs/>
                <w:sz w:val="22"/>
                <w:szCs w:val="22"/>
              </w:rPr>
              <w:t>Automatyzacja zbierania danych do rejestrów onkologicznych poprzez stworzenie rozwiązań informatycznych. </w:t>
            </w:r>
          </w:p>
        </w:tc>
      </w:tr>
      <w:tr w:rsidR="005737BF" w:rsidRPr="005737BF" w14:paraId="3870B9B1" w14:textId="77777777" w:rsidTr="005737BF">
        <w:tc>
          <w:tcPr>
            <w:tcW w:w="2730" w:type="dxa"/>
            <w:shd w:val="clear" w:color="auto" w:fill="E7E6E6"/>
            <w:hideMark/>
          </w:tcPr>
          <w:p w14:paraId="0E9C1199"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Cel strategiczny</w:t>
            </w:r>
            <w:r w:rsidRPr="005737BF">
              <w:rPr>
                <w:rFonts w:cs="Arial"/>
                <w:b/>
                <w:bCs/>
                <w:sz w:val="22"/>
                <w:szCs w:val="22"/>
                <w:lang w:val="en-US"/>
              </w:rPr>
              <w:t> </w:t>
            </w:r>
          </w:p>
        </w:tc>
        <w:tc>
          <w:tcPr>
            <w:tcW w:w="7334" w:type="dxa"/>
            <w:shd w:val="clear" w:color="auto" w:fill="auto"/>
            <w:hideMark/>
          </w:tcPr>
          <w:p w14:paraId="145BDD7F" w14:textId="10CCD23C" w:rsidR="005737BF" w:rsidRPr="005737BF" w:rsidRDefault="005737BF" w:rsidP="005737BF">
            <w:pPr>
              <w:textAlignment w:val="baseline"/>
              <w:rPr>
                <w:rFonts w:ascii="Times New Roman" w:hAnsi="Times New Roman"/>
                <w:szCs w:val="24"/>
              </w:rPr>
            </w:pPr>
            <w:r w:rsidRPr="005737BF">
              <w:rPr>
                <w:rFonts w:cs="Arial"/>
                <w:sz w:val="22"/>
                <w:szCs w:val="22"/>
              </w:rPr>
              <w:t>Poprawa działania systemu gromadzenia danych o nowotworach, w tym działania ukierunkowane na zapewnienie sprawnej wymiany danych</w:t>
            </w:r>
            <w:r w:rsidR="00F849E6">
              <w:rPr>
                <w:rFonts w:cs="Arial"/>
                <w:sz w:val="22"/>
                <w:szCs w:val="22"/>
              </w:rPr>
              <w:t xml:space="preserve"> w formie dokumentów elektronicznych oraz stworzenie </w:t>
            </w:r>
            <w:r w:rsidR="00F849E6" w:rsidRPr="00F849E6">
              <w:rPr>
                <w:rFonts w:cs="Arial"/>
                <w:sz w:val="22"/>
                <w:szCs w:val="22"/>
              </w:rPr>
              <w:t>środowisk</w:t>
            </w:r>
            <w:r w:rsidR="00F849E6">
              <w:rPr>
                <w:rFonts w:cs="Arial"/>
                <w:sz w:val="22"/>
                <w:szCs w:val="22"/>
              </w:rPr>
              <w:t xml:space="preserve">a do bezpiecznego </w:t>
            </w:r>
            <w:r w:rsidR="003218F5">
              <w:rPr>
                <w:rFonts w:cs="Arial"/>
                <w:sz w:val="22"/>
                <w:szCs w:val="22"/>
              </w:rPr>
              <w:t xml:space="preserve">ich </w:t>
            </w:r>
            <w:r w:rsidR="00F849E6">
              <w:rPr>
                <w:rFonts w:cs="Arial"/>
                <w:sz w:val="22"/>
                <w:szCs w:val="22"/>
              </w:rPr>
              <w:t>przechowywania, przetwarzania i analizy</w:t>
            </w:r>
            <w:r w:rsidR="003218F5">
              <w:rPr>
                <w:rFonts w:cs="Arial"/>
                <w:sz w:val="22"/>
                <w:szCs w:val="22"/>
              </w:rPr>
              <w:t xml:space="preserve"> umożliwiającej</w:t>
            </w:r>
            <w:r w:rsidRPr="005737BF">
              <w:rPr>
                <w:rFonts w:cs="Arial"/>
                <w:sz w:val="22"/>
                <w:szCs w:val="22"/>
              </w:rPr>
              <w:t xml:space="preserve"> </w:t>
            </w:r>
            <w:r w:rsidR="003218F5">
              <w:rPr>
                <w:rStyle w:val="normaltextrun"/>
                <w:rFonts w:cs="Arial"/>
                <w:sz w:val="22"/>
                <w:szCs w:val="22"/>
              </w:rPr>
              <w:t>wczesne podejmowanie decyzji o znaczeniu kierunkowym.</w:t>
            </w:r>
            <w:r w:rsidR="003218F5" w:rsidRPr="003218F5">
              <w:rPr>
                <w:rFonts w:cs="Arial"/>
                <w:sz w:val="22"/>
                <w:szCs w:val="22"/>
              </w:rPr>
              <w:t xml:space="preserve"> </w:t>
            </w:r>
            <w:r w:rsidRPr="005737BF">
              <w:rPr>
                <w:rFonts w:cs="Arial"/>
                <w:sz w:val="22"/>
                <w:szCs w:val="22"/>
              </w:rPr>
              <w:t xml:space="preserve">Cel 1 </w:t>
            </w:r>
            <w:r w:rsidRPr="005737BF">
              <w:rPr>
                <w:rFonts w:cs="Arial"/>
                <w:szCs w:val="24"/>
              </w:rPr>
              <w:t>projektu wpisuje się w poniższe strategie i programy: </w:t>
            </w:r>
          </w:p>
          <w:p w14:paraId="43A47CCD" w14:textId="77777777" w:rsidR="00F849E6" w:rsidRDefault="00F849E6" w:rsidP="005737BF">
            <w:pPr>
              <w:textAlignment w:val="baseline"/>
              <w:rPr>
                <w:rFonts w:cs="Arial"/>
                <w:b/>
                <w:bCs/>
                <w:sz w:val="22"/>
                <w:szCs w:val="22"/>
              </w:rPr>
            </w:pPr>
          </w:p>
          <w:p w14:paraId="234D0C7B" w14:textId="2AC0DB29" w:rsidR="005737BF" w:rsidRPr="00F849E6" w:rsidRDefault="005737BF" w:rsidP="005737BF">
            <w:pPr>
              <w:textAlignment w:val="baseline"/>
              <w:rPr>
                <w:rFonts w:cs="Arial"/>
                <w:b/>
                <w:bCs/>
                <w:sz w:val="22"/>
                <w:szCs w:val="22"/>
              </w:rPr>
            </w:pPr>
            <w:r w:rsidRPr="005737BF">
              <w:rPr>
                <w:rFonts w:cs="Arial"/>
                <w:b/>
                <w:bCs/>
                <w:sz w:val="22"/>
                <w:szCs w:val="22"/>
              </w:rPr>
              <w:t>Strategia Sprawne Państwo 2020</w:t>
            </w:r>
            <w:r w:rsidRPr="005737BF">
              <w:rPr>
                <w:rFonts w:cs="Arial"/>
                <w:sz w:val="22"/>
                <w:szCs w:val="22"/>
              </w:rPr>
              <w:t> </w:t>
            </w:r>
          </w:p>
          <w:p w14:paraId="5DE49F20" w14:textId="77777777" w:rsidR="005737BF" w:rsidRPr="005737BF" w:rsidRDefault="005737BF" w:rsidP="005737BF">
            <w:pPr>
              <w:textAlignment w:val="baseline"/>
              <w:rPr>
                <w:rFonts w:ascii="Times New Roman" w:hAnsi="Times New Roman"/>
                <w:szCs w:val="24"/>
              </w:rPr>
            </w:pPr>
            <w:r w:rsidRPr="005737BF">
              <w:rPr>
                <w:rFonts w:cs="Arial"/>
                <w:sz w:val="22"/>
                <w:szCs w:val="22"/>
              </w:rPr>
              <w:t>Kierunek interwencji 2.3.2 Efektywne wykorzystanie nowoczesnych technologii cyfrowych </w:t>
            </w:r>
          </w:p>
          <w:p w14:paraId="26B983AA" w14:textId="77777777" w:rsidR="005737BF" w:rsidRPr="005737BF" w:rsidRDefault="005737BF" w:rsidP="005737BF">
            <w:pPr>
              <w:textAlignment w:val="baseline"/>
              <w:rPr>
                <w:rFonts w:ascii="Times New Roman" w:hAnsi="Times New Roman"/>
                <w:szCs w:val="24"/>
              </w:rPr>
            </w:pPr>
            <w:r w:rsidRPr="005737BF">
              <w:rPr>
                <w:rFonts w:cs="Arial"/>
                <w:sz w:val="22"/>
                <w:szCs w:val="22"/>
              </w:rPr>
              <w:t>“ZWIĘKSZENIE SPRAWNOŚCI INSTYTUCJONALNEJ PAŃSTWA” Gromadzenie, zabezpieczanie i udostępnianie w długim czasie materiałów archiwalnych, wytworzonych w postaci elektronicznej.  </w:t>
            </w:r>
          </w:p>
          <w:p w14:paraId="35FCDFF5" w14:textId="77777777" w:rsidR="005737BF" w:rsidRPr="005737BF" w:rsidRDefault="005737BF" w:rsidP="005737BF">
            <w:pPr>
              <w:textAlignment w:val="baseline"/>
              <w:rPr>
                <w:rFonts w:ascii="Times New Roman" w:hAnsi="Times New Roman"/>
                <w:szCs w:val="24"/>
              </w:rPr>
            </w:pPr>
            <w:r w:rsidRPr="005737BF">
              <w:rPr>
                <w:rFonts w:cs="Arial"/>
                <w:sz w:val="22"/>
                <w:szCs w:val="22"/>
              </w:rPr>
              <w:t>Zapewnienie infrastruktury technologicznej umożliwiającej odpowiednie zabezpieczenie przejmowanej do systemu dokumentacji elektronicznej.  </w:t>
            </w:r>
          </w:p>
          <w:p w14:paraId="4128939E" w14:textId="77777777" w:rsidR="005737BF" w:rsidRPr="005737BF" w:rsidRDefault="005737BF" w:rsidP="005737BF">
            <w:pPr>
              <w:textAlignment w:val="baseline"/>
              <w:rPr>
                <w:rFonts w:ascii="Times New Roman" w:hAnsi="Times New Roman"/>
                <w:szCs w:val="24"/>
              </w:rPr>
            </w:pPr>
            <w:r w:rsidRPr="005737BF">
              <w:rPr>
                <w:rFonts w:cs="Arial"/>
                <w:sz w:val="22"/>
                <w:szCs w:val="22"/>
              </w:rPr>
              <w:t>Zapewniona infrastruktura dla świadczonych usług planowanych do realizacji w ramach projektu, w szczególności środowisko do bezpiecznego przechowywania dokumentów elektronicznych. </w:t>
            </w:r>
          </w:p>
          <w:p w14:paraId="4CB3F787" w14:textId="77777777" w:rsidR="005737BF" w:rsidRPr="005737BF" w:rsidRDefault="005737BF" w:rsidP="005737BF">
            <w:pPr>
              <w:ind w:left="420"/>
              <w:textAlignment w:val="baseline"/>
              <w:rPr>
                <w:rFonts w:ascii="Times New Roman" w:hAnsi="Times New Roman"/>
                <w:szCs w:val="24"/>
              </w:rPr>
            </w:pPr>
            <w:r w:rsidRPr="005737BF">
              <w:rPr>
                <w:rFonts w:cs="Arial"/>
                <w:sz w:val="22"/>
                <w:szCs w:val="22"/>
              </w:rPr>
              <w:t> </w:t>
            </w:r>
          </w:p>
          <w:p w14:paraId="2F2BDBCC" w14:textId="77777777" w:rsidR="005737BF" w:rsidRPr="00F849E6" w:rsidRDefault="005737BF" w:rsidP="005737BF">
            <w:pPr>
              <w:textAlignment w:val="baseline"/>
              <w:rPr>
                <w:rFonts w:ascii="Times New Roman" w:hAnsi="Times New Roman"/>
                <w:szCs w:val="24"/>
              </w:rPr>
            </w:pPr>
            <w:r w:rsidRPr="00F849E6">
              <w:rPr>
                <w:rFonts w:cs="Arial"/>
                <w:b/>
                <w:bCs/>
                <w:sz w:val="22"/>
                <w:szCs w:val="22"/>
              </w:rPr>
              <w:t>Program Zintegrowanej Informatyzacji Państwa</w:t>
            </w:r>
            <w:r w:rsidRPr="00F849E6">
              <w:rPr>
                <w:rFonts w:cs="Arial"/>
                <w:sz w:val="22"/>
                <w:szCs w:val="22"/>
              </w:rPr>
              <w:t> </w:t>
            </w:r>
          </w:p>
          <w:p w14:paraId="409BEE36" w14:textId="77777777" w:rsidR="005737BF" w:rsidRPr="005737BF" w:rsidRDefault="005737BF" w:rsidP="005737BF">
            <w:pPr>
              <w:textAlignment w:val="baseline"/>
              <w:rPr>
                <w:rFonts w:ascii="Times New Roman" w:hAnsi="Times New Roman"/>
                <w:szCs w:val="24"/>
              </w:rPr>
            </w:pPr>
            <w:r w:rsidRPr="005737BF">
              <w:rPr>
                <w:rFonts w:cs="Arial"/>
                <w:sz w:val="22"/>
                <w:szCs w:val="22"/>
              </w:rPr>
              <w:t>Wyznaczanie standardów i tworzenie warunków dla efektywnej i bezpiecznej e-administracji. </w:t>
            </w:r>
          </w:p>
          <w:p w14:paraId="390E63EF" w14:textId="77777777" w:rsidR="005737BF" w:rsidRPr="005737BF" w:rsidRDefault="005737BF" w:rsidP="005737BF">
            <w:pPr>
              <w:textAlignment w:val="baseline"/>
              <w:rPr>
                <w:rFonts w:ascii="Times New Roman" w:hAnsi="Times New Roman"/>
                <w:szCs w:val="24"/>
              </w:rPr>
            </w:pPr>
            <w:r w:rsidRPr="005737BF">
              <w:rPr>
                <w:rFonts w:cs="Arial"/>
                <w:sz w:val="22"/>
                <w:szCs w:val="22"/>
              </w:rPr>
              <w:t>Informatyzacja urzędów. </w:t>
            </w:r>
          </w:p>
          <w:p w14:paraId="781CAB40" w14:textId="77777777" w:rsidR="005737BF" w:rsidRPr="005737BF" w:rsidRDefault="005737BF" w:rsidP="005737BF">
            <w:pPr>
              <w:ind w:left="420"/>
              <w:textAlignment w:val="baseline"/>
              <w:rPr>
                <w:rFonts w:ascii="Times New Roman" w:hAnsi="Times New Roman"/>
                <w:szCs w:val="24"/>
              </w:rPr>
            </w:pPr>
            <w:r w:rsidRPr="005737BF">
              <w:rPr>
                <w:rFonts w:cs="Arial"/>
                <w:sz w:val="22"/>
                <w:szCs w:val="22"/>
              </w:rPr>
              <w:t> </w:t>
            </w:r>
          </w:p>
          <w:p w14:paraId="7EE2B7DF" w14:textId="3EE1B963" w:rsidR="005737BF" w:rsidRPr="00F849E6" w:rsidRDefault="00F849E6" w:rsidP="005737BF">
            <w:pPr>
              <w:textAlignment w:val="baseline"/>
              <w:rPr>
                <w:rFonts w:ascii="Times New Roman" w:hAnsi="Times New Roman"/>
                <w:szCs w:val="24"/>
              </w:rPr>
            </w:pPr>
            <w:r w:rsidRPr="00F849E6">
              <w:rPr>
                <w:rFonts w:cs="Arial"/>
                <w:b/>
                <w:bCs/>
                <w:sz w:val="22"/>
                <w:szCs w:val="22"/>
              </w:rPr>
              <w:t>Narodowy Program Zwalczania Chorób Nowotworowych</w:t>
            </w:r>
            <w:r>
              <w:rPr>
                <w:rFonts w:cs="Arial"/>
                <w:b/>
                <w:bCs/>
                <w:sz w:val="22"/>
                <w:szCs w:val="22"/>
              </w:rPr>
              <w:t xml:space="preserve"> 2016-2018 - Program wieloletni</w:t>
            </w:r>
          </w:p>
          <w:p w14:paraId="5AB4EF81" w14:textId="77777777" w:rsidR="005737BF" w:rsidRPr="005737BF" w:rsidRDefault="005737BF" w:rsidP="005737BF">
            <w:pPr>
              <w:textAlignment w:val="baseline"/>
              <w:rPr>
                <w:rFonts w:ascii="Times New Roman" w:hAnsi="Times New Roman"/>
                <w:szCs w:val="24"/>
              </w:rPr>
            </w:pPr>
            <w:r w:rsidRPr="005737BF">
              <w:rPr>
                <w:rFonts w:cs="Arial"/>
                <w:sz w:val="22"/>
                <w:szCs w:val="22"/>
              </w:rPr>
              <w:t>“Wspomaganie systemu rejestracji nowotworów”. </w:t>
            </w:r>
          </w:p>
          <w:p w14:paraId="6A550DB0" w14:textId="3892350E" w:rsidR="005737BF" w:rsidRDefault="005737BF" w:rsidP="005737BF">
            <w:pPr>
              <w:textAlignment w:val="baseline"/>
              <w:rPr>
                <w:rFonts w:cs="Arial"/>
                <w:sz w:val="22"/>
                <w:szCs w:val="22"/>
              </w:rPr>
            </w:pPr>
            <w:r w:rsidRPr="005737BF">
              <w:rPr>
                <w:rFonts w:cs="Arial"/>
                <w:sz w:val="22"/>
                <w:szCs w:val="22"/>
              </w:rPr>
              <w:t xml:space="preserve">W ramach tego priorytetu planuje się podjęcie działań mających na celu poprawę działania systemu zbierania i gromadzenia danych o nowotworach, w tym działania ukierunkowane na zapewnienie sprawnej wymiany danych, ich weryfikacji </w:t>
            </w:r>
            <w:r w:rsidR="00F849E6">
              <w:rPr>
                <w:rFonts w:cs="Arial"/>
                <w:sz w:val="22"/>
                <w:szCs w:val="22"/>
              </w:rPr>
              <w:t>i analizy, tworząc podstawy wspierające</w:t>
            </w:r>
            <w:r w:rsidRPr="005737BF">
              <w:rPr>
                <w:rFonts w:cs="Arial"/>
                <w:sz w:val="22"/>
                <w:szCs w:val="22"/>
              </w:rPr>
              <w:t xml:space="preserve"> podejmowanie decyzji o znaczeniu kierunkow</w:t>
            </w:r>
            <w:r w:rsidR="00F849E6">
              <w:rPr>
                <w:rFonts w:cs="Arial"/>
                <w:sz w:val="22"/>
                <w:szCs w:val="22"/>
              </w:rPr>
              <w:t>ym</w:t>
            </w:r>
            <w:r w:rsidRPr="005737BF">
              <w:rPr>
                <w:rFonts w:cs="Arial"/>
                <w:sz w:val="22"/>
                <w:szCs w:val="22"/>
              </w:rPr>
              <w:t>. </w:t>
            </w:r>
          </w:p>
          <w:p w14:paraId="0BEEBBC7" w14:textId="77777777" w:rsidR="00DB0A2D" w:rsidRPr="005737BF" w:rsidRDefault="00DB0A2D" w:rsidP="005737BF">
            <w:pPr>
              <w:textAlignment w:val="baseline"/>
              <w:rPr>
                <w:rFonts w:ascii="Times New Roman" w:hAnsi="Times New Roman"/>
                <w:szCs w:val="24"/>
              </w:rPr>
            </w:pPr>
          </w:p>
          <w:p w14:paraId="56D7C3DB" w14:textId="77777777" w:rsidR="005737BF" w:rsidRPr="00DB0A2D" w:rsidRDefault="005737BF" w:rsidP="005737BF">
            <w:pPr>
              <w:textAlignment w:val="baseline"/>
              <w:rPr>
                <w:rFonts w:cs="Arial"/>
                <w:sz w:val="22"/>
                <w:szCs w:val="22"/>
              </w:rPr>
            </w:pPr>
            <w:r w:rsidRPr="00DB0A2D">
              <w:rPr>
                <w:rFonts w:cs="Arial"/>
                <w:b/>
                <w:bCs/>
                <w:sz w:val="22"/>
                <w:szCs w:val="22"/>
              </w:rPr>
              <w:t>Program Operacyjny Polska Cyfrowa na lata 2014-2020</w:t>
            </w:r>
            <w:r w:rsidRPr="00DB0A2D">
              <w:rPr>
                <w:rFonts w:cs="Arial"/>
                <w:sz w:val="22"/>
                <w:szCs w:val="22"/>
              </w:rPr>
              <w:t> </w:t>
            </w:r>
          </w:p>
          <w:p w14:paraId="3CAD4F9C" w14:textId="7C13CD30" w:rsidR="005737BF" w:rsidRDefault="005737BF" w:rsidP="005737BF">
            <w:pPr>
              <w:textAlignment w:val="baseline"/>
              <w:rPr>
                <w:rFonts w:cs="Arial"/>
                <w:sz w:val="22"/>
                <w:szCs w:val="22"/>
              </w:rPr>
            </w:pPr>
            <w:r w:rsidRPr="005737BF">
              <w:rPr>
                <w:rFonts w:cs="Arial"/>
                <w:sz w:val="22"/>
                <w:szCs w:val="22"/>
              </w:rPr>
              <w:t>II Oś priorytetowa „E-administracja i otwarty rząd</w:t>
            </w:r>
            <w:r w:rsidR="00DB0A2D">
              <w:rPr>
                <w:rFonts w:cs="Arial"/>
                <w:sz w:val="22"/>
                <w:szCs w:val="22"/>
              </w:rPr>
              <w:t>,  d</w:t>
            </w:r>
            <w:r w:rsidRPr="005737BF">
              <w:rPr>
                <w:rFonts w:cs="Arial"/>
                <w:sz w:val="22"/>
                <w:szCs w:val="22"/>
              </w:rPr>
              <w:t>ziałanie 2.2 „Cyfryzacja procesów back-o</w:t>
            </w:r>
            <w:r w:rsidR="00DB0A2D">
              <w:rPr>
                <w:rFonts w:cs="Arial"/>
                <w:sz w:val="22"/>
                <w:szCs w:val="22"/>
              </w:rPr>
              <w:t>ffice w administracji rządowej”.</w:t>
            </w:r>
          </w:p>
          <w:p w14:paraId="3A39048F" w14:textId="2E8197E7" w:rsidR="005737BF" w:rsidRPr="005737BF" w:rsidRDefault="005737BF" w:rsidP="005737BF">
            <w:pPr>
              <w:textAlignment w:val="baseline"/>
              <w:rPr>
                <w:rFonts w:ascii="Times New Roman" w:hAnsi="Times New Roman"/>
                <w:szCs w:val="24"/>
              </w:rPr>
            </w:pPr>
          </w:p>
        </w:tc>
      </w:tr>
      <w:tr w:rsidR="005737BF" w:rsidRPr="005737BF" w14:paraId="69BED5A1" w14:textId="77777777" w:rsidTr="005737BF">
        <w:tc>
          <w:tcPr>
            <w:tcW w:w="2730" w:type="dxa"/>
            <w:shd w:val="clear" w:color="auto" w:fill="E7E6E6"/>
            <w:hideMark/>
          </w:tcPr>
          <w:p w14:paraId="579089AD"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Korzyść:</w:t>
            </w:r>
            <w:r w:rsidRPr="005737BF">
              <w:rPr>
                <w:rFonts w:cs="Arial"/>
                <w:b/>
                <w:bCs/>
                <w:sz w:val="22"/>
                <w:szCs w:val="22"/>
                <w:lang w:val="en-US"/>
              </w:rPr>
              <w:t> </w:t>
            </w:r>
          </w:p>
        </w:tc>
        <w:tc>
          <w:tcPr>
            <w:tcW w:w="7334" w:type="dxa"/>
            <w:shd w:val="clear" w:color="auto" w:fill="auto"/>
            <w:hideMark/>
          </w:tcPr>
          <w:p w14:paraId="31A42EFF" w14:textId="1C98E7D6" w:rsidR="00DB0A2D" w:rsidRDefault="00DB0A2D" w:rsidP="00DB0A2D">
            <w:pPr>
              <w:pStyle w:val="Tekstpodstawowy2"/>
              <w:numPr>
                <w:ilvl w:val="0"/>
                <w:numId w:val="44"/>
              </w:numPr>
              <w:tabs>
                <w:tab w:val="clear" w:pos="720"/>
                <w:tab w:val="num" w:pos="511"/>
              </w:tabs>
              <w:spacing w:after="0" w:line="259" w:lineRule="auto"/>
              <w:ind w:left="511" w:hanging="426"/>
              <w:rPr>
                <w:rFonts w:cs="Arial"/>
                <w:color w:val="000000" w:themeColor="text1"/>
                <w:sz w:val="22"/>
                <w:szCs w:val="22"/>
                <w:lang w:eastAsia="pl-PL"/>
              </w:rPr>
            </w:pPr>
            <w:r w:rsidRPr="00DB0A2D">
              <w:rPr>
                <w:rFonts w:cs="Arial"/>
                <w:color w:val="000000" w:themeColor="text1"/>
                <w:sz w:val="22"/>
                <w:szCs w:val="22"/>
                <w:lang w:eastAsia="pl-PL"/>
              </w:rPr>
              <w:t xml:space="preserve">skrócenie czasu </w:t>
            </w:r>
            <w:r>
              <w:rPr>
                <w:rFonts w:cs="Arial"/>
                <w:color w:val="000000" w:themeColor="text1"/>
                <w:sz w:val="22"/>
                <w:szCs w:val="22"/>
                <w:lang w:eastAsia="pl-PL"/>
              </w:rPr>
              <w:t>wypełniania KZNZ przez lekarzy, personel medyczny;</w:t>
            </w:r>
          </w:p>
          <w:p w14:paraId="3102C7F9" w14:textId="6C03602E" w:rsidR="00DB0A2D" w:rsidRPr="00DB0A2D" w:rsidRDefault="00DB0A2D" w:rsidP="00DB0A2D">
            <w:pPr>
              <w:pStyle w:val="Tekstpodstawowy2"/>
              <w:numPr>
                <w:ilvl w:val="0"/>
                <w:numId w:val="44"/>
              </w:numPr>
              <w:tabs>
                <w:tab w:val="clear" w:pos="720"/>
                <w:tab w:val="num" w:pos="511"/>
              </w:tabs>
              <w:spacing w:after="0" w:line="259" w:lineRule="auto"/>
              <w:ind w:left="511" w:hanging="426"/>
              <w:rPr>
                <w:rFonts w:cs="Arial"/>
                <w:color w:val="000000" w:themeColor="text1"/>
                <w:sz w:val="22"/>
                <w:szCs w:val="22"/>
                <w:lang w:eastAsia="pl-PL"/>
              </w:rPr>
            </w:pPr>
            <w:r>
              <w:rPr>
                <w:rFonts w:cs="Arial"/>
                <w:color w:val="000000" w:themeColor="text1"/>
                <w:sz w:val="22"/>
                <w:szCs w:val="22"/>
                <w:lang w:eastAsia="pl-PL"/>
              </w:rPr>
              <w:t>skrócenie czasu na czynności administracyjne po stronie świadczeniodawcy;</w:t>
            </w:r>
          </w:p>
          <w:p w14:paraId="663BF0DE" w14:textId="4F70348C" w:rsidR="005737BF" w:rsidRPr="00DB0A2D" w:rsidRDefault="005737BF" w:rsidP="00DB0A2D">
            <w:pPr>
              <w:numPr>
                <w:ilvl w:val="0"/>
                <w:numId w:val="44"/>
              </w:numPr>
              <w:tabs>
                <w:tab w:val="clear" w:pos="720"/>
                <w:tab w:val="num" w:pos="511"/>
              </w:tabs>
              <w:spacing w:before="100" w:beforeAutospacing="1" w:after="100" w:afterAutospacing="1"/>
              <w:ind w:left="511" w:hanging="426"/>
              <w:textAlignment w:val="baseline"/>
              <w:rPr>
                <w:rFonts w:ascii="Times New Roman" w:hAnsi="Times New Roman"/>
                <w:color w:val="000000" w:themeColor="text1"/>
                <w:sz w:val="22"/>
                <w:szCs w:val="22"/>
              </w:rPr>
            </w:pPr>
            <w:r w:rsidRPr="00DB0A2D">
              <w:rPr>
                <w:rFonts w:cs="Arial"/>
                <w:color w:val="000000" w:themeColor="text1"/>
                <w:sz w:val="22"/>
                <w:szCs w:val="22"/>
              </w:rPr>
              <w:t xml:space="preserve">Zmniejszenie liczby kroków niezbędnych do wykonania po stronie użytkownika w celu </w:t>
            </w:r>
            <w:r w:rsidR="00DB0A2D">
              <w:rPr>
                <w:rFonts w:cs="Arial"/>
                <w:color w:val="000000" w:themeColor="text1"/>
                <w:sz w:val="22"/>
                <w:szCs w:val="22"/>
              </w:rPr>
              <w:t>wypełnienia obowiązku zgłoszenia Przypadku do KRN</w:t>
            </w:r>
            <w:r w:rsidRPr="00DB0A2D">
              <w:rPr>
                <w:rFonts w:cs="Arial"/>
                <w:color w:val="000000" w:themeColor="text1"/>
                <w:sz w:val="22"/>
                <w:szCs w:val="22"/>
              </w:rPr>
              <w:t>; </w:t>
            </w:r>
          </w:p>
          <w:p w14:paraId="24945648" w14:textId="10F7D302" w:rsidR="005737BF" w:rsidRPr="005737BF" w:rsidRDefault="005737BF" w:rsidP="00DB0A2D">
            <w:pPr>
              <w:numPr>
                <w:ilvl w:val="0"/>
                <w:numId w:val="44"/>
              </w:numPr>
              <w:tabs>
                <w:tab w:val="clear" w:pos="720"/>
                <w:tab w:val="num" w:pos="511"/>
              </w:tabs>
              <w:spacing w:before="100" w:beforeAutospacing="1" w:after="100" w:afterAutospacing="1"/>
              <w:ind w:left="511" w:hanging="426"/>
              <w:textAlignment w:val="baseline"/>
              <w:rPr>
                <w:rFonts w:ascii="Times New Roman" w:hAnsi="Times New Roman"/>
                <w:sz w:val="22"/>
                <w:szCs w:val="22"/>
              </w:rPr>
            </w:pPr>
            <w:r w:rsidRPr="00DB0A2D">
              <w:rPr>
                <w:rFonts w:cs="Arial"/>
                <w:color w:val="000000" w:themeColor="text1"/>
                <w:sz w:val="22"/>
                <w:szCs w:val="22"/>
              </w:rPr>
              <w:t>Wzrost liczby podmiotów</w:t>
            </w:r>
            <w:r w:rsidRPr="005737BF">
              <w:rPr>
                <w:rFonts w:cs="Arial"/>
                <w:sz w:val="22"/>
                <w:szCs w:val="22"/>
              </w:rPr>
              <w:t xml:space="preserve">, które usprawniły funkcjonowanie – skróciły czas obsługi procesu </w:t>
            </w:r>
            <w:r>
              <w:rPr>
                <w:rFonts w:cs="Arial"/>
                <w:sz w:val="22"/>
                <w:szCs w:val="22"/>
              </w:rPr>
              <w:t>zgłaszania</w:t>
            </w:r>
            <w:r w:rsidRPr="005737BF">
              <w:rPr>
                <w:rFonts w:cs="Arial"/>
                <w:sz w:val="22"/>
                <w:szCs w:val="22"/>
              </w:rPr>
              <w:t xml:space="preserve"> danych </w:t>
            </w:r>
            <w:r>
              <w:rPr>
                <w:rFonts w:cs="Arial"/>
                <w:sz w:val="22"/>
                <w:szCs w:val="22"/>
              </w:rPr>
              <w:t>do</w:t>
            </w:r>
            <w:r w:rsidRPr="005737BF">
              <w:rPr>
                <w:rFonts w:cs="Arial"/>
                <w:sz w:val="22"/>
                <w:szCs w:val="22"/>
              </w:rPr>
              <w:t xml:space="preserve"> KRN </w:t>
            </w:r>
            <w:r w:rsidR="00906555">
              <w:rPr>
                <w:rFonts w:cs="Arial"/>
                <w:sz w:val="22"/>
                <w:szCs w:val="22"/>
              </w:rPr>
              <w:t>dzięki integracji systemów HIS z systemem ZPRO</w:t>
            </w:r>
          </w:p>
        </w:tc>
      </w:tr>
      <w:tr w:rsidR="005737BF" w:rsidRPr="005737BF" w14:paraId="20742C20" w14:textId="77777777" w:rsidTr="005737BF">
        <w:tc>
          <w:tcPr>
            <w:tcW w:w="2730" w:type="dxa"/>
            <w:shd w:val="clear" w:color="auto" w:fill="E7E6E6"/>
            <w:hideMark/>
          </w:tcPr>
          <w:p w14:paraId="59167AA5" w14:textId="52BE5D05"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KPI:</w:t>
            </w:r>
            <w:r w:rsidRPr="005737BF">
              <w:rPr>
                <w:rFonts w:cs="Arial"/>
                <w:b/>
                <w:bCs/>
                <w:sz w:val="22"/>
                <w:szCs w:val="22"/>
                <w:lang w:val="en-US"/>
              </w:rPr>
              <w:t> </w:t>
            </w:r>
          </w:p>
        </w:tc>
        <w:tc>
          <w:tcPr>
            <w:tcW w:w="7334" w:type="dxa"/>
            <w:shd w:val="clear" w:color="auto" w:fill="auto"/>
            <w:hideMark/>
          </w:tcPr>
          <w:p w14:paraId="4E6C0121" w14:textId="7BE578F9" w:rsidR="005737BF" w:rsidRPr="005737BF" w:rsidRDefault="00C77980" w:rsidP="005737BF">
            <w:pPr>
              <w:spacing w:before="100" w:beforeAutospacing="1" w:after="100" w:afterAutospacing="1"/>
              <w:textAlignment w:val="baseline"/>
              <w:rPr>
                <w:rFonts w:ascii="Times New Roman" w:hAnsi="Times New Roman"/>
                <w:szCs w:val="24"/>
              </w:rPr>
            </w:pPr>
            <w:r>
              <w:rPr>
                <w:rFonts w:cs="Arial"/>
                <w:sz w:val="22"/>
                <w:szCs w:val="22"/>
              </w:rPr>
              <w:t>Szacunkowy czas</w:t>
            </w:r>
            <w:r w:rsidR="005737BF" w:rsidRPr="005737BF">
              <w:rPr>
                <w:rFonts w:cs="Arial"/>
                <w:sz w:val="22"/>
                <w:szCs w:val="22"/>
              </w:rPr>
              <w:t xml:space="preserve"> rejestracji przez użytkownika pojedynczego zgłoszenia </w:t>
            </w:r>
            <w:r>
              <w:rPr>
                <w:rFonts w:cs="Arial"/>
                <w:sz w:val="22"/>
                <w:szCs w:val="22"/>
              </w:rPr>
              <w:t xml:space="preserve">KZNZ </w:t>
            </w:r>
            <w:r w:rsidR="005737BF" w:rsidRPr="005737BF">
              <w:rPr>
                <w:rFonts w:cs="Arial"/>
                <w:sz w:val="22"/>
                <w:szCs w:val="22"/>
              </w:rPr>
              <w:t>(wprowadzenia 1 karty) </w:t>
            </w:r>
          </w:p>
        </w:tc>
      </w:tr>
      <w:tr w:rsidR="005737BF" w:rsidRPr="005737BF" w14:paraId="63BBF403" w14:textId="77777777" w:rsidTr="005737BF">
        <w:tc>
          <w:tcPr>
            <w:tcW w:w="2730" w:type="dxa"/>
            <w:shd w:val="clear" w:color="auto" w:fill="E7E6E6"/>
            <w:hideMark/>
          </w:tcPr>
          <w:p w14:paraId="23CD9900"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rPr>
            </w:pPr>
            <w:r w:rsidRPr="005737BF">
              <w:rPr>
                <w:rFonts w:cs="Arial"/>
                <w:b/>
                <w:bCs/>
                <w:sz w:val="22"/>
                <w:szCs w:val="22"/>
              </w:rPr>
              <w:t>Wartość aktualna i docelowa KPI: </w:t>
            </w:r>
          </w:p>
        </w:tc>
        <w:tc>
          <w:tcPr>
            <w:tcW w:w="7334" w:type="dxa"/>
            <w:shd w:val="clear" w:color="auto" w:fill="auto"/>
            <w:hideMark/>
          </w:tcPr>
          <w:p w14:paraId="21735285" w14:textId="77777777" w:rsidR="005737BF" w:rsidRPr="005737BF" w:rsidRDefault="005737BF" w:rsidP="005737BF">
            <w:pPr>
              <w:textAlignment w:val="baseline"/>
              <w:rPr>
                <w:rFonts w:ascii="Times New Roman" w:hAnsi="Times New Roman"/>
                <w:szCs w:val="24"/>
              </w:rPr>
            </w:pPr>
            <w:r w:rsidRPr="005737BF">
              <w:rPr>
                <w:rFonts w:cs="Arial"/>
                <w:sz w:val="22"/>
                <w:szCs w:val="22"/>
              </w:rPr>
              <w:t>Wartość aktualna 10 minut  </w:t>
            </w:r>
          </w:p>
          <w:p w14:paraId="603170A9" w14:textId="77777777" w:rsidR="005737BF" w:rsidRPr="005737BF" w:rsidRDefault="005737BF" w:rsidP="005737BF">
            <w:pPr>
              <w:textAlignment w:val="baseline"/>
              <w:rPr>
                <w:rFonts w:ascii="Times New Roman" w:hAnsi="Times New Roman"/>
                <w:szCs w:val="24"/>
              </w:rPr>
            </w:pPr>
            <w:r w:rsidRPr="005737BF">
              <w:rPr>
                <w:rFonts w:cs="Arial"/>
                <w:sz w:val="22"/>
                <w:szCs w:val="22"/>
              </w:rPr>
              <w:t>Wartość docelowa 0 minut  </w:t>
            </w:r>
          </w:p>
        </w:tc>
      </w:tr>
      <w:tr w:rsidR="005737BF" w:rsidRPr="00906555" w14:paraId="20C2AB6A" w14:textId="77777777" w:rsidTr="005737BF">
        <w:tc>
          <w:tcPr>
            <w:tcW w:w="2730" w:type="dxa"/>
            <w:shd w:val="clear" w:color="auto" w:fill="E7E6E6"/>
            <w:hideMark/>
          </w:tcPr>
          <w:p w14:paraId="3C8CF127"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Metoda pomiaru KPI</w:t>
            </w:r>
            <w:r w:rsidRPr="005737BF">
              <w:rPr>
                <w:rFonts w:cs="Arial"/>
                <w:b/>
                <w:bCs/>
                <w:sz w:val="22"/>
                <w:szCs w:val="22"/>
                <w:lang w:val="en-US"/>
              </w:rPr>
              <w:t> </w:t>
            </w:r>
          </w:p>
        </w:tc>
        <w:tc>
          <w:tcPr>
            <w:tcW w:w="7334" w:type="dxa"/>
            <w:shd w:val="clear" w:color="auto" w:fill="auto"/>
            <w:hideMark/>
          </w:tcPr>
          <w:p w14:paraId="334E3470" w14:textId="3FD71300" w:rsidR="00906555" w:rsidRDefault="00906555" w:rsidP="00906555">
            <w:pPr>
              <w:spacing w:before="100" w:beforeAutospacing="1" w:after="100" w:afterAutospacing="1"/>
              <w:textAlignment w:val="baseline"/>
              <w:rPr>
                <w:rFonts w:cs="Arial"/>
                <w:sz w:val="22"/>
                <w:szCs w:val="22"/>
              </w:rPr>
            </w:pPr>
            <w:r>
              <w:rPr>
                <w:rFonts w:cs="Arial"/>
                <w:sz w:val="22"/>
                <w:szCs w:val="22"/>
              </w:rPr>
              <w:t>Wartość aktualna</w:t>
            </w:r>
            <w:r w:rsidR="00663543">
              <w:rPr>
                <w:rFonts w:cs="Arial"/>
                <w:sz w:val="22"/>
                <w:szCs w:val="22"/>
              </w:rPr>
              <w:t>:</w:t>
            </w:r>
            <w:r>
              <w:rPr>
                <w:rFonts w:cs="Arial"/>
                <w:sz w:val="22"/>
                <w:szCs w:val="22"/>
              </w:rPr>
              <w:t xml:space="preserve"> oszacowana na podstawie analizy danych z obecnego</w:t>
            </w:r>
            <w:r w:rsidR="005737BF" w:rsidRPr="005737BF">
              <w:rPr>
                <w:rFonts w:cs="Arial"/>
                <w:sz w:val="22"/>
                <w:szCs w:val="22"/>
              </w:rPr>
              <w:t xml:space="preserve"> systemu KRN. </w:t>
            </w:r>
          </w:p>
          <w:p w14:paraId="060C4BC0" w14:textId="3900C7F5" w:rsidR="005737BF" w:rsidRPr="00906555" w:rsidRDefault="00906555" w:rsidP="00906555">
            <w:pPr>
              <w:spacing w:before="100" w:beforeAutospacing="1" w:after="100" w:afterAutospacing="1"/>
              <w:textAlignment w:val="baseline"/>
              <w:rPr>
                <w:rFonts w:ascii="Times New Roman" w:hAnsi="Times New Roman"/>
                <w:szCs w:val="24"/>
              </w:rPr>
            </w:pPr>
            <w:r>
              <w:rPr>
                <w:rFonts w:cs="Arial"/>
                <w:sz w:val="22"/>
                <w:szCs w:val="22"/>
              </w:rPr>
              <w:t>Wartość docelowa</w:t>
            </w:r>
            <w:r w:rsidR="00663543">
              <w:rPr>
                <w:rFonts w:cs="Arial"/>
                <w:sz w:val="22"/>
                <w:szCs w:val="22"/>
              </w:rPr>
              <w:t>:</w:t>
            </w:r>
            <w:r>
              <w:rPr>
                <w:rFonts w:cs="Arial"/>
                <w:sz w:val="22"/>
                <w:szCs w:val="22"/>
              </w:rPr>
              <w:t xml:space="preserve"> mierzona eliminacją czasu na wypełnienia KZNZ przez lekarza</w:t>
            </w:r>
          </w:p>
        </w:tc>
      </w:tr>
      <w:tr w:rsidR="005737BF" w:rsidRPr="005737BF" w14:paraId="75BC920F" w14:textId="77777777" w:rsidTr="005737BF">
        <w:tc>
          <w:tcPr>
            <w:tcW w:w="2730" w:type="dxa"/>
            <w:shd w:val="clear" w:color="auto" w:fill="E7E6E6"/>
            <w:hideMark/>
          </w:tcPr>
          <w:p w14:paraId="6736D0DB"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KPI:</w:t>
            </w:r>
            <w:r w:rsidRPr="005737BF">
              <w:rPr>
                <w:rFonts w:cs="Arial"/>
                <w:b/>
                <w:bCs/>
                <w:sz w:val="22"/>
                <w:szCs w:val="22"/>
                <w:lang w:val="en-US"/>
              </w:rPr>
              <w:t> </w:t>
            </w:r>
          </w:p>
        </w:tc>
        <w:tc>
          <w:tcPr>
            <w:tcW w:w="7334" w:type="dxa"/>
            <w:shd w:val="clear" w:color="auto" w:fill="auto"/>
            <w:hideMark/>
          </w:tcPr>
          <w:p w14:paraId="3CF7491C" w14:textId="31DCEDCA" w:rsidR="005737BF" w:rsidRPr="005737BF" w:rsidRDefault="005737BF" w:rsidP="00906555">
            <w:pPr>
              <w:spacing w:before="100" w:beforeAutospacing="1" w:after="100" w:afterAutospacing="1"/>
              <w:textAlignment w:val="baseline"/>
              <w:rPr>
                <w:rFonts w:ascii="Times New Roman" w:hAnsi="Times New Roman"/>
                <w:szCs w:val="24"/>
              </w:rPr>
            </w:pPr>
            <w:r w:rsidRPr="005737BF">
              <w:rPr>
                <w:rFonts w:cs="Arial"/>
                <w:sz w:val="22"/>
                <w:szCs w:val="22"/>
              </w:rPr>
              <w:t>Liczba u</w:t>
            </w:r>
            <w:r w:rsidRPr="005737BF">
              <w:rPr>
                <w:rFonts w:ascii="Calibri" w:hAnsi="Calibri" w:cs="Calibri"/>
                <w:sz w:val="22"/>
                <w:szCs w:val="22"/>
              </w:rPr>
              <w:t xml:space="preserve">żytkowników </w:t>
            </w:r>
            <w:r w:rsidRPr="005737BF">
              <w:rPr>
                <w:rFonts w:cs="Arial"/>
                <w:sz w:val="22"/>
                <w:szCs w:val="22"/>
              </w:rPr>
              <w:t>(lekarze i personel medyczny), wprowadzających karty</w:t>
            </w:r>
            <w:r w:rsidR="00906555">
              <w:rPr>
                <w:rFonts w:cs="Arial"/>
                <w:sz w:val="22"/>
                <w:szCs w:val="22"/>
              </w:rPr>
              <w:t xml:space="preserve"> </w:t>
            </w:r>
            <w:r w:rsidRPr="005737BF">
              <w:rPr>
                <w:rFonts w:cs="Arial"/>
                <w:sz w:val="22"/>
                <w:szCs w:val="22"/>
              </w:rPr>
              <w:t>KZNZ</w:t>
            </w:r>
            <w:r w:rsidR="00906555">
              <w:rPr>
                <w:rFonts w:cs="Arial"/>
                <w:sz w:val="22"/>
                <w:szCs w:val="22"/>
              </w:rPr>
              <w:t xml:space="preserve"> do systemu KRN</w:t>
            </w:r>
            <w:r w:rsidRPr="005737BF">
              <w:rPr>
                <w:rFonts w:cs="Arial"/>
                <w:sz w:val="22"/>
                <w:szCs w:val="22"/>
              </w:rPr>
              <w:t>. </w:t>
            </w:r>
          </w:p>
        </w:tc>
      </w:tr>
      <w:tr w:rsidR="005737BF" w:rsidRPr="005737BF" w14:paraId="644AAE50" w14:textId="77777777" w:rsidTr="005737BF">
        <w:tc>
          <w:tcPr>
            <w:tcW w:w="2730" w:type="dxa"/>
            <w:shd w:val="clear" w:color="auto" w:fill="E7E6E6"/>
            <w:hideMark/>
          </w:tcPr>
          <w:p w14:paraId="5E3C2FF3"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rPr>
            </w:pPr>
            <w:r w:rsidRPr="005737BF">
              <w:rPr>
                <w:rFonts w:cs="Arial"/>
                <w:b/>
                <w:bCs/>
                <w:sz w:val="22"/>
                <w:szCs w:val="22"/>
              </w:rPr>
              <w:t>Wartość aktualna i docelowa KPI: </w:t>
            </w:r>
          </w:p>
        </w:tc>
        <w:tc>
          <w:tcPr>
            <w:tcW w:w="7334" w:type="dxa"/>
            <w:shd w:val="clear" w:color="auto" w:fill="auto"/>
            <w:hideMark/>
          </w:tcPr>
          <w:p w14:paraId="460869B3" w14:textId="77D383BC" w:rsidR="005737BF" w:rsidRPr="005737BF" w:rsidRDefault="005737BF" w:rsidP="005737BF">
            <w:pPr>
              <w:spacing w:before="100" w:beforeAutospacing="1" w:after="100" w:afterAutospacing="1"/>
              <w:textAlignment w:val="baseline"/>
              <w:rPr>
                <w:rFonts w:ascii="Times New Roman" w:hAnsi="Times New Roman"/>
                <w:szCs w:val="24"/>
                <w:lang w:val="en-US"/>
              </w:rPr>
            </w:pPr>
            <w:r w:rsidRPr="005737BF">
              <w:rPr>
                <w:rFonts w:cs="Arial"/>
                <w:sz w:val="22"/>
                <w:szCs w:val="22"/>
              </w:rPr>
              <w:t xml:space="preserve">Wartość aktualna: </w:t>
            </w:r>
            <w:r w:rsidR="00663543">
              <w:rPr>
                <w:rFonts w:cs="Arial"/>
                <w:sz w:val="22"/>
                <w:szCs w:val="22"/>
              </w:rPr>
              <w:t>3</w:t>
            </w:r>
            <w:r w:rsidRPr="005737BF">
              <w:rPr>
                <w:rFonts w:cs="Arial"/>
                <w:sz w:val="22"/>
                <w:szCs w:val="22"/>
              </w:rPr>
              <w:t>00</w:t>
            </w:r>
            <w:r w:rsidRPr="005737BF">
              <w:rPr>
                <w:rFonts w:cs="Arial"/>
                <w:sz w:val="22"/>
                <w:szCs w:val="22"/>
                <w:lang w:val="en-US"/>
              </w:rPr>
              <w:t> </w:t>
            </w:r>
          </w:p>
          <w:p w14:paraId="4BCBCB7F" w14:textId="77777777" w:rsidR="005737BF" w:rsidRPr="005737BF" w:rsidRDefault="005737BF" w:rsidP="005737BF">
            <w:pPr>
              <w:spacing w:before="100" w:beforeAutospacing="1" w:after="100" w:afterAutospacing="1"/>
              <w:textAlignment w:val="baseline"/>
              <w:rPr>
                <w:rFonts w:ascii="Times New Roman" w:hAnsi="Times New Roman"/>
                <w:szCs w:val="24"/>
                <w:lang w:val="en-US"/>
              </w:rPr>
            </w:pPr>
            <w:r w:rsidRPr="005737BF">
              <w:rPr>
                <w:rFonts w:cs="Arial"/>
                <w:sz w:val="22"/>
                <w:szCs w:val="22"/>
              </w:rPr>
              <w:t>Wartość docelowa: 0</w:t>
            </w:r>
            <w:r w:rsidRPr="005737BF">
              <w:rPr>
                <w:rFonts w:cs="Arial"/>
                <w:sz w:val="22"/>
                <w:szCs w:val="22"/>
                <w:lang w:val="en-US"/>
              </w:rPr>
              <w:t> </w:t>
            </w:r>
          </w:p>
        </w:tc>
      </w:tr>
      <w:tr w:rsidR="005737BF" w:rsidRPr="005737BF" w14:paraId="4A837493" w14:textId="77777777" w:rsidTr="005737BF">
        <w:tc>
          <w:tcPr>
            <w:tcW w:w="2730" w:type="dxa"/>
            <w:shd w:val="clear" w:color="auto" w:fill="E7E6E6"/>
            <w:hideMark/>
          </w:tcPr>
          <w:p w14:paraId="200E1179"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Metoda pomiaru KPI</w:t>
            </w:r>
            <w:r w:rsidRPr="005737BF">
              <w:rPr>
                <w:rFonts w:cs="Arial"/>
                <w:b/>
                <w:bCs/>
                <w:sz w:val="22"/>
                <w:szCs w:val="22"/>
                <w:lang w:val="en-US"/>
              </w:rPr>
              <w:t> </w:t>
            </w:r>
          </w:p>
        </w:tc>
        <w:tc>
          <w:tcPr>
            <w:tcW w:w="7334" w:type="dxa"/>
            <w:shd w:val="clear" w:color="auto" w:fill="auto"/>
            <w:hideMark/>
          </w:tcPr>
          <w:p w14:paraId="2554FC4C" w14:textId="77777777" w:rsidR="005737BF" w:rsidRDefault="00663543" w:rsidP="00663543">
            <w:pPr>
              <w:spacing w:before="100" w:beforeAutospacing="1" w:after="100" w:afterAutospacing="1"/>
              <w:textAlignment w:val="baseline"/>
              <w:rPr>
                <w:rFonts w:cs="Arial"/>
                <w:sz w:val="22"/>
                <w:szCs w:val="22"/>
              </w:rPr>
            </w:pPr>
            <w:r>
              <w:rPr>
                <w:rFonts w:cs="Arial"/>
                <w:sz w:val="22"/>
                <w:szCs w:val="22"/>
              </w:rPr>
              <w:t xml:space="preserve">Wartość aktualna: oszacowana na podstawie analizy </w:t>
            </w:r>
            <w:r w:rsidR="005737BF" w:rsidRPr="00906555">
              <w:rPr>
                <w:rFonts w:cs="Arial"/>
                <w:sz w:val="22"/>
                <w:szCs w:val="22"/>
              </w:rPr>
              <w:t xml:space="preserve">danych </w:t>
            </w:r>
            <w:r w:rsidR="005737BF" w:rsidRPr="00663543">
              <w:rPr>
                <w:rFonts w:cs="Arial"/>
                <w:sz w:val="22"/>
                <w:szCs w:val="22"/>
              </w:rPr>
              <w:t>własn</w:t>
            </w:r>
            <w:r>
              <w:rPr>
                <w:rFonts w:cs="Arial"/>
                <w:sz w:val="22"/>
                <w:szCs w:val="22"/>
              </w:rPr>
              <w:t>ych</w:t>
            </w:r>
            <w:r w:rsidR="005737BF" w:rsidRPr="005737BF">
              <w:rPr>
                <w:rFonts w:ascii="Calibri" w:hAnsi="Calibri" w:cs="Calibri"/>
                <w:sz w:val="22"/>
                <w:szCs w:val="22"/>
              </w:rPr>
              <w:t xml:space="preserve"> </w:t>
            </w:r>
            <w:r w:rsidR="00906555">
              <w:rPr>
                <w:rFonts w:cs="Arial"/>
                <w:sz w:val="22"/>
                <w:szCs w:val="22"/>
              </w:rPr>
              <w:t>Beneficjenta i Partnera dotycząc</w:t>
            </w:r>
            <w:r>
              <w:rPr>
                <w:rFonts w:cs="Arial"/>
                <w:sz w:val="22"/>
                <w:szCs w:val="22"/>
              </w:rPr>
              <w:t>ych</w:t>
            </w:r>
            <w:r w:rsidR="00906555">
              <w:rPr>
                <w:rFonts w:cs="Arial"/>
                <w:sz w:val="22"/>
                <w:szCs w:val="22"/>
              </w:rPr>
              <w:t xml:space="preserve"> liczby lekarzy wypełniających KZNZ.</w:t>
            </w:r>
          </w:p>
          <w:p w14:paraId="56C123B3" w14:textId="444733FA" w:rsidR="00663543" w:rsidRPr="005737BF" w:rsidRDefault="00663543" w:rsidP="00663543">
            <w:pPr>
              <w:spacing w:before="100" w:beforeAutospacing="1" w:after="100" w:afterAutospacing="1"/>
              <w:textAlignment w:val="baseline"/>
              <w:rPr>
                <w:rFonts w:ascii="Times New Roman" w:hAnsi="Times New Roman"/>
                <w:szCs w:val="24"/>
              </w:rPr>
            </w:pPr>
            <w:r>
              <w:rPr>
                <w:rFonts w:cs="Arial"/>
                <w:sz w:val="22"/>
                <w:szCs w:val="22"/>
              </w:rPr>
              <w:t>Wartość docelowa: mierzona liczbą lekarzy pracujących w ośrodkach Beneficjenta i Partnera wypełniających KZNZ.</w:t>
            </w:r>
          </w:p>
        </w:tc>
      </w:tr>
      <w:tr w:rsidR="005737BF" w:rsidRPr="005737BF" w14:paraId="08377C28" w14:textId="77777777" w:rsidTr="005737BF">
        <w:tc>
          <w:tcPr>
            <w:tcW w:w="2730" w:type="dxa"/>
            <w:shd w:val="clear" w:color="auto" w:fill="E7E6E6"/>
            <w:hideMark/>
          </w:tcPr>
          <w:p w14:paraId="301C107B"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KPI:</w:t>
            </w:r>
            <w:r w:rsidRPr="005737BF">
              <w:rPr>
                <w:rFonts w:cs="Arial"/>
                <w:b/>
                <w:bCs/>
                <w:sz w:val="22"/>
                <w:szCs w:val="22"/>
                <w:lang w:val="en-US"/>
              </w:rPr>
              <w:t> </w:t>
            </w:r>
          </w:p>
        </w:tc>
        <w:tc>
          <w:tcPr>
            <w:tcW w:w="7334" w:type="dxa"/>
            <w:shd w:val="clear" w:color="auto" w:fill="auto"/>
            <w:hideMark/>
          </w:tcPr>
          <w:p w14:paraId="3FB119CC" w14:textId="6854DB12" w:rsidR="005737BF" w:rsidRPr="005737BF" w:rsidRDefault="005737BF" w:rsidP="00663543">
            <w:pPr>
              <w:spacing w:before="100" w:beforeAutospacing="1" w:after="100" w:afterAutospacing="1"/>
              <w:textAlignment w:val="baseline"/>
              <w:rPr>
                <w:rFonts w:ascii="Times New Roman" w:hAnsi="Times New Roman"/>
                <w:szCs w:val="24"/>
              </w:rPr>
            </w:pPr>
            <w:r w:rsidRPr="005737BF">
              <w:rPr>
                <w:rFonts w:cs="Arial"/>
                <w:sz w:val="22"/>
                <w:szCs w:val="22"/>
              </w:rPr>
              <w:t xml:space="preserve">Liczba </w:t>
            </w:r>
            <w:r w:rsidR="00663543">
              <w:rPr>
                <w:rFonts w:cs="Arial"/>
                <w:sz w:val="22"/>
                <w:szCs w:val="22"/>
              </w:rPr>
              <w:t>systemów HIS</w:t>
            </w:r>
            <w:r w:rsidRPr="005737BF">
              <w:rPr>
                <w:rFonts w:cs="Arial"/>
                <w:sz w:val="22"/>
                <w:szCs w:val="22"/>
              </w:rPr>
              <w:t>, które posiadają w pełni zautomatyzowany proces przesyłania danych do KRN. </w:t>
            </w:r>
          </w:p>
        </w:tc>
      </w:tr>
      <w:tr w:rsidR="005737BF" w:rsidRPr="005737BF" w14:paraId="62308278" w14:textId="77777777" w:rsidTr="005737BF">
        <w:tc>
          <w:tcPr>
            <w:tcW w:w="2730" w:type="dxa"/>
            <w:shd w:val="clear" w:color="auto" w:fill="E7E6E6"/>
            <w:hideMark/>
          </w:tcPr>
          <w:p w14:paraId="53A2C43A"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rPr>
            </w:pPr>
            <w:r w:rsidRPr="005737BF">
              <w:rPr>
                <w:rFonts w:cs="Arial"/>
                <w:b/>
                <w:bCs/>
                <w:sz w:val="22"/>
                <w:szCs w:val="22"/>
              </w:rPr>
              <w:t>Wartość aktualna i docelowa KPI: </w:t>
            </w:r>
          </w:p>
        </w:tc>
        <w:tc>
          <w:tcPr>
            <w:tcW w:w="7334" w:type="dxa"/>
            <w:shd w:val="clear" w:color="auto" w:fill="auto"/>
            <w:hideMark/>
          </w:tcPr>
          <w:p w14:paraId="264EB9AB" w14:textId="77777777" w:rsidR="005737BF" w:rsidRPr="005737BF" w:rsidRDefault="005737BF" w:rsidP="005737BF">
            <w:pPr>
              <w:spacing w:before="100" w:beforeAutospacing="1" w:after="100" w:afterAutospacing="1"/>
              <w:textAlignment w:val="baseline"/>
              <w:rPr>
                <w:rFonts w:ascii="Times New Roman" w:hAnsi="Times New Roman"/>
                <w:szCs w:val="24"/>
                <w:lang w:val="en-US"/>
              </w:rPr>
            </w:pPr>
            <w:r w:rsidRPr="005737BF">
              <w:rPr>
                <w:rFonts w:cs="Arial"/>
                <w:sz w:val="22"/>
                <w:szCs w:val="22"/>
              </w:rPr>
              <w:t>Wartość aktualna: 0</w:t>
            </w:r>
            <w:r w:rsidRPr="005737BF">
              <w:rPr>
                <w:rFonts w:cs="Arial"/>
                <w:sz w:val="22"/>
                <w:szCs w:val="22"/>
                <w:lang w:val="en-US"/>
              </w:rPr>
              <w:t> </w:t>
            </w:r>
          </w:p>
          <w:p w14:paraId="35358B5F" w14:textId="3425DD6C" w:rsidR="005737BF" w:rsidRPr="005737BF" w:rsidRDefault="005737BF" w:rsidP="00663543">
            <w:pPr>
              <w:spacing w:before="100" w:beforeAutospacing="1" w:after="100" w:afterAutospacing="1"/>
              <w:textAlignment w:val="baseline"/>
              <w:rPr>
                <w:rFonts w:ascii="Times New Roman" w:hAnsi="Times New Roman"/>
                <w:szCs w:val="24"/>
                <w:lang w:val="en-US"/>
              </w:rPr>
            </w:pPr>
            <w:r w:rsidRPr="005737BF">
              <w:rPr>
                <w:rFonts w:cs="Arial"/>
                <w:sz w:val="22"/>
                <w:szCs w:val="22"/>
              </w:rPr>
              <w:t xml:space="preserve">Wartość docelowa: </w:t>
            </w:r>
            <w:r w:rsidR="00663543">
              <w:rPr>
                <w:rFonts w:cs="Arial"/>
                <w:sz w:val="22"/>
                <w:szCs w:val="22"/>
                <w:lang w:val="en-US"/>
              </w:rPr>
              <w:t>4</w:t>
            </w:r>
          </w:p>
        </w:tc>
      </w:tr>
      <w:tr w:rsidR="005737BF" w:rsidRPr="005737BF" w14:paraId="47DD8356" w14:textId="77777777" w:rsidTr="005737BF">
        <w:tc>
          <w:tcPr>
            <w:tcW w:w="2730" w:type="dxa"/>
            <w:shd w:val="clear" w:color="auto" w:fill="E7E6E6"/>
            <w:hideMark/>
          </w:tcPr>
          <w:p w14:paraId="7A0A0FF4" w14:textId="77777777" w:rsidR="005737BF" w:rsidRPr="005737BF" w:rsidRDefault="005737BF" w:rsidP="00A84A6D">
            <w:pPr>
              <w:ind w:left="420"/>
              <w:textAlignment w:val="baseline"/>
              <w:rPr>
                <w:rFonts w:ascii="Times New Roman" w:hAnsi="Times New Roman"/>
                <w:b/>
                <w:bCs/>
                <w:szCs w:val="24"/>
                <w:lang w:val="en-US"/>
              </w:rPr>
            </w:pPr>
            <w:r w:rsidRPr="005737BF">
              <w:rPr>
                <w:rFonts w:cs="Arial"/>
                <w:b/>
                <w:bCs/>
                <w:sz w:val="22"/>
                <w:szCs w:val="22"/>
              </w:rPr>
              <w:t>Metoda pomiaru KPI</w:t>
            </w:r>
            <w:r w:rsidRPr="005737BF">
              <w:rPr>
                <w:rFonts w:cs="Arial"/>
                <w:b/>
                <w:bCs/>
                <w:sz w:val="22"/>
                <w:szCs w:val="22"/>
                <w:lang w:val="en-US"/>
              </w:rPr>
              <w:t> </w:t>
            </w:r>
          </w:p>
        </w:tc>
        <w:tc>
          <w:tcPr>
            <w:tcW w:w="7334" w:type="dxa"/>
            <w:shd w:val="clear" w:color="auto" w:fill="auto"/>
            <w:hideMark/>
          </w:tcPr>
          <w:p w14:paraId="1697C74A" w14:textId="77777777" w:rsidR="00247802" w:rsidRDefault="00247802" w:rsidP="00A84A6D">
            <w:pPr>
              <w:textAlignment w:val="baseline"/>
              <w:rPr>
                <w:rFonts w:cs="Arial"/>
                <w:sz w:val="22"/>
                <w:szCs w:val="22"/>
              </w:rPr>
            </w:pPr>
            <w:r>
              <w:rPr>
                <w:rFonts w:cs="Arial"/>
                <w:sz w:val="22"/>
                <w:szCs w:val="22"/>
              </w:rPr>
              <w:t>Wartość aktualna: mierzona analizą d</w:t>
            </w:r>
            <w:r w:rsidR="005737BF" w:rsidRPr="00247802">
              <w:rPr>
                <w:rFonts w:cs="Arial"/>
                <w:sz w:val="22"/>
                <w:szCs w:val="22"/>
              </w:rPr>
              <w:t>okumentacj</w:t>
            </w:r>
            <w:r>
              <w:rPr>
                <w:rFonts w:cs="Arial"/>
                <w:sz w:val="22"/>
                <w:szCs w:val="22"/>
              </w:rPr>
              <w:t>i</w:t>
            </w:r>
            <w:r w:rsidR="005737BF" w:rsidRPr="00247802">
              <w:rPr>
                <w:rFonts w:cs="Arial"/>
                <w:sz w:val="22"/>
                <w:szCs w:val="22"/>
              </w:rPr>
              <w:t xml:space="preserve"> z placówek medycznych potwierdzając</w:t>
            </w:r>
            <w:r>
              <w:rPr>
                <w:rFonts w:cs="Arial"/>
                <w:sz w:val="22"/>
                <w:szCs w:val="22"/>
              </w:rPr>
              <w:t>ą</w:t>
            </w:r>
            <w:r w:rsidR="005737BF" w:rsidRPr="00247802">
              <w:rPr>
                <w:rFonts w:cs="Arial"/>
                <w:sz w:val="22"/>
                <w:szCs w:val="22"/>
              </w:rPr>
              <w:t xml:space="preserve"> brak </w:t>
            </w:r>
            <w:r>
              <w:rPr>
                <w:rFonts w:cs="Arial"/>
                <w:sz w:val="22"/>
                <w:szCs w:val="22"/>
              </w:rPr>
              <w:t xml:space="preserve">w pełni </w:t>
            </w:r>
            <w:r w:rsidR="005737BF" w:rsidRPr="00247802">
              <w:rPr>
                <w:rFonts w:cs="Arial"/>
                <w:sz w:val="22"/>
                <w:szCs w:val="22"/>
              </w:rPr>
              <w:t xml:space="preserve">automatycznego procesu przesyłania danych do KRN. </w:t>
            </w:r>
          </w:p>
          <w:p w14:paraId="6F130617" w14:textId="7BFE2822" w:rsidR="00247802" w:rsidRPr="00A84A6D" w:rsidRDefault="00247802" w:rsidP="00A84A6D">
            <w:pPr>
              <w:textAlignment w:val="baseline"/>
              <w:rPr>
                <w:rFonts w:cs="Arial"/>
                <w:sz w:val="22"/>
                <w:szCs w:val="22"/>
              </w:rPr>
            </w:pPr>
            <w:r>
              <w:rPr>
                <w:rFonts w:cs="Arial"/>
                <w:sz w:val="22"/>
                <w:szCs w:val="22"/>
              </w:rPr>
              <w:t xml:space="preserve">Wartość docelowa: mierzona </w:t>
            </w:r>
            <w:r w:rsidR="005737BF" w:rsidRPr="00247802">
              <w:rPr>
                <w:rFonts w:cs="Arial"/>
                <w:sz w:val="22"/>
                <w:szCs w:val="22"/>
              </w:rPr>
              <w:t>protok</w:t>
            </w:r>
            <w:r>
              <w:rPr>
                <w:rFonts w:cs="Arial"/>
                <w:sz w:val="22"/>
                <w:szCs w:val="22"/>
              </w:rPr>
              <w:t>ołem</w:t>
            </w:r>
            <w:r w:rsidR="005737BF" w:rsidRPr="00247802">
              <w:rPr>
                <w:rFonts w:cs="Arial"/>
                <w:sz w:val="22"/>
                <w:szCs w:val="22"/>
              </w:rPr>
              <w:t xml:space="preserve"> </w:t>
            </w:r>
            <w:r>
              <w:rPr>
                <w:rFonts w:cs="Arial"/>
                <w:sz w:val="22"/>
                <w:szCs w:val="22"/>
              </w:rPr>
              <w:t xml:space="preserve">odbioru </w:t>
            </w:r>
            <w:r w:rsidR="005737BF" w:rsidRPr="00247802">
              <w:rPr>
                <w:rFonts w:cs="Arial"/>
                <w:sz w:val="22"/>
                <w:szCs w:val="22"/>
              </w:rPr>
              <w:t>wdrożenia wraz z dokumentacją techniczną systemu oraz logi systemu. </w:t>
            </w:r>
          </w:p>
        </w:tc>
      </w:tr>
      <w:tr w:rsidR="005737BF" w:rsidRPr="005737BF" w14:paraId="54D25134" w14:textId="77777777" w:rsidTr="005737BF">
        <w:tc>
          <w:tcPr>
            <w:tcW w:w="2730" w:type="dxa"/>
            <w:shd w:val="clear" w:color="auto" w:fill="E7E6E6"/>
            <w:hideMark/>
          </w:tcPr>
          <w:p w14:paraId="18045223"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Cel - 2</w:t>
            </w:r>
            <w:r w:rsidRPr="005737BF">
              <w:rPr>
                <w:rFonts w:cs="Arial"/>
                <w:b/>
                <w:bCs/>
                <w:sz w:val="22"/>
                <w:szCs w:val="22"/>
                <w:lang w:val="en-US"/>
              </w:rPr>
              <w:t> </w:t>
            </w:r>
          </w:p>
        </w:tc>
        <w:tc>
          <w:tcPr>
            <w:tcW w:w="7334" w:type="dxa"/>
            <w:shd w:val="clear" w:color="auto" w:fill="auto"/>
            <w:hideMark/>
          </w:tcPr>
          <w:p w14:paraId="78CFBEA9" w14:textId="6FAE202E" w:rsidR="005737BF" w:rsidRPr="005737BF" w:rsidRDefault="005737BF" w:rsidP="002C14AA">
            <w:pPr>
              <w:spacing w:before="100" w:beforeAutospacing="1" w:after="100" w:afterAutospacing="1"/>
              <w:textAlignment w:val="baseline"/>
              <w:rPr>
                <w:rFonts w:ascii="Times New Roman" w:hAnsi="Times New Roman"/>
                <w:szCs w:val="24"/>
              </w:rPr>
            </w:pPr>
            <w:r w:rsidRPr="005737BF">
              <w:rPr>
                <w:rFonts w:cs="Arial"/>
                <w:b/>
                <w:bCs/>
                <w:sz w:val="22"/>
                <w:szCs w:val="22"/>
              </w:rPr>
              <w:t>Poprawa jakości i kompletności</w:t>
            </w:r>
            <w:r w:rsidR="002C14AA">
              <w:rPr>
                <w:rFonts w:cs="Arial"/>
                <w:b/>
                <w:bCs/>
                <w:sz w:val="22"/>
                <w:szCs w:val="22"/>
              </w:rPr>
              <w:t xml:space="preserve"> informacji o</w:t>
            </w:r>
            <w:r w:rsidRPr="005737BF">
              <w:rPr>
                <w:rFonts w:cs="Arial"/>
                <w:b/>
                <w:bCs/>
                <w:sz w:val="22"/>
                <w:szCs w:val="22"/>
              </w:rPr>
              <w:t xml:space="preserve"> </w:t>
            </w:r>
            <w:r w:rsidR="002C14AA">
              <w:rPr>
                <w:rFonts w:cs="Arial"/>
                <w:b/>
                <w:bCs/>
                <w:sz w:val="22"/>
                <w:szCs w:val="22"/>
              </w:rPr>
              <w:t>Przypadkach zachorowań na nowotwory zgłaszanych do rejestru nowotworów</w:t>
            </w:r>
            <w:r w:rsidR="00A84A6D">
              <w:rPr>
                <w:rFonts w:cs="Arial"/>
                <w:b/>
                <w:bCs/>
                <w:sz w:val="22"/>
                <w:szCs w:val="22"/>
              </w:rPr>
              <w:t>.</w:t>
            </w:r>
            <w:r w:rsidRPr="005737BF">
              <w:rPr>
                <w:rFonts w:cs="Arial"/>
                <w:sz w:val="22"/>
                <w:szCs w:val="22"/>
              </w:rPr>
              <w:t> </w:t>
            </w:r>
          </w:p>
        </w:tc>
      </w:tr>
      <w:tr w:rsidR="005737BF" w:rsidRPr="005737BF" w14:paraId="29189B23" w14:textId="77777777" w:rsidTr="005737BF">
        <w:tc>
          <w:tcPr>
            <w:tcW w:w="2730" w:type="dxa"/>
            <w:shd w:val="clear" w:color="auto" w:fill="E7E6E6"/>
            <w:hideMark/>
          </w:tcPr>
          <w:p w14:paraId="238222D1" w14:textId="77777777" w:rsidR="005737BF" w:rsidRPr="00A84A6D" w:rsidRDefault="005737BF" w:rsidP="005737BF">
            <w:pPr>
              <w:spacing w:before="100" w:beforeAutospacing="1" w:after="100" w:afterAutospacing="1"/>
              <w:ind w:left="420"/>
              <w:textAlignment w:val="baseline"/>
              <w:rPr>
                <w:rFonts w:ascii="Times New Roman" w:hAnsi="Times New Roman"/>
                <w:b/>
                <w:bCs/>
                <w:szCs w:val="24"/>
              </w:rPr>
            </w:pPr>
            <w:r w:rsidRPr="005737BF">
              <w:rPr>
                <w:rFonts w:cs="Arial"/>
                <w:b/>
                <w:bCs/>
                <w:sz w:val="22"/>
                <w:szCs w:val="22"/>
              </w:rPr>
              <w:t>Cel strategiczny</w:t>
            </w:r>
            <w:r w:rsidRPr="00A84A6D">
              <w:rPr>
                <w:rFonts w:cs="Arial"/>
                <w:b/>
                <w:bCs/>
                <w:sz w:val="22"/>
                <w:szCs w:val="22"/>
              </w:rPr>
              <w:t> </w:t>
            </w:r>
          </w:p>
        </w:tc>
        <w:tc>
          <w:tcPr>
            <w:tcW w:w="7334" w:type="dxa"/>
            <w:shd w:val="clear" w:color="auto" w:fill="auto"/>
            <w:hideMark/>
          </w:tcPr>
          <w:p w14:paraId="5C07B779" w14:textId="77777777" w:rsidR="00A84A6D" w:rsidRDefault="005737BF" w:rsidP="005737BF">
            <w:pPr>
              <w:spacing w:before="100" w:beforeAutospacing="1" w:after="100" w:afterAutospacing="1"/>
              <w:textAlignment w:val="baseline"/>
              <w:rPr>
                <w:rFonts w:cs="Arial"/>
                <w:sz w:val="22"/>
                <w:szCs w:val="22"/>
              </w:rPr>
            </w:pPr>
            <w:r w:rsidRPr="005737BF">
              <w:rPr>
                <w:rFonts w:cs="Arial"/>
                <w:sz w:val="22"/>
                <w:szCs w:val="22"/>
              </w:rPr>
              <w:t>Gromadzenie wysokiej jakości danych w celu umożliwienia wczesnego podejmowanie decyzji o znaczeniu kierunkowym leczenia.</w:t>
            </w:r>
          </w:p>
          <w:p w14:paraId="527E671E" w14:textId="2F168389"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 xml:space="preserve">Cel 2 wpisuje się </w:t>
            </w:r>
            <w:r w:rsidRPr="005737BF">
              <w:rPr>
                <w:rFonts w:cs="Arial"/>
                <w:szCs w:val="24"/>
              </w:rPr>
              <w:t>w poniższe strategie i programy : </w:t>
            </w:r>
          </w:p>
          <w:p w14:paraId="5646D6C5"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b/>
                <w:bCs/>
                <w:sz w:val="22"/>
                <w:szCs w:val="22"/>
              </w:rPr>
              <w:t>Strategia Sprawne Państwo 2020</w:t>
            </w:r>
            <w:r w:rsidRPr="005737BF">
              <w:rPr>
                <w:rFonts w:cs="Arial"/>
                <w:sz w:val="22"/>
                <w:szCs w:val="22"/>
              </w:rPr>
              <w:t> </w:t>
            </w:r>
          </w:p>
          <w:p w14:paraId="76AA1A7B"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Kierunek interwencji 2.3.2 Efektywne wykorzystanie nowoczesnych technologii cyfrowych </w:t>
            </w:r>
          </w:p>
          <w:p w14:paraId="76C6D57E"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“ZWIĘKSZENIE SPRAWNOŚCI INSTYTUCJONALNEJ PAŃSTWA” Gromadzenie, zabezpieczanie i udostępnianie w długim czasie materiałów archiwalnych, wytworzonych w postaci elektronicznej.  </w:t>
            </w:r>
          </w:p>
          <w:p w14:paraId="44F949DF"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Zapewnienie infrastruktury technologicznej umożliwiającej odpowiednie zabezpieczenie przejmowanej do systemu dokumentacji elektronicznej.  </w:t>
            </w:r>
          </w:p>
          <w:p w14:paraId="2A93B6AC"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Zapewniona infrastruktura dla świadczonych usług planowanych do realizacji w ramach projektu, w szczególności środowisko do bezpiecznego przechowywania dokumentów elektronicznych. </w:t>
            </w:r>
          </w:p>
          <w:p w14:paraId="75201706" w14:textId="77777777" w:rsidR="005737BF" w:rsidRPr="007468ED" w:rsidRDefault="005737BF" w:rsidP="005737BF">
            <w:pPr>
              <w:spacing w:before="100" w:beforeAutospacing="1" w:after="100" w:afterAutospacing="1"/>
              <w:textAlignment w:val="baseline"/>
              <w:rPr>
                <w:rFonts w:ascii="Times New Roman" w:hAnsi="Times New Roman"/>
                <w:szCs w:val="24"/>
              </w:rPr>
            </w:pPr>
            <w:r w:rsidRPr="007468ED">
              <w:rPr>
                <w:rFonts w:cs="Arial"/>
                <w:b/>
                <w:bCs/>
                <w:sz w:val="22"/>
                <w:szCs w:val="22"/>
              </w:rPr>
              <w:t>Program Zintegrowanej Informatyzacji Państwa</w:t>
            </w:r>
            <w:r w:rsidRPr="007468ED">
              <w:rPr>
                <w:rFonts w:cs="Arial"/>
                <w:sz w:val="22"/>
                <w:szCs w:val="22"/>
              </w:rPr>
              <w:t> </w:t>
            </w:r>
          </w:p>
          <w:p w14:paraId="6B204906"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Wyznaczanie standardów i tworzenie warunków dla efektywnej i bezpiecznej e-administracji. </w:t>
            </w:r>
          </w:p>
          <w:p w14:paraId="509E5128"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Informatyzacja urzędów. </w:t>
            </w:r>
          </w:p>
          <w:p w14:paraId="7169F1DF" w14:textId="77777777" w:rsidR="007468ED" w:rsidRPr="00F849E6" w:rsidRDefault="007468ED" w:rsidP="007468ED">
            <w:pPr>
              <w:textAlignment w:val="baseline"/>
              <w:rPr>
                <w:rFonts w:ascii="Times New Roman" w:hAnsi="Times New Roman"/>
                <w:szCs w:val="24"/>
              </w:rPr>
            </w:pPr>
            <w:r w:rsidRPr="00F849E6">
              <w:rPr>
                <w:rFonts w:cs="Arial"/>
                <w:b/>
                <w:bCs/>
                <w:sz w:val="22"/>
                <w:szCs w:val="22"/>
              </w:rPr>
              <w:t>Narodowy Program Zwalczania Chorób Nowotworowych</w:t>
            </w:r>
            <w:r>
              <w:rPr>
                <w:rFonts w:cs="Arial"/>
                <w:b/>
                <w:bCs/>
                <w:sz w:val="22"/>
                <w:szCs w:val="22"/>
              </w:rPr>
              <w:t xml:space="preserve"> 2016-2018 - Program wieloletni</w:t>
            </w:r>
          </w:p>
          <w:p w14:paraId="32E0A770"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“Wspomaganie systemu rejestracji nowotworów”. </w:t>
            </w:r>
          </w:p>
          <w:p w14:paraId="404EB4D9" w14:textId="0870D9DF" w:rsidR="005737BF" w:rsidRPr="005737BF" w:rsidRDefault="005737BF" w:rsidP="007468ED">
            <w:pPr>
              <w:spacing w:before="100" w:beforeAutospacing="1" w:after="100" w:afterAutospacing="1"/>
              <w:textAlignment w:val="baseline"/>
              <w:rPr>
                <w:rFonts w:ascii="Times New Roman" w:hAnsi="Times New Roman"/>
                <w:szCs w:val="24"/>
              </w:rPr>
            </w:pPr>
            <w:r w:rsidRPr="005737BF">
              <w:rPr>
                <w:rFonts w:cs="Arial"/>
                <w:sz w:val="22"/>
                <w:szCs w:val="22"/>
              </w:rPr>
              <w:t>W ramach tego priorytetu planuje się podjęcie działań mających na celu poprawę działania systemu zbierania i gromadzenia danych o nowotworach, w tym działania ukierunkowane na zapewnienie sprawnej wymiany danych, ich weryfikacji i zapewnienie dostępu, w tym publicznego, do danych umożliwiających wczesne podejmowanie decyzji o znaczeniu kierunkowym.  </w:t>
            </w:r>
          </w:p>
          <w:p w14:paraId="267CB1BD" w14:textId="77777777" w:rsidR="005737BF" w:rsidRPr="007468ED" w:rsidRDefault="005737BF" w:rsidP="005737BF">
            <w:pPr>
              <w:spacing w:before="100" w:beforeAutospacing="1" w:after="100" w:afterAutospacing="1"/>
              <w:textAlignment w:val="baseline"/>
              <w:rPr>
                <w:rFonts w:ascii="Times New Roman" w:hAnsi="Times New Roman"/>
                <w:szCs w:val="24"/>
              </w:rPr>
            </w:pPr>
            <w:r w:rsidRPr="007468ED">
              <w:rPr>
                <w:rFonts w:cs="Arial"/>
                <w:b/>
                <w:bCs/>
                <w:sz w:val="22"/>
                <w:szCs w:val="22"/>
              </w:rPr>
              <w:t>Program Operacyjny Polska Cyfrowa na lata 2014-2020</w:t>
            </w:r>
            <w:r w:rsidRPr="007468ED">
              <w:rPr>
                <w:rFonts w:cs="Arial"/>
                <w:sz w:val="22"/>
                <w:szCs w:val="22"/>
              </w:rPr>
              <w:t> </w:t>
            </w:r>
          </w:p>
          <w:p w14:paraId="18BB6F63"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II Oś priorytetowa „E-administracja i otwarty rząd”. </w:t>
            </w:r>
          </w:p>
          <w:p w14:paraId="69ACE6A1" w14:textId="77777777" w:rsidR="005737BF" w:rsidRPr="005737BF" w:rsidRDefault="005737BF" w:rsidP="005737BF">
            <w:pPr>
              <w:spacing w:before="100" w:beforeAutospacing="1" w:after="100" w:afterAutospacing="1"/>
              <w:textAlignment w:val="baseline"/>
              <w:rPr>
                <w:rFonts w:ascii="Times New Roman" w:hAnsi="Times New Roman"/>
                <w:szCs w:val="24"/>
              </w:rPr>
            </w:pPr>
            <w:r w:rsidRPr="005737BF">
              <w:rPr>
                <w:rFonts w:cs="Arial"/>
                <w:szCs w:val="24"/>
              </w:rPr>
              <w:t>Działanie 2.2 „Cyfryzacja procesów back-office w administracji rządowej” </w:t>
            </w:r>
          </w:p>
        </w:tc>
      </w:tr>
      <w:tr w:rsidR="005737BF" w:rsidRPr="005737BF" w14:paraId="57382822" w14:textId="77777777" w:rsidTr="005737BF">
        <w:tc>
          <w:tcPr>
            <w:tcW w:w="2730" w:type="dxa"/>
            <w:shd w:val="clear" w:color="auto" w:fill="E7E6E6"/>
            <w:hideMark/>
          </w:tcPr>
          <w:p w14:paraId="30044FBA"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Korzyść:</w:t>
            </w:r>
            <w:r w:rsidRPr="005737BF">
              <w:rPr>
                <w:rFonts w:cs="Arial"/>
                <w:b/>
                <w:bCs/>
                <w:sz w:val="22"/>
                <w:szCs w:val="22"/>
                <w:lang w:val="en-US"/>
              </w:rPr>
              <w:t> </w:t>
            </w:r>
          </w:p>
        </w:tc>
        <w:tc>
          <w:tcPr>
            <w:tcW w:w="7334" w:type="dxa"/>
            <w:shd w:val="clear" w:color="auto" w:fill="auto"/>
            <w:hideMark/>
          </w:tcPr>
          <w:p w14:paraId="30736D62" w14:textId="1073FE7D" w:rsidR="005737BF" w:rsidRPr="005737BF" w:rsidRDefault="007468ED" w:rsidP="005737BF">
            <w:pPr>
              <w:spacing w:before="100" w:beforeAutospacing="1" w:after="100" w:afterAutospacing="1"/>
              <w:textAlignment w:val="baseline"/>
              <w:rPr>
                <w:rFonts w:ascii="Times New Roman" w:hAnsi="Times New Roman"/>
                <w:szCs w:val="24"/>
              </w:rPr>
            </w:pPr>
            <w:r>
              <w:rPr>
                <w:rFonts w:cs="Arial"/>
                <w:sz w:val="22"/>
                <w:szCs w:val="22"/>
              </w:rPr>
              <w:t>Zwiększenie precyzji danych umożliwiające zwiększenie zakresu analiz</w:t>
            </w:r>
            <w:r w:rsidR="005737BF" w:rsidRPr="005737BF">
              <w:rPr>
                <w:rFonts w:cs="Arial"/>
                <w:sz w:val="22"/>
                <w:szCs w:val="22"/>
              </w:rPr>
              <w:t>.  </w:t>
            </w:r>
          </w:p>
        </w:tc>
      </w:tr>
      <w:tr w:rsidR="005737BF" w:rsidRPr="007468ED" w14:paraId="0EF8FF39" w14:textId="77777777" w:rsidTr="005737BF">
        <w:tc>
          <w:tcPr>
            <w:tcW w:w="2730" w:type="dxa"/>
            <w:shd w:val="clear" w:color="auto" w:fill="E7E6E6"/>
            <w:hideMark/>
          </w:tcPr>
          <w:p w14:paraId="206890E5"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lang w:val="en-US"/>
              </w:rPr>
            </w:pPr>
            <w:r w:rsidRPr="005737BF">
              <w:rPr>
                <w:rFonts w:cs="Arial"/>
                <w:b/>
                <w:bCs/>
                <w:sz w:val="22"/>
                <w:szCs w:val="22"/>
              </w:rPr>
              <w:t>KPI:</w:t>
            </w:r>
            <w:r w:rsidRPr="005737BF">
              <w:rPr>
                <w:rFonts w:cs="Arial"/>
                <w:b/>
                <w:bCs/>
                <w:sz w:val="22"/>
                <w:szCs w:val="22"/>
                <w:lang w:val="en-US"/>
              </w:rPr>
              <w:t> </w:t>
            </w:r>
          </w:p>
        </w:tc>
        <w:tc>
          <w:tcPr>
            <w:tcW w:w="7334" w:type="dxa"/>
            <w:shd w:val="clear" w:color="auto" w:fill="auto"/>
            <w:hideMark/>
          </w:tcPr>
          <w:p w14:paraId="668B7449" w14:textId="5F62C57C" w:rsidR="005737BF" w:rsidRPr="007468ED" w:rsidRDefault="007468ED" w:rsidP="007468ED">
            <w:pPr>
              <w:spacing w:before="100" w:beforeAutospacing="1" w:after="100" w:afterAutospacing="1"/>
              <w:textAlignment w:val="baseline"/>
              <w:rPr>
                <w:rFonts w:ascii="Times New Roman" w:hAnsi="Times New Roman"/>
                <w:szCs w:val="24"/>
              </w:rPr>
            </w:pPr>
            <w:r>
              <w:rPr>
                <w:rFonts w:cs="Arial"/>
                <w:sz w:val="22"/>
                <w:szCs w:val="22"/>
              </w:rPr>
              <w:t>Odsetek</w:t>
            </w:r>
            <w:r w:rsidR="005737BF" w:rsidRPr="005737BF">
              <w:rPr>
                <w:rFonts w:cs="Arial"/>
                <w:sz w:val="22"/>
                <w:szCs w:val="22"/>
              </w:rPr>
              <w:t xml:space="preserve"> kompletności </w:t>
            </w:r>
            <w:r>
              <w:rPr>
                <w:rFonts w:cs="Arial"/>
                <w:sz w:val="22"/>
                <w:szCs w:val="22"/>
              </w:rPr>
              <w:t>informacji o Przypadku.</w:t>
            </w:r>
            <w:r w:rsidR="005737BF" w:rsidRPr="007468ED">
              <w:rPr>
                <w:rFonts w:cs="Arial"/>
                <w:sz w:val="22"/>
                <w:szCs w:val="22"/>
              </w:rPr>
              <w:t> </w:t>
            </w:r>
          </w:p>
        </w:tc>
      </w:tr>
      <w:tr w:rsidR="005737BF" w:rsidRPr="007468ED" w14:paraId="6E534171" w14:textId="77777777" w:rsidTr="005737BF">
        <w:tc>
          <w:tcPr>
            <w:tcW w:w="2730" w:type="dxa"/>
            <w:shd w:val="clear" w:color="auto" w:fill="E7E6E6"/>
            <w:hideMark/>
          </w:tcPr>
          <w:p w14:paraId="0163D400" w14:textId="77777777" w:rsidR="005737BF" w:rsidRPr="005737BF" w:rsidRDefault="005737BF" w:rsidP="005737BF">
            <w:pPr>
              <w:spacing w:before="100" w:beforeAutospacing="1" w:after="100" w:afterAutospacing="1"/>
              <w:ind w:left="420"/>
              <w:textAlignment w:val="baseline"/>
              <w:rPr>
                <w:rFonts w:ascii="Times New Roman" w:hAnsi="Times New Roman"/>
                <w:b/>
                <w:bCs/>
                <w:szCs w:val="24"/>
              </w:rPr>
            </w:pPr>
            <w:r w:rsidRPr="005737BF">
              <w:rPr>
                <w:rFonts w:cs="Arial"/>
                <w:b/>
                <w:bCs/>
                <w:sz w:val="22"/>
                <w:szCs w:val="22"/>
              </w:rPr>
              <w:t>Wartość aktualna i docelowa KPI: </w:t>
            </w:r>
          </w:p>
        </w:tc>
        <w:tc>
          <w:tcPr>
            <w:tcW w:w="7334" w:type="dxa"/>
            <w:shd w:val="clear" w:color="auto" w:fill="auto"/>
            <w:hideMark/>
          </w:tcPr>
          <w:p w14:paraId="6DC8B081" w14:textId="130C3938" w:rsidR="005737BF" w:rsidRPr="007468ED" w:rsidRDefault="005737BF" w:rsidP="005737BF">
            <w:pPr>
              <w:spacing w:before="100" w:beforeAutospacing="1" w:after="100" w:afterAutospacing="1"/>
              <w:textAlignment w:val="baseline"/>
              <w:rPr>
                <w:rFonts w:ascii="Times New Roman" w:hAnsi="Times New Roman"/>
                <w:szCs w:val="24"/>
              </w:rPr>
            </w:pPr>
            <w:r w:rsidRPr="005737BF">
              <w:rPr>
                <w:rFonts w:cs="Arial"/>
                <w:sz w:val="22"/>
                <w:szCs w:val="22"/>
              </w:rPr>
              <w:t xml:space="preserve">Wartość aktualna </w:t>
            </w:r>
            <w:r w:rsidR="007468ED">
              <w:rPr>
                <w:rFonts w:cs="Arial"/>
                <w:sz w:val="22"/>
                <w:szCs w:val="22"/>
              </w:rPr>
              <w:t>60</w:t>
            </w:r>
            <w:r w:rsidRPr="005737BF">
              <w:rPr>
                <w:rFonts w:cs="Arial"/>
                <w:sz w:val="22"/>
                <w:szCs w:val="22"/>
              </w:rPr>
              <w:t>%</w:t>
            </w:r>
            <w:r w:rsidRPr="007468ED">
              <w:rPr>
                <w:rFonts w:cs="Arial"/>
                <w:sz w:val="22"/>
                <w:szCs w:val="22"/>
              </w:rPr>
              <w:t> </w:t>
            </w:r>
          </w:p>
          <w:p w14:paraId="47284105" w14:textId="14CAE784" w:rsidR="005737BF" w:rsidRPr="007468ED" w:rsidRDefault="005737BF" w:rsidP="007468ED">
            <w:pPr>
              <w:spacing w:before="100" w:beforeAutospacing="1" w:after="100" w:afterAutospacing="1"/>
              <w:textAlignment w:val="baseline"/>
              <w:rPr>
                <w:rFonts w:ascii="Times New Roman" w:hAnsi="Times New Roman"/>
                <w:szCs w:val="24"/>
              </w:rPr>
            </w:pPr>
            <w:r w:rsidRPr="005737BF">
              <w:rPr>
                <w:rFonts w:cs="Arial"/>
                <w:sz w:val="22"/>
                <w:szCs w:val="22"/>
              </w:rPr>
              <w:t>Wartość docelowa 8</w:t>
            </w:r>
            <w:r w:rsidR="007468ED">
              <w:rPr>
                <w:rFonts w:cs="Arial"/>
                <w:sz w:val="22"/>
                <w:szCs w:val="22"/>
              </w:rPr>
              <w:t>7</w:t>
            </w:r>
            <w:r w:rsidRPr="005737BF">
              <w:rPr>
                <w:rFonts w:cs="Arial"/>
                <w:sz w:val="22"/>
                <w:szCs w:val="22"/>
              </w:rPr>
              <w:t>%</w:t>
            </w:r>
            <w:r w:rsidRPr="007468ED">
              <w:rPr>
                <w:rFonts w:cs="Arial"/>
                <w:sz w:val="22"/>
                <w:szCs w:val="22"/>
              </w:rPr>
              <w:t> </w:t>
            </w:r>
          </w:p>
        </w:tc>
      </w:tr>
      <w:tr w:rsidR="005737BF" w:rsidRPr="005737BF" w14:paraId="47EB69D2" w14:textId="77777777" w:rsidTr="005737BF">
        <w:tc>
          <w:tcPr>
            <w:tcW w:w="2730" w:type="dxa"/>
            <w:shd w:val="clear" w:color="auto" w:fill="E7E6E6"/>
            <w:hideMark/>
          </w:tcPr>
          <w:p w14:paraId="0B028A15" w14:textId="77777777" w:rsidR="005737BF" w:rsidRPr="007468ED" w:rsidRDefault="005737BF" w:rsidP="005737BF">
            <w:pPr>
              <w:spacing w:before="100" w:beforeAutospacing="1" w:after="100" w:afterAutospacing="1"/>
              <w:ind w:left="420"/>
              <w:textAlignment w:val="baseline"/>
              <w:rPr>
                <w:rFonts w:ascii="Times New Roman" w:hAnsi="Times New Roman"/>
                <w:b/>
                <w:bCs/>
                <w:szCs w:val="24"/>
              </w:rPr>
            </w:pPr>
            <w:r w:rsidRPr="005737BF">
              <w:rPr>
                <w:rFonts w:cs="Arial"/>
                <w:b/>
                <w:bCs/>
                <w:sz w:val="22"/>
                <w:szCs w:val="22"/>
              </w:rPr>
              <w:t>Metoda pomiaru KPI</w:t>
            </w:r>
            <w:r w:rsidRPr="007468ED">
              <w:rPr>
                <w:rFonts w:cs="Arial"/>
                <w:b/>
                <w:bCs/>
                <w:sz w:val="22"/>
                <w:szCs w:val="22"/>
              </w:rPr>
              <w:t> </w:t>
            </w:r>
          </w:p>
        </w:tc>
        <w:tc>
          <w:tcPr>
            <w:tcW w:w="7334" w:type="dxa"/>
            <w:shd w:val="clear" w:color="auto" w:fill="auto"/>
            <w:hideMark/>
          </w:tcPr>
          <w:p w14:paraId="6E4CAD56" w14:textId="28415B81" w:rsidR="005737BF" w:rsidRDefault="007468ED" w:rsidP="007468ED">
            <w:pPr>
              <w:spacing w:before="100" w:beforeAutospacing="1" w:after="100" w:afterAutospacing="1"/>
              <w:textAlignment w:val="baseline"/>
              <w:rPr>
                <w:rFonts w:cs="Arial"/>
                <w:sz w:val="22"/>
                <w:szCs w:val="22"/>
              </w:rPr>
            </w:pPr>
            <w:r w:rsidRPr="007468ED">
              <w:rPr>
                <w:rFonts w:cs="Arial"/>
                <w:sz w:val="22"/>
                <w:szCs w:val="22"/>
              </w:rPr>
              <w:t>Wartość aktualna</w:t>
            </w:r>
            <w:r>
              <w:rPr>
                <w:rFonts w:cs="Arial"/>
                <w:sz w:val="22"/>
                <w:szCs w:val="22"/>
              </w:rPr>
              <w:t xml:space="preserve">: analiza kompletności danych dotyczących Przypadków w aktualnej bazie danych. </w:t>
            </w:r>
            <w:r w:rsidR="005737BF" w:rsidRPr="005737BF">
              <w:rPr>
                <w:rFonts w:cs="Arial"/>
                <w:sz w:val="22"/>
                <w:szCs w:val="22"/>
              </w:rPr>
              <w:t xml:space="preserve">Systemowa analiza </w:t>
            </w:r>
            <w:r>
              <w:rPr>
                <w:rFonts w:cs="Arial"/>
                <w:sz w:val="22"/>
                <w:szCs w:val="22"/>
              </w:rPr>
              <w:t xml:space="preserve">danych na podstawie </w:t>
            </w:r>
            <w:r w:rsidR="005737BF" w:rsidRPr="005737BF">
              <w:rPr>
                <w:rFonts w:cs="Arial"/>
                <w:sz w:val="22"/>
                <w:szCs w:val="22"/>
              </w:rPr>
              <w:t xml:space="preserve">wprowadzonych </w:t>
            </w:r>
            <w:r>
              <w:rPr>
                <w:rFonts w:cs="Arial"/>
                <w:sz w:val="22"/>
                <w:szCs w:val="22"/>
              </w:rPr>
              <w:t xml:space="preserve">KZNZ </w:t>
            </w:r>
            <w:r w:rsidR="005737BF" w:rsidRPr="005737BF">
              <w:rPr>
                <w:rFonts w:cs="Arial"/>
                <w:sz w:val="22"/>
                <w:szCs w:val="22"/>
              </w:rPr>
              <w:t>(</w:t>
            </w:r>
            <w:r>
              <w:rPr>
                <w:rFonts w:cs="Arial"/>
                <w:sz w:val="22"/>
                <w:szCs w:val="22"/>
              </w:rPr>
              <w:t>liczba KZNZ/Przypadek, liczba wypełnionych pól/KZNZ</w:t>
            </w:r>
            <w:r w:rsidR="005737BF" w:rsidRPr="005737BF">
              <w:rPr>
                <w:rFonts w:ascii="Calibri" w:hAnsi="Calibri" w:cs="Calibri"/>
                <w:sz w:val="22"/>
                <w:szCs w:val="22"/>
              </w:rPr>
              <w:t>)</w:t>
            </w:r>
            <w:r w:rsidR="005737BF" w:rsidRPr="005737BF">
              <w:rPr>
                <w:rFonts w:cs="Arial"/>
                <w:sz w:val="22"/>
                <w:szCs w:val="22"/>
              </w:rPr>
              <w:t>.   </w:t>
            </w:r>
          </w:p>
          <w:p w14:paraId="7B780F2F" w14:textId="6C7D4D4A" w:rsidR="007468ED" w:rsidRPr="005737BF" w:rsidRDefault="007468ED" w:rsidP="007468ED">
            <w:pPr>
              <w:spacing w:before="100" w:beforeAutospacing="1" w:after="100" w:afterAutospacing="1"/>
              <w:textAlignment w:val="baseline"/>
              <w:rPr>
                <w:rFonts w:ascii="Times New Roman" w:hAnsi="Times New Roman"/>
                <w:szCs w:val="24"/>
              </w:rPr>
            </w:pPr>
            <w:r>
              <w:rPr>
                <w:rFonts w:cs="Arial"/>
                <w:sz w:val="22"/>
                <w:szCs w:val="22"/>
              </w:rPr>
              <w:t xml:space="preserve">Wartość docelowa: </w:t>
            </w:r>
            <w:r w:rsidRPr="007468ED">
              <w:rPr>
                <w:rFonts w:cs="Arial"/>
                <w:sz w:val="22"/>
                <w:szCs w:val="22"/>
              </w:rPr>
              <w:t>analiza kompletności danych dotyczących Przypadków</w:t>
            </w:r>
            <w:r>
              <w:rPr>
                <w:rFonts w:cs="Arial"/>
                <w:sz w:val="22"/>
                <w:szCs w:val="22"/>
              </w:rPr>
              <w:t xml:space="preserve"> utworzonych na podstawie danych zaimportowanych z systemów zintegrowanych z ZPRO.</w:t>
            </w:r>
          </w:p>
        </w:tc>
      </w:tr>
    </w:tbl>
    <w:p w14:paraId="334EC8B1" w14:textId="77777777" w:rsidR="005737BF" w:rsidRPr="005737BF" w:rsidRDefault="005737BF" w:rsidP="005737BF">
      <w:pPr>
        <w:pStyle w:val="Tekstpodstawowy2"/>
        <w:rPr>
          <w:lang w:eastAsia="pl-PL"/>
        </w:rPr>
      </w:pPr>
    </w:p>
    <w:p w14:paraId="4FF7A750" w14:textId="77777777" w:rsidR="00A4492D" w:rsidRPr="00FF679D" w:rsidRDefault="0056584B" w:rsidP="00CA69FB">
      <w:pPr>
        <w:pStyle w:val="Nagwek2"/>
        <w:rPr>
          <w:b w:val="0"/>
          <w:color w:val="7F7F7F" w:themeColor="text1" w:themeTint="80"/>
          <w:sz w:val="22"/>
          <w:szCs w:val="22"/>
          <w:lang w:val="pl-PL" w:eastAsia="pl-PL"/>
        </w:rPr>
      </w:pPr>
      <w:bookmarkStart w:id="4" w:name="_Toc462924057"/>
      <w:bookmarkEnd w:id="1"/>
      <w:r w:rsidRPr="00FF679D">
        <w:rPr>
          <w:sz w:val="22"/>
          <w:szCs w:val="22"/>
          <w:lang w:val="pl-PL" w:eastAsia="pl-PL"/>
        </w:rPr>
        <w:t>Udostępnione e-usługi</w:t>
      </w:r>
      <w:bookmarkEnd w:id="4"/>
      <w:r w:rsidR="009C7AD9" w:rsidRPr="00FF679D">
        <w:rPr>
          <w:sz w:val="22"/>
          <w:szCs w:val="22"/>
          <w:lang w:val="pl-PL" w:eastAsia="pl-PL"/>
        </w:rPr>
        <w:t xml:space="preserve"> </w:t>
      </w:r>
    </w:p>
    <w:p w14:paraId="6ADA851F" w14:textId="25A172A7" w:rsidR="0056584B" w:rsidRPr="00FF679D" w:rsidRDefault="00A4492D" w:rsidP="00CA69FB">
      <w:pPr>
        <w:rPr>
          <w:sz w:val="22"/>
          <w:szCs w:val="22"/>
          <w:lang w:eastAsia="pl-PL"/>
        </w:rPr>
      </w:pPr>
      <w:r w:rsidRPr="00FF679D">
        <w:rPr>
          <w:sz w:val="22"/>
          <w:szCs w:val="22"/>
        </w:rPr>
        <w:t>N</w:t>
      </w:r>
      <w:r w:rsidR="008E5252" w:rsidRPr="00FF679D">
        <w:rPr>
          <w:sz w:val="22"/>
          <w:szCs w:val="22"/>
        </w:rPr>
        <w:t>ie dotyczy</w:t>
      </w:r>
      <w:r w:rsidRPr="00FF679D">
        <w:rPr>
          <w:b/>
          <w:sz w:val="22"/>
          <w:szCs w:val="22"/>
          <w:lang w:eastAsia="pl-PL"/>
        </w:rPr>
        <w:t xml:space="preserve"> - </w:t>
      </w:r>
      <w:r w:rsidRPr="00FF679D">
        <w:rPr>
          <w:sz w:val="22"/>
          <w:szCs w:val="22"/>
          <w:lang w:eastAsia="pl-PL"/>
        </w:rPr>
        <w:t>projekt ma charakter back-office</w:t>
      </w:r>
      <w:r w:rsidR="00B07C73" w:rsidRPr="00FF679D">
        <w:rPr>
          <w:b/>
          <w:sz w:val="22"/>
          <w:szCs w:val="22"/>
          <w:lang w:eastAsia="pl-PL"/>
        </w:rPr>
        <w:t>-</w:t>
      </w:r>
      <w:r w:rsidR="003C794A" w:rsidRPr="00FF679D">
        <w:rPr>
          <w:sz w:val="22"/>
          <w:szCs w:val="22"/>
          <w:lang w:eastAsia="pl-PL"/>
        </w:rPr>
        <w:t>owy.</w:t>
      </w:r>
    </w:p>
    <w:p w14:paraId="1D374AE2" w14:textId="77777777" w:rsidR="00CA69FB" w:rsidRPr="00900A10" w:rsidRDefault="00CA69FB" w:rsidP="00CA69FB">
      <w:pPr>
        <w:rPr>
          <w:rFonts w:eastAsiaTheme="minorHAnsi"/>
          <w:color w:val="808080" w:themeColor="background1" w:themeShade="80"/>
        </w:rPr>
      </w:pPr>
    </w:p>
    <w:p w14:paraId="5FACEC0F" w14:textId="74E20DC7" w:rsidR="00E11921" w:rsidRPr="00FF679D" w:rsidRDefault="0056584B" w:rsidP="00CA69FB">
      <w:pPr>
        <w:pStyle w:val="Nagwek2"/>
        <w:rPr>
          <w:rStyle w:val="Nagwek3Znak"/>
          <w:rFonts w:eastAsiaTheme="minorHAnsi"/>
          <w:b w:val="0"/>
          <w:iCs/>
          <w:sz w:val="22"/>
          <w:szCs w:val="22"/>
        </w:rPr>
      </w:pPr>
      <w:r w:rsidRPr="00FF679D">
        <w:rPr>
          <w:rStyle w:val="Nagwek3Znak"/>
          <w:rFonts w:eastAsiaTheme="minorHAnsi"/>
          <w:iCs/>
          <w:sz w:val="22"/>
          <w:szCs w:val="22"/>
          <w:lang w:eastAsia="en-US"/>
        </w:rPr>
        <w:t>Udostępnione</w:t>
      </w:r>
      <w:r w:rsidRPr="00FF679D">
        <w:rPr>
          <w:rStyle w:val="Nagwek3Znak"/>
          <w:rFonts w:eastAsiaTheme="minorHAnsi"/>
          <w:sz w:val="22"/>
          <w:szCs w:val="22"/>
        </w:rPr>
        <w:t xml:space="preserve"> informacje sektora </w:t>
      </w:r>
      <w:r w:rsidRPr="00FF679D">
        <w:rPr>
          <w:sz w:val="22"/>
          <w:szCs w:val="22"/>
          <w:lang w:val="pl-PL"/>
        </w:rPr>
        <w:t>publicznego</w:t>
      </w:r>
      <w:r w:rsidRPr="00FF679D">
        <w:rPr>
          <w:rStyle w:val="Nagwek3Znak"/>
          <w:rFonts w:eastAsiaTheme="minorHAnsi"/>
          <w:sz w:val="22"/>
          <w:szCs w:val="22"/>
        </w:rPr>
        <w:t xml:space="preserve"> i zdigitalizowane zasoby</w:t>
      </w:r>
      <w:r w:rsidR="009C7AD9" w:rsidRPr="00FF679D">
        <w:rPr>
          <w:rStyle w:val="Nagwek3Znak"/>
          <w:rFonts w:eastAsiaTheme="minorHAnsi"/>
          <w:sz w:val="22"/>
          <w:szCs w:val="22"/>
        </w:rPr>
        <w:t xml:space="preserve"> </w:t>
      </w:r>
      <w:r w:rsidR="00B2175A" w:rsidRPr="00FF679D">
        <w:rPr>
          <w:rStyle w:val="Nagwek3Znak"/>
          <w:rFonts w:eastAsiaTheme="minorHAnsi"/>
          <w:b w:val="0"/>
          <w:sz w:val="22"/>
          <w:szCs w:val="22"/>
        </w:rPr>
        <w:t xml:space="preserve">– </w:t>
      </w:r>
      <w:r w:rsidR="00B2175A" w:rsidRPr="00900A10">
        <w:rPr>
          <w:rStyle w:val="Nagwek3Znak"/>
          <w:rFonts w:eastAsiaTheme="minorHAnsi"/>
          <w:b w:val="0"/>
          <w:sz w:val="22"/>
          <w:szCs w:val="22"/>
          <w:u w:val="single"/>
        </w:rPr>
        <w:t>nie dotyczy</w:t>
      </w:r>
      <w:r w:rsidR="00B2175A" w:rsidRPr="00FF679D">
        <w:rPr>
          <w:rStyle w:val="Nagwek3Znak"/>
          <w:rFonts w:eastAsiaTheme="minorHAnsi"/>
          <w:b w:val="0"/>
          <w:sz w:val="22"/>
          <w:szCs w:val="22"/>
        </w:rPr>
        <w:t xml:space="preserve"> </w:t>
      </w:r>
    </w:p>
    <w:p w14:paraId="07E8F6EF" w14:textId="1676239A" w:rsidR="00E11921" w:rsidRPr="00FF679D" w:rsidRDefault="00E11921" w:rsidP="00E11921">
      <w:pPr>
        <w:pStyle w:val="Tekstpodstawowy2"/>
        <w:rPr>
          <w:rFonts w:eastAsiaTheme="minorHAnsi"/>
          <w:sz w:val="22"/>
          <w:szCs w:val="22"/>
          <w:lang w:eastAsia="pl-PL"/>
        </w:rPr>
      </w:pPr>
      <w:r w:rsidRPr="00FF679D">
        <w:rPr>
          <w:rFonts w:eastAsiaTheme="minorHAnsi"/>
          <w:sz w:val="22"/>
          <w:szCs w:val="22"/>
          <w:lang w:eastAsia="pl-PL"/>
        </w:rPr>
        <w:t xml:space="preserve">Czy wszystkie zdigitalizowane zasoby objęte projektem będą udostępniane bezpłatnie? </w:t>
      </w:r>
      <w:r w:rsidRPr="00FF679D">
        <w:rPr>
          <w:rFonts w:eastAsiaTheme="minorHAnsi"/>
          <w:strike/>
          <w:sz w:val="22"/>
          <w:szCs w:val="22"/>
          <w:lang w:eastAsia="pl-PL"/>
        </w:rPr>
        <w:t>TAK</w:t>
      </w:r>
      <w:r w:rsidRPr="00FF679D">
        <w:rPr>
          <w:rFonts w:eastAsiaTheme="minorHAnsi"/>
          <w:sz w:val="22"/>
          <w:szCs w:val="22"/>
          <w:lang w:eastAsia="pl-PL"/>
        </w:rPr>
        <w:t>/</w:t>
      </w:r>
      <w:r w:rsidRPr="00FF679D">
        <w:rPr>
          <w:rFonts w:eastAsiaTheme="minorHAnsi"/>
          <w:strike/>
          <w:sz w:val="22"/>
          <w:szCs w:val="22"/>
          <w:lang w:eastAsia="pl-PL"/>
        </w:rPr>
        <w:t>NIE</w:t>
      </w:r>
      <w:r w:rsidRPr="00FF679D">
        <w:rPr>
          <w:rFonts w:eastAsiaTheme="minorHAnsi"/>
          <w:sz w:val="22"/>
          <w:szCs w:val="22"/>
          <w:lang w:eastAsia="pl-PL"/>
        </w:rPr>
        <w:t xml:space="preserve"> </w:t>
      </w:r>
      <w:r w:rsidRPr="00FF679D">
        <w:rPr>
          <w:rStyle w:val="Odwoanieprzypisudolnego"/>
          <w:rFonts w:eastAsiaTheme="minorHAnsi"/>
          <w:sz w:val="22"/>
          <w:szCs w:val="22"/>
          <w:lang w:eastAsia="pl-PL"/>
        </w:rPr>
        <w:footnoteReference w:id="2"/>
      </w:r>
      <w:r w:rsidR="00900A10">
        <w:rPr>
          <w:rFonts w:eastAsiaTheme="minorHAnsi"/>
          <w:sz w:val="22"/>
          <w:szCs w:val="22"/>
          <w:lang w:eastAsia="pl-PL"/>
        </w:rPr>
        <w:t xml:space="preserve"> - </w:t>
      </w:r>
      <w:r w:rsidR="00867782" w:rsidRPr="00900A10">
        <w:rPr>
          <w:rFonts w:eastAsiaTheme="minorHAnsi"/>
          <w:b/>
          <w:sz w:val="22"/>
          <w:szCs w:val="22"/>
          <w:lang w:eastAsia="pl-PL"/>
        </w:rPr>
        <w:t>nie dotyczy</w:t>
      </w:r>
    </w:p>
    <w:p w14:paraId="7750A47A" w14:textId="77777777" w:rsidR="00D22CD7" w:rsidRPr="00FF679D" w:rsidRDefault="00D22CD7" w:rsidP="00E11921">
      <w:pPr>
        <w:pStyle w:val="Tekstpodstawowy2"/>
        <w:rPr>
          <w:rFonts w:eastAsiaTheme="minorHAnsi"/>
          <w:sz w:val="22"/>
          <w:szCs w:val="22"/>
          <w:lang w:eastAsia="pl-PL"/>
        </w:rPr>
      </w:pPr>
    </w:p>
    <w:p w14:paraId="4D432ACC" w14:textId="49E30A9E" w:rsidR="00440618" w:rsidRPr="00FF679D" w:rsidRDefault="00B73C22" w:rsidP="0086459D">
      <w:pPr>
        <w:pStyle w:val="Nagwek2"/>
        <w:keepLines/>
        <w:spacing w:before="40" w:line="256" w:lineRule="auto"/>
        <w:rPr>
          <w:sz w:val="22"/>
          <w:szCs w:val="22"/>
          <w:lang w:val="pl-PL"/>
        </w:rPr>
      </w:pPr>
      <w:r w:rsidRPr="00FF679D">
        <w:rPr>
          <w:sz w:val="22"/>
          <w:szCs w:val="22"/>
          <w:lang w:val="pl-PL"/>
        </w:rPr>
        <w:t>P</w:t>
      </w:r>
      <w:r w:rsidR="007063B2" w:rsidRPr="00FF679D">
        <w:rPr>
          <w:sz w:val="22"/>
          <w:szCs w:val="22"/>
          <w:lang w:val="pl-PL"/>
        </w:rPr>
        <w:t xml:space="preserve">rodukty </w:t>
      </w:r>
      <w:r w:rsidR="005349BA" w:rsidRPr="00FF679D">
        <w:rPr>
          <w:sz w:val="22"/>
          <w:szCs w:val="22"/>
          <w:lang w:val="pl-PL"/>
        </w:rPr>
        <w:t xml:space="preserve">końcowe </w:t>
      </w:r>
      <w:r w:rsidR="007063B2" w:rsidRPr="00FF679D">
        <w:rPr>
          <w:sz w:val="22"/>
          <w:szCs w:val="22"/>
          <w:lang w:val="pl-PL"/>
        </w:rPr>
        <w:t>projektu</w:t>
      </w:r>
      <w:r w:rsidR="009C7AD9" w:rsidRPr="00FF679D">
        <w:rPr>
          <w:sz w:val="22"/>
          <w:szCs w:val="22"/>
          <w:lang w:val="pl-PL"/>
        </w:rPr>
        <w:t xml:space="preserve"> </w:t>
      </w:r>
    </w:p>
    <w:p w14:paraId="24CDACAD" w14:textId="6D74F7FC" w:rsidR="00B73C22" w:rsidRPr="00FF679D" w:rsidRDefault="00B73C22" w:rsidP="008149AF">
      <w:pPr>
        <w:pStyle w:val="Tekstpodstawowy2"/>
        <w:spacing w:after="0"/>
        <w:rPr>
          <w:rFonts w:cs="Arial"/>
          <w:sz w:val="22"/>
          <w:szCs w:val="22"/>
        </w:rPr>
      </w:pPr>
    </w:p>
    <w:tbl>
      <w:tblPr>
        <w:tblStyle w:val="Tabela-Siatka"/>
        <w:tblW w:w="9632" w:type="dxa"/>
        <w:tblInd w:w="421" w:type="dxa"/>
        <w:tblLook w:val="04A0" w:firstRow="1" w:lastRow="0" w:firstColumn="1" w:lastColumn="0" w:noHBand="0" w:noVBand="1"/>
      </w:tblPr>
      <w:tblGrid>
        <w:gridCol w:w="8221"/>
        <w:gridCol w:w="1411"/>
      </w:tblGrid>
      <w:tr w:rsidR="007609C7" w:rsidRPr="00FF679D" w14:paraId="494F25E6" w14:textId="77777777" w:rsidTr="007609C7">
        <w:tc>
          <w:tcPr>
            <w:tcW w:w="8221" w:type="dxa"/>
            <w:tcBorders>
              <w:top w:val="single" w:sz="4" w:space="0" w:color="auto"/>
              <w:left w:val="single" w:sz="4" w:space="0" w:color="auto"/>
              <w:bottom w:val="single" w:sz="4" w:space="0" w:color="auto"/>
              <w:right w:val="single" w:sz="4" w:space="0" w:color="auto"/>
            </w:tcBorders>
            <w:shd w:val="clear" w:color="auto" w:fill="E7E6E6"/>
            <w:hideMark/>
          </w:tcPr>
          <w:p w14:paraId="01663727" w14:textId="77777777" w:rsidR="007609C7" w:rsidRPr="00FF679D" w:rsidRDefault="007609C7" w:rsidP="00B73C22">
            <w:pPr>
              <w:spacing w:before="120" w:after="120"/>
              <w:jc w:val="center"/>
              <w:rPr>
                <w:rFonts w:cs="Arial"/>
                <w:b/>
                <w:sz w:val="22"/>
                <w:szCs w:val="22"/>
              </w:rPr>
            </w:pPr>
            <w:r w:rsidRPr="00FF679D">
              <w:rPr>
                <w:rFonts w:cs="Arial"/>
                <w:b/>
                <w:sz w:val="22"/>
                <w:szCs w:val="22"/>
              </w:rPr>
              <w:t>Nazwa produktu</w:t>
            </w:r>
          </w:p>
        </w:tc>
        <w:tc>
          <w:tcPr>
            <w:tcW w:w="1411" w:type="dxa"/>
            <w:tcBorders>
              <w:top w:val="single" w:sz="4" w:space="0" w:color="auto"/>
              <w:left w:val="single" w:sz="4" w:space="0" w:color="auto"/>
              <w:bottom w:val="single" w:sz="4" w:space="0" w:color="auto"/>
              <w:right w:val="single" w:sz="4" w:space="0" w:color="auto"/>
            </w:tcBorders>
            <w:shd w:val="clear" w:color="auto" w:fill="E7E6E6"/>
            <w:hideMark/>
          </w:tcPr>
          <w:p w14:paraId="495E7F86" w14:textId="77777777" w:rsidR="007609C7" w:rsidRPr="00FF679D" w:rsidRDefault="007609C7" w:rsidP="00B73C22">
            <w:pPr>
              <w:spacing w:before="120" w:after="120"/>
              <w:jc w:val="center"/>
              <w:rPr>
                <w:rFonts w:cs="Arial"/>
                <w:b/>
                <w:sz w:val="22"/>
                <w:szCs w:val="22"/>
              </w:rPr>
            </w:pPr>
            <w:r w:rsidRPr="00FF679D">
              <w:rPr>
                <w:rFonts w:cs="Arial"/>
                <w:b/>
                <w:sz w:val="22"/>
                <w:szCs w:val="22"/>
              </w:rPr>
              <w:t>Planowana data wdrożenia</w:t>
            </w:r>
          </w:p>
        </w:tc>
      </w:tr>
      <w:tr w:rsidR="007609C7" w:rsidRPr="00FF679D" w14:paraId="2031FBC6" w14:textId="77777777" w:rsidTr="007609C7">
        <w:tc>
          <w:tcPr>
            <w:tcW w:w="8221" w:type="dxa"/>
            <w:tcBorders>
              <w:top w:val="single" w:sz="4" w:space="0" w:color="auto"/>
              <w:left w:val="single" w:sz="4" w:space="0" w:color="auto"/>
              <w:bottom w:val="single" w:sz="4" w:space="0" w:color="auto"/>
              <w:right w:val="single" w:sz="4" w:space="0" w:color="auto"/>
            </w:tcBorders>
            <w:hideMark/>
          </w:tcPr>
          <w:p w14:paraId="7C6DD546" w14:textId="77777777" w:rsidR="00B77CC8" w:rsidRPr="00FF679D" w:rsidRDefault="00B77CC8">
            <w:pPr>
              <w:rPr>
                <w:rFonts w:cs="Arial"/>
                <w:sz w:val="22"/>
                <w:szCs w:val="22"/>
              </w:rPr>
            </w:pPr>
            <w:r w:rsidRPr="00FF679D">
              <w:rPr>
                <w:sz w:val="22"/>
                <w:szCs w:val="22"/>
              </w:rPr>
              <w:t>ZPRO</w:t>
            </w:r>
            <w:r w:rsidR="007546EB" w:rsidRPr="00FF679D">
              <w:rPr>
                <w:sz w:val="22"/>
                <w:szCs w:val="22"/>
              </w:rPr>
              <w:t xml:space="preserve"> Zin</w:t>
            </w:r>
            <w:r w:rsidR="00AA0C8C" w:rsidRPr="00FF679D">
              <w:rPr>
                <w:sz w:val="22"/>
                <w:szCs w:val="22"/>
              </w:rPr>
              <w:t>tegrowana Platforma Rejestrów Onkologicznych</w:t>
            </w:r>
          </w:p>
        </w:tc>
        <w:tc>
          <w:tcPr>
            <w:tcW w:w="1411" w:type="dxa"/>
            <w:tcBorders>
              <w:top w:val="single" w:sz="4" w:space="0" w:color="auto"/>
              <w:left w:val="single" w:sz="4" w:space="0" w:color="auto"/>
              <w:bottom w:val="single" w:sz="4" w:space="0" w:color="auto"/>
              <w:right w:val="single" w:sz="4" w:space="0" w:color="auto"/>
            </w:tcBorders>
            <w:hideMark/>
          </w:tcPr>
          <w:p w14:paraId="1C9BCDC7" w14:textId="236ACBFB" w:rsidR="007609C7" w:rsidRPr="00FF679D" w:rsidRDefault="007B1AA7" w:rsidP="007B1AA7">
            <w:pPr>
              <w:rPr>
                <w:rFonts w:cs="Arial"/>
                <w:sz w:val="22"/>
                <w:szCs w:val="22"/>
              </w:rPr>
            </w:pPr>
            <w:r>
              <w:rPr>
                <w:sz w:val="22"/>
                <w:szCs w:val="22"/>
              </w:rPr>
              <w:t>31-03-</w:t>
            </w:r>
            <w:r w:rsidR="00B77CC8" w:rsidRPr="00FF679D">
              <w:rPr>
                <w:sz w:val="22"/>
                <w:szCs w:val="22"/>
              </w:rPr>
              <w:t>2022</w:t>
            </w:r>
          </w:p>
        </w:tc>
      </w:tr>
    </w:tbl>
    <w:p w14:paraId="0D37AA52" w14:textId="4E0E724B" w:rsidR="002C14AA" w:rsidRDefault="002C14AA">
      <w:pPr>
        <w:spacing w:after="200" w:line="276" w:lineRule="auto"/>
        <w:rPr>
          <w:sz w:val="22"/>
          <w:szCs w:val="22"/>
          <w:lang w:eastAsia="pl-PL"/>
        </w:rPr>
      </w:pPr>
    </w:p>
    <w:p w14:paraId="1B4396F7" w14:textId="77777777" w:rsidR="002C14AA" w:rsidRDefault="002C14AA">
      <w:pPr>
        <w:spacing w:after="200" w:line="276" w:lineRule="auto"/>
        <w:rPr>
          <w:sz w:val="22"/>
          <w:szCs w:val="22"/>
          <w:lang w:eastAsia="pl-PL"/>
        </w:rPr>
      </w:pPr>
      <w:r>
        <w:rPr>
          <w:sz w:val="22"/>
          <w:szCs w:val="22"/>
          <w:lang w:eastAsia="pl-PL"/>
        </w:rPr>
        <w:br w:type="page"/>
      </w:r>
    </w:p>
    <w:p w14:paraId="3894A269" w14:textId="62FF0C06" w:rsidR="00F710D4" w:rsidRPr="00FF679D" w:rsidRDefault="002F7D84" w:rsidP="00CA69FB">
      <w:pPr>
        <w:pStyle w:val="Nagwek1"/>
        <w:rPr>
          <w:b w:val="0"/>
          <w:caps w:val="0"/>
          <w:color w:val="7F7F7F" w:themeColor="text1" w:themeTint="80"/>
          <w:sz w:val="22"/>
          <w:szCs w:val="22"/>
          <w:lang w:val="pl-PL" w:eastAsia="pl-PL"/>
        </w:rPr>
      </w:pPr>
      <w:r w:rsidRPr="00FF679D">
        <w:rPr>
          <w:sz w:val="22"/>
          <w:szCs w:val="22"/>
          <w:lang w:val="pl-PL" w:eastAsia="pl-PL"/>
        </w:rPr>
        <w:t>KAMIENIE MILOWE</w:t>
      </w:r>
      <w:r w:rsidR="009C7AD9" w:rsidRPr="00FF679D">
        <w:rPr>
          <w:sz w:val="22"/>
          <w:szCs w:val="22"/>
          <w:lang w:val="pl-PL" w:eastAsia="pl-PL"/>
        </w:rPr>
        <w:t xml:space="preserve"> </w:t>
      </w:r>
    </w:p>
    <w:tbl>
      <w:tblPr>
        <w:tblStyle w:val="Tabela-Siatka1"/>
        <w:tblW w:w="9733" w:type="dxa"/>
        <w:jc w:val="right"/>
        <w:tblLook w:val="04A0" w:firstRow="1" w:lastRow="0" w:firstColumn="1" w:lastColumn="0" w:noHBand="0" w:noVBand="1"/>
      </w:tblPr>
      <w:tblGrid>
        <w:gridCol w:w="7938"/>
        <w:gridCol w:w="1795"/>
      </w:tblGrid>
      <w:tr w:rsidR="00FE501C" w:rsidRPr="00FF679D" w14:paraId="11508D5B" w14:textId="77777777" w:rsidTr="007B1AA7">
        <w:trPr>
          <w:jc w:val="right"/>
        </w:trPr>
        <w:tc>
          <w:tcPr>
            <w:tcW w:w="7938" w:type="dxa"/>
            <w:tcBorders>
              <w:top w:val="single" w:sz="4" w:space="0" w:color="auto"/>
              <w:left w:val="single" w:sz="4" w:space="0" w:color="auto"/>
              <w:bottom w:val="single" w:sz="4" w:space="0" w:color="auto"/>
              <w:right w:val="single" w:sz="4" w:space="0" w:color="auto"/>
            </w:tcBorders>
            <w:shd w:val="clear" w:color="auto" w:fill="E7E6E6"/>
            <w:vAlign w:val="center"/>
            <w:hideMark/>
          </w:tcPr>
          <w:p w14:paraId="4BE1E544" w14:textId="77777777" w:rsidR="00FE501C" w:rsidRPr="00FF679D" w:rsidRDefault="00FE501C" w:rsidP="00A4393B">
            <w:pPr>
              <w:spacing w:before="120"/>
              <w:jc w:val="center"/>
              <w:rPr>
                <w:rFonts w:eastAsia="Arial" w:cs="Arial"/>
                <w:b/>
                <w:bCs/>
                <w:sz w:val="22"/>
                <w:szCs w:val="22"/>
              </w:rPr>
            </w:pPr>
            <w:r w:rsidRPr="00FF679D">
              <w:rPr>
                <w:b/>
                <w:bCs/>
                <w:sz w:val="22"/>
                <w:szCs w:val="22"/>
              </w:rPr>
              <w:t>Kamienie milowe</w:t>
            </w:r>
          </w:p>
        </w:tc>
        <w:tc>
          <w:tcPr>
            <w:tcW w:w="1795" w:type="dxa"/>
            <w:tcBorders>
              <w:top w:val="single" w:sz="4" w:space="0" w:color="auto"/>
              <w:left w:val="single" w:sz="4" w:space="0" w:color="auto"/>
              <w:bottom w:val="single" w:sz="4" w:space="0" w:color="auto"/>
              <w:right w:val="single" w:sz="4" w:space="0" w:color="auto"/>
            </w:tcBorders>
            <w:shd w:val="clear" w:color="auto" w:fill="E7E6E6"/>
          </w:tcPr>
          <w:p w14:paraId="34252D88" w14:textId="77777777" w:rsidR="00FE501C" w:rsidRPr="00FF679D" w:rsidRDefault="00FE501C" w:rsidP="00A4393B">
            <w:pPr>
              <w:spacing w:before="120" w:after="120"/>
              <w:jc w:val="center"/>
              <w:rPr>
                <w:b/>
                <w:bCs/>
                <w:sz w:val="22"/>
                <w:szCs w:val="22"/>
              </w:rPr>
            </w:pPr>
            <w:r w:rsidRPr="00FF679D">
              <w:rPr>
                <w:b/>
                <w:bCs/>
                <w:sz w:val="22"/>
                <w:szCs w:val="22"/>
              </w:rPr>
              <w:t>Planowany termin osiągnięcia</w:t>
            </w:r>
          </w:p>
        </w:tc>
      </w:tr>
      <w:tr w:rsidR="007B1AA7" w:rsidRPr="00FF679D" w14:paraId="1511862E"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5A4B9275" w14:textId="39E18C03" w:rsidR="007B1AA7" w:rsidRPr="00FF679D" w:rsidRDefault="007B1AA7" w:rsidP="007B1AA7">
            <w:pPr>
              <w:rPr>
                <w:sz w:val="22"/>
                <w:szCs w:val="22"/>
              </w:rPr>
            </w:pPr>
            <w:r w:rsidRPr="00FF679D">
              <w:rPr>
                <w:sz w:val="22"/>
                <w:szCs w:val="22"/>
              </w:rPr>
              <w:t>Opracowanie dokumentacji SIWZ i koncepcji systemu</w:t>
            </w:r>
            <w:r w:rsidR="003800E7">
              <w:rPr>
                <w:sz w:val="22"/>
                <w:szCs w:val="22"/>
              </w:rPr>
              <w:t xml:space="preserve"> ZPRO</w:t>
            </w:r>
          </w:p>
        </w:tc>
        <w:tc>
          <w:tcPr>
            <w:tcW w:w="1795" w:type="dxa"/>
            <w:tcBorders>
              <w:top w:val="single" w:sz="4" w:space="0" w:color="auto"/>
              <w:left w:val="nil"/>
              <w:bottom w:val="single" w:sz="4" w:space="0" w:color="auto"/>
              <w:right w:val="single" w:sz="4" w:space="0" w:color="auto"/>
            </w:tcBorders>
            <w:shd w:val="clear" w:color="auto" w:fill="auto"/>
            <w:vAlign w:val="bottom"/>
          </w:tcPr>
          <w:p w14:paraId="203E6766" w14:textId="1994D9E2" w:rsidR="007B1AA7" w:rsidRPr="007B1AA7" w:rsidRDefault="007B1AA7" w:rsidP="007B1AA7">
            <w:pPr>
              <w:rPr>
                <w:rFonts w:cs="Arial"/>
                <w:sz w:val="22"/>
                <w:szCs w:val="22"/>
                <w:lang w:eastAsia="pl-PL"/>
              </w:rPr>
            </w:pPr>
            <w:r w:rsidRPr="007B1AA7">
              <w:rPr>
                <w:rFonts w:cs="Arial"/>
                <w:color w:val="000000"/>
                <w:sz w:val="22"/>
                <w:szCs w:val="22"/>
              </w:rPr>
              <w:t>31-12-2019</w:t>
            </w:r>
          </w:p>
        </w:tc>
      </w:tr>
      <w:tr w:rsidR="007B1AA7" w:rsidRPr="00FF679D" w14:paraId="2C73A3B4"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6029A2A6" w14:textId="1BB7D0CE" w:rsidR="007B1AA7" w:rsidRPr="00FF679D" w:rsidRDefault="007B1AA7" w:rsidP="003800E7">
            <w:pPr>
              <w:rPr>
                <w:sz w:val="22"/>
                <w:szCs w:val="22"/>
              </w:rPr>
            </w:pPr>
            <w:r w:rsidRPr="00FF679D">
              <w:rPr>
                <w:sz w:val="22"/>
                <w:szCs w:val="22"/>
              </w:rPr>
              <w:t xml:space="preserve">Wybór wykonawcy systemu </w:t>
            </w:r>
            <w:r w:rsidR="003800E7">
              <w:rPr>
                <w:sz w:val="22"/>
                <w:szCs w:val="22"/>
              </w:rPr>
              <w:t>ZPRO</w:t>
            </w:r>
            <w:r w:rsidRPr="00FF679D">
              <w:rPr>
                <w:sz w:val="22"/>
                <w:szCs w:val="22"/>
              </w:rPr>
              <w:t xml:space="preserve"> i podpisanie umowy.</w:t>
            </w:r>
          </w:p>
        </w:tc>
        <w:tc>
          <w:tcPr>
            <w:tcW w:w="1795" w:type="dxa"/>
            <w:tcBorders>
              <w:top w:val="single" w:sz="4" w:space="0" w:color="auto"/>
              <w:left w:val="nil"/>
              <w:bottom w:val="single" w:sz="4" w:space="0" w:color="auto"/>
              <w:right w:val="single" w:sz="4" w:space="0" w:color="auto"/>
            </w:tcBorders>
            <w:shd w:val="clear" w:color="auto" w:fill="auto"/>
            <w:vAlign w:val="bottom"/>
          </w:tcPr>
          <w:p w14:paraId="385192A5" w14:textId="45D50B5E" w:rsidR="007B1AA7" w:rsidRPr="007B1AA7" w:rsidRDefault="007B1AA7" w:rsidP="007B1AA7">
            <w:pPr>
              <w:rPr>
                <w:rFonts w:cs="Arial"/>
                <w:sz w:val="22"/>
                <w:szCs w:val="22"/>
                <w:lang w:eastAsia="pl-PL"/>
              </w:rPr>
            </w:pPr>
            <w:r w:rsidRPr="007B1AA7">
              <w:rPr>
                <w:rFonts w:cs="Arial"/>
                <w:color w:val="000000"/>
                <w:sz w:val="22"/>
                <w:szCs w:val="22"/>
              </w:rPr>
              <w:t>31-03-2020</w:t>
            </w:r>
          </w:p>
        </w:tc>
      </w:tr>
      <w:tr w:rsidR="007B1AA7" w:rsidRPr="00FF679D" w14:paraId="47A4FCB8"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57D60D21" w14:textId="77777777" w:rsidR="007B1AA7" w:rsidRPr="00FF679D" w:rsidRDefault="007B1AA7" w:rsidP="007B1AA7">
            <w:pPr>
              <w:rPr>
                <w:sz w:val="22"/>
                <w:szCs w:val="22"/>
              </w:rPr>
            </w:pPr>
            <w:r w:rsidRPr="00FF679D">
              <w:rPr>
                <w:sz w:val="22"/>
                <w:szCs w:val="22"/>
              </w:rPr>
              <w:t>Zakończenie badań z prototypem ZPRO</w:t>
            </w:r>
          </w:p>
        </w:tc>
        <w:tc>
          <w:tcPr>
            <w:tcW w:w="1795" w:type="dxa"/>
            <w:tcBorders>
              <w:top w:val="single" w:sz="4" w:space="0" w:color="auto"/>
              <w:left w:val="nil"/>
              <w:bottom w:val="single" w:sz="4" w:space="0" w:color="auto"/>
              <w:right w:val="single" w:sz="4" w:space="0" w:color="auto"/>
            </w:tcBorders>
            <w:shd w:val="clear" w:color="auto" w:fill="auto"/>
            <w:vAlign w:val="bottom"/>
          </w:tcPr>
          <w:p w14:paraId="49C28CEB" w14:textId="476C9F7A" w:rsidR="007B1AA7" w:rsidRPr="007B1AA7" w:rsidRDefault="007B1AA7" w:rsidP="007B1AA7">
            <w:pPr>
              <w:rPr>
                <w:rFonts w:cs="Arial"/>
                <w:sz w:val="22"/>
                <w:szCs w:val="22"/>
                <w:lang w:eastAsia="pl-PL"/>
              </w:rPr>
            </w:pPr>
            <w:r w:rsidRPr="007B1AA7">
              <w:rPr>
                <w:rFonts w:cs="Arial"/>
                <w:color w:val="000000"/>
                <w:sz w:val="22"/>
                <w:szCs w:val="22"/>
              </w:rPr>
              <w:t>31-12-2020</w:t>
            </w:r>
          </w:p>
        </w:tc>
      </w:tr>
      <w:tr w:rsidR="007B1AA7" w:rsidRPr="00FF679D" w14:paraId="7C043488"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13869619" w14:textId="06E9B8D7" w:rsidR="007B1AA7" w:rsidRPr="00FF679D" w:rsidRDefault="007B1AA7" w:rsidP="007B1AA7">
            <w:pPr>
              <w:rPr>
                <w:sz w:val="22"/>
                <w:szCs w:val="22"/>
              </w:rPr>
            </w:pPr>
            <w:r w:rsidRPr="00FF679D">
              <w:rPr>
                <w:sz w:val="22"/>
                <w:szCs w:val="22"/>
              </w:rPr>
              <w:t>Dostawa sprzętu I oprogramowania COST</w:t>
            </w:r>
          </w:p>
        </w:tc>
        <w:tc>
          <w:tcPr>
            <w:tcW w:w="1795" w:type="dxa"/>
            <w:tcBorders>
              <w:top w:val="single" w:sz="4" w:space="0" w:color="auto"/>
              <w:left w:val="nil"/>
              <w:bottom w:val="single" w:sz="4" w:space="0" w:color="auto"/>
              <w:right w:val="single" w:sz="4" w:space="0" w:color="auto"/>
            </w:tcBorders>
            <w:shd w:val="clear" w:color="auto" w:fill="auto"/>
            <w:vAlign w:val="bottom"/>
          </w:tcPr>
          <w:p w14:paraId="2D38EDB6" w14:textId="7ACF6AED" w:rsidR="007B1AA7" w:rsidRPr="007B1AA7" w:rsidRDefault="007B1AA7" w:rsidP="007B1AA7">
            <w:pPr>
              <w:rPr>
                <w:rFonts w:cs="Arial"/>
                <w:sz w:val="22"/>
                <w:szCs w:val="22"/>
                <w:lang w:eastAsia="pl-PL"/>
              </w:rPr>
            </w:pPr>
            <w:r w:rsidRPr="007B1AA7">
              <w:rPr>
                <w:rFonts w:cs="Arial"/>
                <w:color w:val="000000"/>
                <w:sz w:val="22"/>
                <w:szCs w:val="22"/>
              </w:rPr>
              <w:t>31-03-2021</w:t>
            </w:r>
          </w:p>
        </w:tc>
      </w:tr>
      <w:tr w:rsidR="007B1AA7" w:rsidRPr="00FF679D" w14:paraId="4BEEE7A1"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1F800785" w14:textId="77777777" w:rsidR="007B1AA7" w:rsidRPr="00FF679D" w:rsidRDefault="007B1AA7" w:rsidP="007B1AA7">
            <w:pPr>
              <w:rPr>
                <w:sz w:val="22"/>
                <w:szCs w:val="22"/>
              </w:rPr>
            </w:pPr>
            <w:r w:rsidRPr="00FF679D">
              <w:rPr>
                <w:sz w:val="22"/>
                <w:szCs w:val="22"/>
              </w:rPr>
              <w:t>Udostępniony generator rejestrów</w:t>
            </w:r>
          </w:p>
        </w:tc>
        <w:tc>
          <w:tcPr>
            <w:tcW w:w="1795" w:type="dxa"/>
            <w:tcBorders>
              <w:top w:val="single" w:sz="4" w:space="0" w:color="auto"/>
              <w:left w:val="nil"/>
              <w:bottom w:val="single" w:sz="4" w:space="0" w:color="auto"/>
              <w:right w:val="single" w:sz="4" w:space="0" w:color="auto"/>
            </w:tcBorders>
            <w:shd w:val="clear" w:color="auto" w:fill="auto"/>
            <w:vAlign w:val="bottom"/>
          </w:tcPr>
          <w:p w14:paraId="0DAD49A5" w14:textId="522A9834" w:rsidR="007B1AA7" w:rsidRPr="007B1AA7" w:rsidRDefault="007B1AA7" w:rsidP="007B1AA7">
            <w:pPr>
              <w:rPr>
                <w:rFonts w:cs="Arial"/>
                <w:sz w:val="22"/>
                <w:szCs w:val="22"/>
                <w:lang w:eastAsia="pl-PL"/>
              </w:rPr>
            </w:pPr>
            <w:r w:rsidRPr="007B1AA7">
              <w:rPr>
                <w:rFonts w:cs="Arial"/>
                <w:color w:val="000000"/>
                <w:sz w:val="22"/>
                <w:szCs w:val="22"/>
              </w:rPr>
              <w:t>30-06-2021</w:t>
            </w:r>
          </w:p>
        </w:tc>
      </w:tr>
      <w:tr w:rsidR="007B1AA7" w:rsidRPr="00FF679D" w14:paraId="767F727D"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2738D72B" w14:textId="77777777" w:rsidR="007B1AA7" w:rsidRPr="00FF679D" w:rsidRDefault="007B1AA7" w:rsidP="007B1AA7">
            <w:pPr>
              <w:rPr>
                <w:sz w:val="22"/>
                <w:szCs w:val="22"/>
                <w:lang w:eastAsia="pl-PL"/>
              </w:rPr>
            </w:pPr>
            <w:r w:rsidRPr="00FF679D">
              <w:rPr>
                <w:sz w:val="22"/>
                <w:szCs w:val="22"/>
              </w:rPr>
              <w:t>Udostępniony rejestr KRN</w:t>
            </w:r>
          </w:p>
        </w:tc>
        <w:tc>
          <w:tcPr>
            <w:tcW w:w="1795" w:type="dxa"/>
            <w:tcBorders>
              <w:top w:val="single" w:sz="4" w:space="0" w:color="auto"/>
              <w:left w:val="nil"/>
              <w:bottom w:val="single" w:sz="4" w:space="0" w:color="auto"/>
              <w:right w:val="single" w:sz="4" w:space="0" w:color="auto"/>
            </w:tcBorders>
            <w:shd w:val="clear" w:color="auto" w:fill="auto"/>
            <w:vAlign w:val="bottom"/>
          </w:tcPr>
          <w:p w14:paraId="4AA351A1" w14:textId="60D1ED49" w:rsidR="007B1AA7" w:rsidRPr="007B1AA7" w:rsidRDefault="007B1AA7" w:rsidP="007B1AA7">
            <w:pPr>
              <w:rPr>
                <w:rFonts w:cs="Arial"/>
                <w:sz w:val="22"/>
                <w:szCs w:val="22"/>
                <w:lang w:eastAsia="pl-PL"/>
              </w:rPr>
            </w:pPr>
            <w:r w:rsidRPr="007B1AA7">
              <w:rPr>
                <w:rFonts w:cs="Arial"/>
                <w:color w:val="000000"/>
                <w:sz w:val="22"/>
                <w:szCs w:val="22"/>
              </w:rPr>
              <w:t>31-07-2021</w:t>
            </w:r>
          </w:p>
        </w:tc>
      </w:tr>
      <w:tr w:rsidR="007B1AA7" w:rsidRPr="00FF679D" w14:paraId="350D6E53"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12581FEC" w14:textId="77777777" w:rsidR="007B1AA7" w:rsidRPr="00FF679D" w:rsidRDefault="007B1AA7" w:rsidP="007B1AA7">
            <w:pPr>
              <w:rPr>
                <w:sz w:val="22"/>
                <w:szCs w:val="22"/>
              </w:rPr>
            </w:pPr>
            <w:r w:rsidRPr="00FF679D">
              <w:rPr>
                <w:sz w:val="22"/>
                <w:szCs w:val="22"/>
              </w:rPr>
              <w:t>Udostępniony rejestr PROH</w:t>
            </w:r>
          </w:p>
        </w:tc>
        <w:tc>
          <w:tcPr>
            <w:tcW w:w="1795" w:type="dxa"/>
            <w:tcBorders>
              <w:top w:val="single" w:sz="4" w:space="0" w:color="auto"/>
              <w:left w:val="nil"/>
              <w:bottom w:val="single" w:sz="4" w:space="0" w:color="auto"/>
              <w:right w:val="single" w:sz="4" w:space="0" w:color="auto"/>
            </w:tcBorders>
            <w:shd w:val="clear" w:color="auto" w:fill="auto"/>
            <w:vAlign w:val="bottom"/>
          </w:tcPr>
          <w:p w14:paraId="59CD539C" w14:textId="527AE492" w:rsidR="007B1AA7" w:rsidRPr="007B1AA7" w:rsidRDefault="007B1AA7" w:rsidP="007B1AA7">
            <w:pPr>
              <w:rPr>
                <w:rFonts w:cs="Arial"/>
                <w:sz w:val="22"/>
                <w:szCs w:val="22"/>
                <w:lang w:eastAsia="pl-PL"/>
              </w:rPr>
            </w:pPr>
            <w:r w:rsidRPr="007B1AA7">
              <w:rPr>
                <w:rFonts w:cs="Arial"/>
                <w:color w:val="000000"/>
                <w:sz w:val="22"/>
                <w:szCs w:val="22"/>
              </w:rPr>
              <w:t>31-07-2021</w:t>
            </w:r>
          </w:p>
        </w:tc>
      </w:tr>
      <w:tr w:rsidR="007B1AA7" w:rsidRPr="00FF679D" w14:paraId="0A910DD6"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5F4E3A25" w14:textId="77777777" w:rsidR="007B1AA7" w:rsidRPr="00FF679D" w:rsidRDefault="007B1AA7" w:rsidP="007B1AA7">
            <w:pPr>
              <w:rPr>
                <w:sz w:val="22"/>
                <w:szCs w:val="22"/>
              </w:rPr>
            </w:pPr>
            <w:r w:rsidRPr="00FF679D">
              <w:rPr>
                <w:sz w:val="22"/>
                <w:szCs w:val="22"/>
              </w:rPr>
              <w:t>Uruchomiona integracja z systemami szpitalnymi partnerów projektu</w:t>
            </w:r>
          </w:p>
        </w:tc>
        <w:tc>
          <w:tcPr>
            <w:tcW w:w="1795" w:type="dxa"/>
            <w:tcBorders>
              <w:top w:val="single" w:sz="4" w:space="0" w:color="auto"/>
              <w:left w:val="nil"/>
              <w:bottom w:val="single" w:sz="4" w:space="0" w:color="auto"/>
              <w:right w:val="single" w:sz="4" w:space="0" w:color="auto"/>
            </w:tcBorders>
            <w:shd w:val="clear" w:color="auto" w:fill="auto"/>
            <w:vAlign w:val="bottom"/>
          </w:tcPr>
          <w:p w14:paraId="57198F08" w14:textId="38419383" w:rsidR="007B1AA7" w:rsidRPr="007B1AA7" w:rsidRDefault="007B1AA7" w:rsidP="007B1AA7">
            <w:pPr>
              <w:rPr>
                <w:rFonts w:cs="Arial"/>
                <w:sz w:val="22"/>
                <w:szCs w:val="22"/>
                <w:lang w:eastAsia="pl-PL"/>
              </w:rPr>
            </w:pPr>
            <w:r w:rsidRPr="007B1AA7">
              <w:rPr>
                <w:rFonts w:cs="Arial"/>
                <w:color w:val="000000"/>
                <w:sz w:val="22"/>
                <w:szCs w:val="22"/>
              </w:rPr>
              <w:t>30-06-2021</w:t>
            </w:r>
          </w:p>
        </w:tc>
      </w:tr>
      <w:tr w:rsidR="007B1AA7" w:rsidRPr="00FF679D" w14:paraId="7D475886"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79CC7BBE" w14:textId="77777777" w:rsidR="007B1AA7" w:rsidRPr="00FF679D" w:rsidRDefault="007B1AA7" w:rsidP="007B1AA7">
            <w:pPr>
              <w:rPr>
                <w:sz w:val="22"/>
                <w:szCs w:val="22"/>
              </w:rPr>
            </w:pPr>
            <w:r w:rsidRPr="00FF679D">
              <w:rPr>
                <w:sz w:val="22"/>
                <w:szCs w:val="22"/>
              </w:rPr>
              <w:t>Odebrana dokumentacja techniczna platformy ZPRO</w:t>
            </w:r>
          </w:p>
        </w:tc>
        <w:tc>
          <w:tcPr>
            <w:tcW w:w="1795" w:type="dxa"/>
            <w:tcBorders>
              <w:top w:val="single" w:sz="4" w:space="0" w:color="auto"/>
              <w:left w:val="nil"/>
              <w:bottom w:val="single" w:sz="4" w:space="0" w:color="auto"/>
              <w:right w:val="single" w:sz="4" w:space="0" w:color="auto"/>
            </w:tcBorders>
            <w:shd w:val="clear" w:color="auto" w:fill="auto"/>
            <w:vAlign w:val="bottom"/>
          </w:tcPr>
          <w:p w14:paraId="34B42049" w14:textId="0ACAA0A7" w:rsidR="007B1AA7" w:rsidRPr="007B1AA7" w:rsidRDefault="007B1AA7" w:rsidP="007B1AA7">
            <w:pPr>
              <w:rPr>
                <w:rFonts w:cs="Arial"/>
                <w:sz w:val="22"/>
                <w:szCs w:val="22"/>
                <w:lang w:eastAsia="pl-PL"/>
              </w:rPr>
            </w:pPr>
            <w:r w:rsidRPr="007B1AA7">
              <w:rPr>
                <w:rFonts w:cs="Arial"/>
                <w:color w:val="000000"/>
                <w:sz w:val="22"/>
                <w:szCs w:val="22"/>
              </w:rPr>
              <w:t>31-12-2021</w:t>
            </w:r>
          </w:p>
        </w:tc>
      </w:tr>
      <w:tr w:rsidR="007B1AA7" w:rsidRPr="00FF679D" w14:paraId="7C8B9F23" w14:textId="77777777" w:rsidTr="007B1AA7">
        <w:trPr>
          <w:trHeight w:val="340"/>
          <w:jc w:val="right"/>
        </w:trPr>
        <w:tc>
          <w:tcPr>
            <w:tcW w:w="7938" w:type="dxa"/>
            <w:tcBorders>
              <w:top w:val="single" w:sz="4" w:space="0" w:color="auto"/>
              <w:left w:val="single" w:sz="4" w:space="0" w:color="auto"/>
              <w:bottom w:val="single" w:sz="4" w:space="0" w:color="auto"/>
              <w:right w:val="single" w:sz="4" w:space="0" w:color="auto"/>
            </w:tcBorders>
          </w:tcPr>
          <w:p w14:paraId="351BFBE0" w14:textId="77777777" w:rsidR="007B1AA7" w:rsidRPr="00FF679D" w:rsidRDefault="007B1AA7" w:rsidP="007B1AA7">
            <w:pPr>
              <w:rPr>
                <w:sz w:val="22"/>
                <w:szCs w:val="22"/>
              </w:rPr>
            </w:pPr>
            <w:r w:rsidRPr="00FF679D">
              <w:rPr>
                <w:sz w:val="22"/>
                <w:szCs w:val="22"/>
              </w:rPr>
              <w:t>Opracowanie i odbiór dokumentacji powykonawczej</w:t>
            </w:r>
          </w:p>
        </w:tc>
        <w:tc>
          <w:tcPr>
            <w:tcW w:w="1795" w:type="dxa"/>
            <w:tcBorders>
              <w:top w:val="single" w:sz="4" w:space="0" w:color="auto"/>
              <w:left w:val="nil"/>
              <w:bottom w:val="single" w:sz="4" w:space="0" w:color="auto"/>
              <w:right w:val="single" w:sz="4" w:space="0" w:color="auto"/>
            </w:tcBorders>
            <w:shd w:val="clear" w:color="auto" w:fill="auto"/>
            <w:vAlign w:val="bottom"/>
          </w:tcPr>
          <w:p w14:paraId="0D9A8922" w14:textId="03AE82B4" w:rsidR="007B1AA7" w:rsidRPr="007B1AA7" w:rsidRDefault="007B1AA7" w:rsidP="007B1AA7">
            <w:pPr>
              <w:rPr>
                <w:rFonts w:cs="Arial"/>
                <w:sz w:val="22"/>
                <w:szCs w:val="22"/>
                <w:lang w:eastAsia="pl-PL"/>
              </w:rPr>
            </w:pPr>
            <w:r w:rsidRPr="007B1AA7">
              <w:rPr>
                <w:rFonts w:cs="Arial"/>
                <w:color w:val="000000"/>
                <w:sz w:val="22"/>
                <w:szCs w:val="22"/>
              </w:rPr>
              <w:t>30-01-2022</w:t>
            </w:r>
          </w:p>
        </w:tc>
      </w:tr>
    </w:tbl>
    <w:p w14:paraId="53C4D936" w14:textId="0B0354E8" w:rsidR="00CA69FB" w:rsidRPr="00FF679D" w:rsidRDefault="00CA69FB">
      <w:pPr>
        <w:spacing w:after="200" w:line="276" w:lineRule="auto"/>
        <w:rPr>
          <w:sz w:val="22"/>
          <w:szCs w:val="22"/>
          <w:lang w:eastAsia="pl-PL"/>
        </w:rPr>
      </w:pPr>
    </w:p>
    <w:p w14:paraId="767EF2B6" w14:textId="1D9613E1" w:rsidR="00AB4172" w:rsidRPr="00FF679D" w:rsidRDefault="00AB4172" w:rsidP="009431B0">
      <w:pPr>
        <w:pStyle w:val="Nagwek1"/>
        <w:rPr>
          <w:rFonts w:cs="Arial"/>
          <w:sz w:val="22"/>
          <w:szCs w:val="22"/>
          <w:lang w:val="pl-PL" w:eastAsia="pl-PL"/>
        </w:rPr>
      </w:pPr>
      <w:bookmarkStart w:id="5" w:name="_Toc462924067"/>
      <w:r w:rsidRPr="00FF679D">
        <w:rPr>
          <w:rFonts w:cs="Arial"/>
          <w:sz w:val="22"/>
          <w:szCs w:val="22"/>
          <w:lang w:val="pl-PL" w:eastAsia="pl-PL"/>
        </w:rPr>
        <w:t>KOSZTY</w:t>
      </w:r>
      <w:bookmarkEnd w:id="5"/>
      <w:r w:rsidR="009C7AD9" w:rsidRPr="00FF679D">
        <w:rPr>
          <w:rFonts w:cs="Arial"/>
          <w:sz w:val="22"/>
          <w:szCs w:val="22"/>
          <w:lang w:val="pl-PL" w:eastAsia="pl-PL"/>
        </w:rPr>
        <w:t xml:space="preserve"> </w:t>
      </w:r>
    </w:p>
    <w:p w14:paraId="7F3216C4" w14:textId="77777777" w:rsidR="00A44251" w:rsidRPr="00FF679D" w:rsidRDefault="00A44251" w:rsidP="008149AF">
      <w:pPr>
        <w:pStyle w:val="Nagwek2"/>
        <w:tabs>
          <w:tab w:val="num" w:pos="1134"/>
        </w:tabs>
        <w:spacing w:after="0"/>
        <w:rPr>
          <w:sz w:val="22"/>
          <w:szCs w:val="22"/>
          <w:lang w:val="pl-PL" w:eastAsia="pl-PL"/>
        </w:rPr>
      </w:pPr>
      <w:bookmarkStart w:id="6" w:name="_Toc462924068"/>
      <w:r w:rsidRPr="00FF679D">
        <w:rPr>
          <w:sz w:val="22"/>
          <w:szCs w:val="22"/>
          <w:lang w:val="pl-PL" w:eastAsia="pl-PL"/>
        </w:rPr>
        <w:t>Koszty ogólne projektu wraz ze sposobem finansowania</w:t>
      </w:r>
      <w:bookmarkEnd w:id="6"/>
    </w:p>
    <w:p w14:paraId="23A923A6" w14:textId="77777777" w:rsidR="00A50F68" w:rsidRPr="00FF679D" w:rsidRDefault="00A50F68" w:rsidP="00A50F68">
      <w:pPr>
        <w:pStyle w:val="Tekstpodstawowy2"/>
        <w:rPr>
          <w:sz w:val="22"/>
          <w:szCs w:val="22"/>
          <w:lang w:eastAsia="pl-PL"/>
        </w:rPr>
      </w:pPr>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1984"/>
        <w:gridCol w:w="2137"/>
        <w:gridCol w:w="2268"/>
      </w:tblGrid>
      <w:tr w:rsidR="00A50F68" w:rsidRPr="00FF679D" w14:paraId="6EAA04B9" w14:textId="77777777" w:rsidTr="007B3DBD">
        <w:trPr>
          <w:trHeight w:val="392"/>
        </w:trPr>
        <w:tc>
          <w:tcPr>
            <w:tcW w:w="3260" w:type="dxa"/>
            <w:shd w:val="clear" w:color="auto" w:fill="E7E6E6"/>
            <w:vAlign w:val="center"/>
          </w:tcPr>
          <w:p w14:paraId="69713C33" w14:textId="77777777" w:rsidR="00A50F68" w:rsidRPr="00FF679D" w:rsidRDefault="00A50F68" w:rsidP="00937AC2">
            <w:pPr>
              <w:rPr>
                <w:sz w:val="22"/>
                <w:szCs w:val="22"/>
              </w:rPr>
            </w:pPr>
            <w:r w:rsidRPr="00FF679D">
              <w:rPr>
                <w:rFonts w:eastAsia="MS MinNew Roman"/>
                <w:b/>
                <w:bCs/>
                <w:sz w:val="22"/>
                <w:szCs w:val="22"/>
              </w:rPr>
              <w:t>Całkowity koszt projektu (netto oraz brutto), w tym:</w:t>
            </w:r>
          </w:p>
        </w:tc>
        <w:tc>
          <w:tcPr>
            <w:tcW w:w="6389" w:type="dxa"/>
            <w:gridSpan w:val="3"/>
            <w:shd w:val="clear" w:color="auto" w:fill="FFFFFF" w:themeFill="background1"/>
            <w:vAlign w:val="center"/>
          </w:tcPr>
          <w:p w14:paraId="381F523C" w14:textId="41668291" w:rsidR="00A50F68" w:rsidRPr="00FF679D" w:rsidRDefault="00CF42DF" w:rsidP="00937AC2">
            <w:pPr>
              <w:rPr>
                <w:rFonts w:ascii="Calibri" w:hAnsi="Calibri" w:cs="Calibri"/>
                <w:color w:val="000000"/>
                <w:sz w:val="22"/>
                <w:szCs w:val="22"/>
                <w:lang w:eastAsia="pl-PL"/>
              </w:rPr>
            </w:pPr>
            <w:r w:rsidRPr="00CF42DF">
              <w:rPr>
                <w:rFonts w:ascii="Calibri" w:hAnsi="Calibri" w:cs="Calibri"/>
                <w:color w:val="000000"/>
                <w:sz w:val="22"/>
                <w:szCs w:val="22"/>
              </w:rPr>
              <w:t>16 843 877,97</w:t>
            </w:r>
            <w:r w:rsidR="00A50F68" w:rsidRPr="00FF679D">
              <w:rPr>
                <w:rFonts w:ascii="Calibri" w:hAnsi="Calibri" w:cs="Calibri"/>
                <w:color w:val="000000"/>
                <w:sz w:val="22"/>
                <w:szCs w:val="22"/>
              </w:rPr>
              <w:t xml:space="preserve"> brutto</w:t>
            </w:r>
          </w:p>
          <w:p w14:paraId="24A29C3E" w14:textId="5949DD9F" w:rsidR="00A50F68" w:rsidRPr="00FF679D" w:rsidRDefault="00CF42DF" w:rsidP="00937AC2">
            <w:pPr>
              <w:rPr>
                <w:rFonts w:ascii="Calibri" w:hAnsi="Calibri" w:cs="Calibri"/>
                <w:color w:val="000000"/>
                <w:sz w:val="22"/>
                <w:szCs w:val="22"/>
                <w:lang w:eastAsia="pl-PL"/>
              </w:rPr>
            </w:pPr>
            <w:r w:rsidRPr="00CF42DF">
              <w:rPr>
                <w:rFonts w:ascii="Calibri" w:hAnsi="Calibri" w:cs="Calibri"/>
                <w:color w:val="000000"/>
                <w:sz w:val="22"/>
                <w:szCs w:val="22"/>
              </w:rPr>
              <w:t>13 118 953,6</w:t>
            </w:r>
            <w:r w:rsidR="008621B8">
              <w:rPr>
                <w:rFonts w:ascii="Calibri" w:hAnsi="Calibri" w:cs="Calibri"/>
                <w:color w:val="000000"/>
                <w:sz w:val="22"/>
                <w:szCs w:val="22"/>
              </w:rPr>
              <w:t>3</w:t>
            </w:r>
            <w:r>
              <w:rPr>
                <w:rFonts w:ascii="Calibri" w:hAnsi="Calibri" w:cs="Calibri"/>
                <w:color w:val="000000"/>
                <w:sz w:val="22"/>
                <w:szCs w:val="22"/>
              </w:rPr>
              <w:t xml:space="preserve"> </w:t>
            </w:r>
            <w:r w:rsidR="00A50F68" w:rsidRPr="00FF679D">
              <w:rPr>
                <w:rFonts w:ascii="Calibri" w:hAnsi="Calibri" w:cs="Calibri"/>
                <w:color w:val="000000"/>
                <w:sz w:val="22"/>
                <w:szCs w:val="22"/>
              </w:rPr>
              <w:t>netto</w:t>
            </w:r>
          </w:p>
          <w:p w14:paraId="0D50C534" w14:textId="77777777" w:rsidR="00A50F68" w:rsidRPr="00FF679D" w:rsidRDefault="00A50F68" w:rsidP="00937AC2">
            <w:pPr>
              <w:rPr>
                <w:sz w:val="22"/>
                <w:szCs w:val="22"/>
              </w:rPr>
            </w:pPr>
          </w:p>
        </w:tc>
      </w:tr>
      <w:tr w:rsidR="00A50F68" w:rsidRPr="00FF679D" w14:paraId="19A67BA5" w14:textId="77777777" w:rsidTr="007B3DBD">
        <w:trPr>
          <w:trHeight w:val="82"/>
        </w:trPr>
        <w:tc>
          <w:tcPr>
            <w:tcW w:w="3260" w:type="dxa"/>
            <w:shd w:val="clear" w:color="auto" w:fill="E7E6E6"/>
            <w:vAlign w:val="center"/>
          </w:tcPr>
          <w:p w14:paraId="0B842D30" w14:textId="77777777" w:rsidR="00A50F68" w:rsidRPr="00FF679D" w:rsidRDefault="00A50F68" w:rsidP="00937AC2">
            <w:pPr>
              <w:rPr>
                <w:sz w:val="22"/>
                <w:szCs w:val="22"/>
              </w:rPr>
            </w:pPr>
            <w:r w:rsidRPr="00FF679D">
              <w:rPr>
                <w:b/>
                <w:sz w:val="22"/>
                <w:szCs w:val="22"/>
              </w:rPr>
              <w:t>Procent</w:t>
            </w:r>
            <w:r w:rsidRPr="00FF679D">
              <w:rPr>
                <w:b/>
                <w:sz w:val="22"/>
                <w:szCs w:val="22"/>
                <w:lang w:eastAsia="pl-PL"/>
              </w:rPr>
              <w:t xml:space="preserve"> dofinansowania</w:t>
            </w:r>
            <w:r w:rsidRPr="00FF679D">
              <w:rPr>
                <w:b/>
                <w:sz w:val="22"/>
                <w:szCs w:val="22"/>
              </w:rPr>
              <w:t xml:space="preserve"> ze środków UE</w:t>
            </w:r>
            <w:r w:rsidRPr="00FF679D">
              <w:rPr>
                <w:b/>
                <w:sz w:val="22"/>
                <w:szCs w:val="22"/>
                <w:lang w:eastAsia="pl-PL"/>
              </w:rPr>
              <w:t xml:space="preserve"> (</w:t>
            </w:r>
            <w:r w:rsidRPr="00FF679D">
              <w:rPr>
                <w:rFonts w:eastAsia="MS MinNew Roman"/>
                <w:b/>
                <w:bCs/>
                <w:sz w:val="22"/>
                <w:szCs w:val="22"/>
                <w:lang w:eastAsia="pl-PL"/>
              </w:rPr>
              <w:t>brutto</w:t>
            </w:r>
            <w:r w:rsidRPr="00FF679D">
              <w:rPr>
                <w:b/>
                <w:sz w:val="22"/>
                <w:szCs w:val="22"/>
                <w:lang w:eastAsia="pl-PL"/>
              </w:rPr>
              <w:t>)</w:t>
            </w:r>
            <w:r w:rsidRPr="00FF679D">
              <w:rPr>
                <w:rStyle w:val="Znakiprzypiswdolnych"/>
                <w:sz w:val="22"/>
                <w:szCs w:val="22"/>
              </w:rPr>
              <w:t xml:space="preserve"> </w:t>
            </w:r>
          </w:p>
        </w:tc>
        <w:tc>
          <w:tcPr>
            <w:tcW w:w="6389" w:type="dxa"/>
            <w:gridSpan w:val="3"/>
            <w:shd w:val="clear" w:color="auto" w:fill="FFFFFF" w:themeFill="background1"/>
            <w:vAlign w:val="center"/>
          </w:tcPr>
          <w:p w14:paraId="68C64734" w14:textId="77777777" w:rsidR="00A50F68" w:rsidRPr="00FF679D" w:rsidRDefault="00A50F68" w:rsidP="00937AC2">
            <w:pPr>
              <w:rPr>
                <w:sz w:val="22"/>
                <w:szCs w:val="22"/>
              </w:rPr>
            </w:pPr>
            <w:r w:rsidRPr="00FF679D">
              <w:rPr>
                <w:sz w:val="22"/>
                <w:szCs w:val="22"/>
              </w:rPr>
              <w:t xml:space="preserve">84,63 % </w:t>
            </w:r>
          </w:p>
        </w:tc>
      </w:tr>
      <w:tr w:rsidR="00A50F68" w:rsidRPr="00FF679D" w14:paraId="453E527E" w14:textId="77777777" w:rsidTr="007B3DBD">
        <w:trPr>
          <w:trHeight w:val="82"/>
        </w:trPr>
        <w:tc>
          <w:tcPr>
            <w:tcW w:w="3260" w:type="dxa"/>
            <w:shd w:val="clear" w:color="auto" w:fill="E7E6E6"/>
            <w:vAlign w:val="center"/>
          </w:tcPr>
          <w:p w14:paraId="22E2360B" w14:textId="77777777" w:rsidR="00A50F68" w:rsidRPr="00FF679D" w:rsidRDefault="00A50F68" w:rsidP="00937AC2">
            <w:pPr>
              <w:rPr>
                <w:sz w:val="22"/>
                <w:szCs w:val="22"/>
              </w:rPr>
            </w:pPr>
            <w:r w:rsidRPr="00FF679D">
              <w:rPr>
                <w:b/>
                <w:sz w:val="22"/>
                <w:szCs w:val="22"/>
              </w:rPr>
              <w:t xml:space="preserve">Procent </w:t>
            </w:r>
            <w:r w:rsidRPr="00FF679D">
              <w:rPr>
                <w:b/>
                <w:sz w:val="22"/>
                <w:szCs w:val="22"/>
                <w:lang w:eastAsia="pl-PL"/>
              </w:rPr>
              <w:t xml:space="preserve">środków z budżetu państwa </w:t>
            </w:r>
            <w:r w:rsidRPr="00FF679D">
              <w:rPr>
                <w:rFonts w:eastAsia="MS MinNew Roman"/>
                <w:b/>
                <w:bCs/>
                <w:sz w:val="22"/>
                <w:szCs w:val="22"/>
                <w:lang w:eastAsia="pl-PL"/>
              </w:rPr>
              <w:t>(brutto)</w:t>
            </w:r>
          </w:p>
        </w:tc>
        <w:tc>
          <w:tcPr>
            <w:tcW w:w="6389" w:type="dxa"/>
            <w:gridSpan w:val="3"/>
            <w:shd w:val="clear" w:color="auto" w:fill="FFFFFF" w:themeFill="background1"/>
            <w:vAlign w:val="center"/>
          </w:tcPr>
          <w:p w14:paraId="5B401A50" w14:textId="77777777" w:rsidR="00A50F68" w:rsidRPr="00FF679D" w:rsidRDefault="00A50F68" w:rsidP="00937AC2">
            <w:pPr>
              <w:rPr>
                <w:sz w:val="22"/>
                <w:szCs w:val="22"/>
              </w:rPr>
            </w:pPr>
            <w:r w:rsidRPr="00FF679D">
              <w:rPr>
                <w:sz w:val="22"/>
                <w:szCs w:val="22"/>
              </w:rPr>
              <w:t>15,37 %</w:t>
            </w:r>
          </w:p>
        </w:tc>
      </w:tr>
      <w:tr w:rsidR="00A50F68" w:rsidRPr="00FF679D" w14:paraId="2025032F" w14:textId="77777777" w:rsidTr="007B3DBD">
        <w:trPr>
          <w:trHeight w:val="463"/>
        </w:trPr>
        <w:tc>
          <w:tcPr>
            <w:tcW w:w="3260" w:type="dxa"/>
            <w:vMerge w:val="restart"/>
            <w:shd w:val="clear" w:color="auto" w:fill="E7E6E6"/>
            <w:vAlign w:val="center"/>
          </w:tcPr>
          <w:p w14:paraId="02EF870A" w14:textId="77777777" w:rsidR="00A50F68" w:rsidRPr="00FF679D" w:rsidRDefault="00A50F68" w:rsidP="00937AC2">
            <w:pPr>
              <w:rPr>
                <w:sz w:val="22"/>
                <w:szCs w:val="22"/>
              </w:rPr>
            </w:pPr>
            <w:r w:rsidRPr="00FF679D">
              <w:rPr>
                <w:rFonts w:eastAsia="MS MinNew Roman"/>
                <w:b/>
                <w:bCs/>
                <w:sz w:val="22"/>
                <w:szCs w:val="22"/>
              </w:rPr>
              <w:t>Podział całkowitego kosztu projektu na poszczególna lata (netto oraz brutto)</w:t>
            </w:r>
          </w:p>
        </w:tc>
        <w:tc>
          <w:tcPr>
            <w:tcW w:w="1984" w:type="dxa"/>
            <w:shd w:val="clear" w:color="auto" w:fill="FFFFFF" w:themeFill="background1"/>
            <w:vAlign w:val="center"/>
          </w:tcPr>
          <w:p w14:paraId="3A1C4740" w14:textId="77777777" w:rsidR="00A50F68" w:rsidRPr="00FF679D" w:rsidRDefault="00A50F68" w:rsidP="00937AC2">
            <w:pPr>
              <w:pStyle w:val="Legenda1"/>
              <w:rPr>
                <w:sz w:val="22"/>
                <w:szCs w:val="22"/>
              </w:rPr>
            </w:pPr>
            <w:r w:rsidRPr="00FF679D">
              <w:rPr>
                <w:rFonts w:ascii="Arial" w:hAnsi="Arial" w:cs="Arial"/>
                <w:i/>
                <w:sz w:val="22"/>
                <w:szCs w:val="22"/>
              </w:rPr>
              <w:t>2018</w:t>
            </w:r>
            <w:r w:rsidRPr="00FF679D">
              <w:rPr>
                <w:rStyle w:val="Znakiprzypiswdolnych"/>
                <w:rFonts w:ascii="Arial" w:hAnsi="Arial" w:cs="Arial"/>
                <w:i/>
                <w:sz w:val="22"/>
                <w:szCs w:val="22"/>
              </w:rPr>
              <w:footnoteReference w:id="3"/>
            </w:r>
            <w:r w:rsidRPr="00FF679D">
              <w:rPr>
                <w:rFonts w:ascii="Arial" w:hAnsi="Arial" w:cs="Arial"/>
                <w:i/>
                <w:sz w:val="22"/>
                <w:szCs w:val="22"/>
              </w:rPr>
              <w:t xml:space="preserve"> rok</w:t>
            </w:r>
          </w:p>
        </w:tc>
        <w:tc>
          <w:tcPr>
            <w:tcW w:w="2137" w:type="dxa"/>
            <w:shd w:val="clear" w:color="auto" w:fill="FFFFFF" w:themeFill="background1"/>
            <w:vAlign w:val="center"/>
          </w:tcPr>
          <w:p w14:paraId="77A1999E" w14:textId="0EE55F90" w:rsidR="00A50F68" w:rsidRPr="00FF679D" w:rsidRDefault="001B70F8" w:rsidP="00A50F68">
            <w:pPr>
              <w:jc w:val="right"/>
              <w:rPr>
                <w:rFonts w:cs="Arial"/>
                <w:color w:val="000000" w:themeColor="text1"/>
                <w:sz w:val="22"/>
                <w:szCs w:val="22"/>
              </w:rPr>
            </w:pPr>
            <w:r w:rsidRPr="001B70F8">
              <w:rPr>
                <w:rFonts w:cs="Arial"/>
                <w:color w:val="000000" w:themeColor="text1"/>
                <w:sz w:val="22"/>
                <w:szCs w:val="22"/>
              </w:rPr>
              <w:t>106 500,00</w:t>
            </w:r>
            <w:r w:rsidR="00A50F68" w:rsidRPr="00FF679D">
              <w:rPr>
                <w:rFonts w:cs="Arial"/>
                <w:color w:val="000000" w:themeColor="text1"/>
                <w:sz w:val="22"/>
                <w:szCs w:val="22"/>
              </w:rPr>
              <w:t xml:space="preserve"> netto</w:t>
            </w:r>
          </w:p>
        </w:tc>
        <w:tc>
          <w:tcPr>
            <w:tcW w:w="2268" w:type="dxa"/>
            <w:shd w:val="clear" w:color="auto" w:fill="FFFFFF" w:themeFill="background1"/>
            <w:vAlign w:val="center"/>
          </w:tcPr>
          <w:p w14:paraId="404E8A86" w14:textId="7D72AFA7" w:rsidR="00A50F68" w:rsidRPr="00FF679D" w:rsidRDefault="00F772E3" w:rsidP="00A50F68">
            <w:pPr>
              <w:jc w:val="right"/>
              <w:rPr>
                <w:rFonts w:cs="Arial"/>
                <w:color w:val="000000" w:themeColor="text1"/>
                <w:sz w:val="22"/>
                <w:szCs w:val="22"/>
              </w:rPr>
            </w:pPr>
            <w:r w:rsidRPr="00F772E3">
              <w:rPr>
                <w:rFonts w:cs="Arial"/>
                <w:color w:val="000000" w:themeColor="text1"/>
                <w:sz w:val="22"/>
                <w:szCs w:val="22"/>
              </w:rPr>
              <w:t>106 500,00</w:t>
            </w:r>
            <w:r w:rsidR="00A50F68" w:rsidRPr="00FF679D">
              <w:rPr>
                <w:rFonts w:cs="Arial"/>
                <w:color w:val="000000" w:themeColor="text1"/>
                <w:sz w:val="22"/>
                <w:szCs w:val="22"/>
              </w:rPr>
              <w:t xml:space="preserve"> brutto</w:t>
            </w:r>
          </w:p>
        </w:tc>
      </w:tr>
      <w:tr w:rsidR="00A50F68" w:rsidRPr="00FF679D" w14:paraId="001966DE" w14:textId="77777777" w:rsidTr="007B3DBD">
        <w:trPr>
          <w:trHeight w:val="426"/>
        </w:trPr>
        <w:tc>
          <w:tcPr>
            <w:tcW w:w="3260" w:type="dxa"/>
            <w:vMerge/>
            <w:shd w:val="clear" w:color="auto" w:fill="E7E6E6"/>
            <w:vAlign w:val="center"/>
          </w:tcPr>
          <w:p w14:paraId="46F7E702" w14:textId="77777777" w:rsidR="00A50F68" w:rsidRPr="00FF679D" w:rsidRDefault="00A50F68" w:rsidP="00937AC2">
            <w:pPr>
              <w:snapToGrid w:val="0"/>
              <w:rPr>
                <w:rFonts w:eastAsia="MS MinNew Roman"/>
                <w:b/>
                <w:bCs/>
                <w:i/>
                <w:sz w:val="22"/>
                <w:szCs w:val="22"/>
              </w:rPr>
            </w:pPr>
          </w:p>
        </w:tc>
        <w:tc>
          <w:tcPr>
            <w:tcW w:w="1984" w:type="dxa"/>
            <w:shd w:val="clear" w:color="auto" w:fill="FFFFFF" w:themeFill="background1"/>
            <w:vAlign w:val="center"/>
          </w:tcPr>
          <w:p w14:paraId="2F6615C3" w14:textId="77777777" w:rsidR="00A50F68" w:rsidRPr="00FF679D" w:rsidRDefault="00A50F68" w:rsidP="00937AC2">
            <w:pPr>
              <w:pStyle w:val="Legenda1"/>
              <w:rPr>
                <w:sz w:val="22"/>
                <w:szCs w:val="22"/>
              </w:rPr>
            </w:pPr>
            <w:r w:rsidRPr="00FF679D">
              <w:rPr>
                <w:rFonts w:ascii="Arial" w:hAnsi="Arial" w:cs="Arial"/>
                <w:i/>
                <w:sz w:val="22"/>
                <w:szCs w:val="22"/>
              </w:rPr>
              <w:t>2019 rok</w:t>
            </w:r>
          </w:p>
        </w:tc>
        <w:tc>
          <w:tcPr>
            <w:tcW w:w="2137" w:type="dxa"/>
            <w:shd w:val="clear" w:color="auto" w:fill="FFFFFF" w:themeFill="background1"/>
            <w:vAlign w:val="center"/>
          </w:tcPr>
          <w:p w14:paraId="52F95972" w14:textId="33C9A39D" w:rsidR="00A50F68" w:rsidRPr="00FF679D" w:rsidRDefault="00FE2577" w:rsidP="00A50F68">
            <w:pPr>
              <w:pStyle w:val="Legenda1"/>
              <w:jc w:val="right"/>
              <w:rPr>
                <w:rFonts w:ascii="Arial" w:hAnsi="Arial" w:cs="Arial"/>
                <w:b w:val="0"/>
                <w:color w:val="000000" w:themeColor="text1"/>
                <w:sz w:val="22"/>
                <w:szCs w:val="22"/>
              </w:rPr>
            </w:pPr>
            <w:r w:rsidRPr="00FE2577">
              <w:rPr>
                <w:rFonts w:ascii="Arial" w:hAnsi="Arial" w:cs="Arial"/>
                <w:b w:val="0"/>
                <w:color w:val="000000" w:themeColor="text1"/>
                <w:sz w:val="22"/>
                <w:szCs w:val="22"/>
              </w:rPr>
              <w:t>575 051,26</w:t>
            </w:r>
            <w:r>
              <w:rPr>
                <w:rFonts w:ascii="Arial" w:hAnsi="Arial" w:cs="Arial"/>
                <w:b w:val="0"/>
                <w:color w:val="000000" w:themeColor="text1"/>
                <w:sz w:val="22"/>
                <w:szCs w:val="22"/>
              </w:rPr>
              <w:t xml:space="preserve"> </w:t>
            </w:r>
            <w:r w:rsidR="00A50F68" w:rsidRPr="00FF679D">
              <w:rPr>
                <w:rFonts w:ascii="Arial" w:hAnsi="Arial" w:cs="Arial"/>
                <w:b w:val="0"/>
                <w:color w:val="000000" w:themeColor="text1"/>
                <w:sz w:val="22"/>
                <w:szCs w:val="22"/>
              </w:rPr>
              <w:t>netto</w:t>
            </w:r>
          </w:p>
        </w:tc>
        <w:tc>
          <w:tcPr>
            <w:tcW w:w="2268" w:type="dxa"/>
            <w:shd w:val="clear" w:color="auto" w:fill="FFFFFF" w:themeFill="background1"/>
            <w:vAlign w:val="center"/>
          </w:tcPr>
          <w:p w14:paraId="77868E98" w14:textId="599680F2" w:rsidR="00A50F68" w:rsidRPr="00FF679D" w:rsidRDefault="009C232C" w:rsidP="00A50F68">
            <w:pPr>
              <w:pStyle w:val="Legenda1"/>
              <w:jc w:val="right"/>
              <w:rPr>
                <w:rFonts w:ascii="Arial" w:hAnsi="Arial" w:cs="Arial"/>
                <w:b w:val="0"/>
                <w:color w:val="000000" w:themeColor="text1"/>
                <w:sz w:val="22"/>
                <w:szCs w:val="22"/>
              </w:rPr>
            </w:pPr>
            <w:r w:rsidRPr="009C232C">
              <w:rPr>
                <w:rFonts w:ascii="Arial" w:hAnsi="Arial" w:cs="Arial"/>
                <w:b w:val="0"/>
                <w:color w:val="000000" w:themeColor="text1"/>
                <w:sz w:val="22"/>
                <w:szCs w:val="22"/>
              </w:rPr>
              <w:t>893 635,55</w:t>
            </w:r>
            <w:r w:rsidR="00A50F68" w:rsidRPr="00FF679D">
              <w:rPr>
                <w:rFonts w:ascii="Arial" w:hAnsi="Arial" w:cs="Arial"/>
                <w:b w:val="0"/>
                <w:color w:val="000000" w:themeColor="text1"/>
                <w:sz w:val="22"/>
                <w:szCs w:val="22"/>
              </w:rPr>
              <w:t xml:space="preserve"> brutto</w:t>
            </w:r>
          </w:p>
        </w:tc>
      </w:tr>
      <w:tr w:rsidR="00A50F68" w:rsidRPr="00FF679D" w14:paraId="0FDFCFAC" w14:textId="77777777" w:rsidTr="007B3DBD">
        <w:trPr>
          <w:trHeight w:val="405"/>
        </w:trPr>
        <w:tc>
          <w:tcPr>
            <w:tcW w:w="3260" w:type="dxa"/>
            <w:vMerge/>
            <w:shd w:val="clear" w:color="auto" w:fill="E7E6E6"/>
            <w:vAlign w:val="center"/>
          </w:tcPr>
          <w:p w14:paraId="698BF9AF" w14:textId="77777777" w:rsidR="00A50F68" w:rsidRPr="00FF679D" w:rsidRDefault="00A50F68" w:rsidP="00937AC2">
            <w:pPr>
              <w:snapToGrid w:val="0"/>
              <w:rPr>
                <w:rFonts w:eastAsia="MS MinNew Roman"/>
                <w:b/>
                <w:bCs/>
                <w:i/>
                <w:sz w:val="22"/>
                <w:szCs w:val="22"/>
              </w:rPr>
            </w:pPr>
          </w:p>
        </w:tc>
        <w:tc>
          <w:tcPr>
            <w:tcW w:w="1984" w:type="dxa"/>
            <w:shd w:val="clear" w:color="auto" w:fill="FFFFFF" w:themeFill="background1"/>
            <w:vAlign w:val="center"/>
          </w:tcPr>
          <w:p w14:paraId="39F6A0C4" w14:textId="77777777" w:rsidR="00A50F68" w:rsidRPr="00FF679D" w:rsidRDefault="00A50F68" w:rsidP="00937AC2">
            <w:pPr>
              <w:pStyle w:val="Legenda1"/>
              <w:rPr>
                <w:sz w:val="22"/>
                <w:szCs w:val="22"/>
              </w:rPr>
            </w:pPr>
            <w:r w:rsidRPr="00FF679D">
              <w:rPr>
                <w:rFonts w:ascii="Arial" w:hAnsi="Arial" w:cs="Arial"/>
                <w:i/>
                <w:sz w:val="22"/>
                <w:szCs w:val="22"/>
              </w:rPr>
              <w:t>2020 rok</w:t>
            </w:r>
          </w:p>
        </w:tc>
        <w:tc>
          <w:tcPr>
            <w:tcW w:w="2137" w:type="dxa"/>
            <w:shd w:val="clear" w:color="auto" w:fill="FFFFFF" w:themeFill="background1"/>
            <w:vAlign w:val="center"/>
          </w:tcPr>
          <w:p w14:paraId="7B7DD017" w14:textId="04B30673" w:rsidR="00A50F68" w:rsidRPr="00FF679D" w:rsidRDefault="00FE1EF0" w:rsidP="00A50F68">
            <w:pPr>
              <w:pStyle w:val="Legenda1"/>
              <w:jc w:val="right"/>
              <w:rPr>
                <w:rFonts w:ascii="Arial" w:hAnsi="Arial" w:cs="Arial"/>
                <w:b w:val="0"/>
                <w:color w:val="000000" w:themeColor="text1"/>
                <w:sz w:val="22"/>
                <w:szCs w:val="22"/>
              </w:rPr>
            </w:pPr>
            <w:r w:rsidRPr="00FE1EF0">
              <w:rPr>
                <w:rFonts w:ascii="Arial" w:hAnsi="Arial" w:cs="Arial"/>
                <w:b w:val="0"/>
                <w:color w:val="000000" w:themeColor="text1"/>
                <w:sz w:val="22"/>
                <w:szCs w:val="22"/>
              </w:rPr>
              <w:t xml:space="preserve">6 082 375,87 </w:t>
            </w:r>
            <w:r w:rsidR="00A50F68" w:rsidRPr="00FF679D">
              <w:rPr>
                <w:rFonts w:ascii="Arial" w:hAnsi="Arial" w:cs="Arial"/>
                <w:b w:val="0"/>
                <w:color w:val="000000" w:themeColor="text1"/>
                <w:sz w:val="22"/>
                <w:szCs w:val="22"/>
              </w:rPr>
              <w:t>netto</w:t>
            </w:r>
          </w:p>
        </w:tc>
        <w:tc>
          <w:tcPr>
            <w:tcW w:w="2268" w:type="dxa"/>
            <w:shd w:val="clear" w:color="auto" w:fill="FFFFFF" w:themeFill="background1"/>
            <w:vAlign w:val="center"/>
          </w:tcPr>
          <w:p w14:paraId="35A18108" w14:textId="69FF378F" w:rsidR="00A50F68" w:rsidRPr="00FF679D" w:rsidRDefault="00FE1EF0" w:rsidP="00A50F68">
            <w:pPr>
              <w:pStyle w:val="Legenda1"/>
              <w:jc w:val="right"/>
              <w:rPr>
                <w:rFonts w:ascii="Arial" w:hAnsi="Arial" w:cs="Arial"/>
                <w:b w:val="0"/>
                <w:color w:val="000000" w:themeColor="text1"/>
                <w:sz w:val="22"/>
                <w:szCs w:val="22"/>
              </w:rPr>
            </w:pPr>
            <w:r w:rsidRPr="00FE1EF0">
              <w:rPr>
                <w:rFonts w:ascii="Arial" w:hAnsi="Arial" w:cs="Arial"/>
                <w:b w:val="0"/>
                <w:color w:val="000000" w:themeColor="text1"/>
                <w:sz w:val="22"/>
                <w:szCs w:val="22"/>
              </w:rPr>
              <w:t xml:space="preserve">7 732 692,32 </w:t>
            </w:r>
            <w:r w:rsidR="00A50F68" w:rsidRPr="00FF679D">
              <w:rPr>
                <w:rFonts w:ascii="Arial" w:hAnsi="Arial" w:cs="Arial"/>
                <w:b w:val="0"/>
                <w:color w:val="000000" w:themeColor="text1"/>
                <w:sz w:val="22"/>
                <w:szCs w:val="22"/>
              </w:rPr>
              <w:t xml:space="preserve"> brutto</w:t>
            </w:r>
          </w:p>
        </w:tc>
      </w:tr>
      <w:tr w:rsidR="00A50F68" w:rsidRPr="00FF679D" w14:paraId="731EAB62" w14:textId="77777777" w:rsidTr="007B3DBD">
        <w:trPr>
          <w:trHeight w:val="589"/>
        </w:trPr>
        <w:tc>
          <w:tcPr>
            <w:tcW w:w="3260" w:type="dxa"/>
            <w:vMerge/>
            <w:shd w:val="clear" w:color="auto" w:fill="E7E6E6"/>
            <w:vAlign w:val="center"/>
          </w:tcPr>
          <w:p w14:paraId="182EC311" w14:textId="77777777" w:rsidR="00A50F68" w:rsidRPr="00FF679D" w:rsidRDefault="00A50F68" w:rsidP="00937AC2">
            <w:pPr>
              <w:snapToGrid w:val="0"/>
              <w:rPr>
                <w:rFonts w:eastAsia="MS MinNew Roman"/>
                <w:b/>
                <w:bCs/>
                <w:i/>
                <w:sz w:val="22"/>
                <w:szCs w:val="22"/>
              </w:rPr>
            </w:pPr>
          </w:p>
        </w:tc>
        <w:tc>
          <w:tcPr>
            <w:tcW w:w="1984" w:type="dxa"/>
            <w:shd w:val="clear" w:color="auto" w:fill="FFFFFF" w:themeFill="background1"/>
            <w:vAlign w:val="center"/>
          </w:tcPr>
          <w:p w14:paraId="54FE24E3" w14:textId="77777777" w:rsidR="00A50F68" w:rsidRPr="00FF679D" w:rsidRDefault="00A50F68" w:rsidP="00937AC2">
            <w:pPr>
              <w:pStyle w:val="Legenda1"/>
              <w:rPr>
                <w:rFonts w:ascii="Arial" w:hAnsi="Arial" w:cs="Arial"/>
                <w:i/>
                <w:sz w:val="22"/>
                <w:szCs w:val="22"/>
              </w:rPr>
            </w:pPr>
            <w:r w:rsidRPr="00FF679D">
              <w:rPr>
                <w:rFonts w:ascii="Arial" w:hAnsi="Arial" w:cs="Arial"/>
                <w:i/>
                <w:sz w:val="22"/>
                <w:szCs w:val="22"/>
              </w:rPr>
              <w:t>2021 rok</w:t>
            </w:r>
          </w:p>
        </w:tc>
        <w:tc>
          <w:tcPr>
            <w:tcW w:w="2137" w:type="dxa"/>
            <w:shd w:val="clear" w:color="auto" w:fill="FFFFFF" w:themeFill="background1"/>
            <w:vAlign w:val="center"/>
          </w:tcPr>
          <w:p w14:paraId="3960F555" w14:textId="792D5500" w:rsidR="00A50F68" w:rsidRPr="00FF679D" w:rsidRDefault="00271CFD" w:rsidP="00A50F68">
            <w:pPr>
              <w:pStyle w:val="Legenda1"/>
              <w:jc w:val="right"/>
              <w:rPr>
                <w:rFonts w:ascii="Arial" w:hAnsi="Arial" w:cs="Arial"/>
                <w:b w:val="0"/>
                <w:color w:val="000000" w:themeColor="text1"/>
                <w:sz w:val="22"/>
                <w:szCs w:val="22"/>
              </w:rPr>
            </w:pPr>
            <w:r w:rsidRPr="00271CFD">
              <w:rPr>
                <w:rFonts w:ascii="Arial" w:hAnsi="Arial" w:cs="Arial"/>
                <w:b w:val="0"/>
                <w:color w:val="000000" w:themeColor="text1"/>
                <w:sz w:val="22"/>
                <w:szCs w:val="22"/>
              </w:rPr>
              <w:t>6 145 375,87</w:t>
            </w:r>
            <w:r w:rsidR="00A50F68" w:rsidRPr="00FF679D">
              <w:rPr>
                <w:rFonts w:ascii="Arial" w:hAnsi="Arial" w:cs="Arial"/>
                <w:b w:val="0"/>
                <w:color w:val="000000" w:themeColor="text1"/>
                <w:sz w:val="22"/>
                <w:szCs w:val="22"/>
              </w:rPr>
              <w:t xml:space="preserve"> netto</w:t>
            </w:r>
          </w:p>
        </w:tc>
        <w:tc>
          <w:tcPr>
            <w:tcW w:w="2268" w:type="dxa"/>
            <w:shd w:val="clear" w:color="auto" w:fill="FFFFFF" w:themeFill="background1"/>
            <w:vAlign w:val="center"/>
          </w:tcPr>
          <w:p w14:paraId="29E93839" w14:textId="5B22DD88" w:rsidR="00A50F68" w:rsidRPr="00FF679D" w:rsidRDefault="009110AD" w:rsidP="00A50F68">
            <w:pPr>
              <w:pStyle w:val="Legenda1"/>
              <w:jc w:val="right"/>
              <w:rPr>
                <w:rFonts w:ascii="Arial" w:hAnsi="Arial" w:cs="Arial"/>
                <w:b w:val="0"/>
                <w:color w:val="000000" w:themeColor="text1"/>
                <w:sz w:val="22"/>
                <w:szCs w:val="22"/>
                <w:lang w:eastAsia="pl-PL"/>
              </w:rPr>
            </w:pPr>
            <w:r w:rsidRPr="009110AD">
              <w:rPr>
                <w:rFonts w:ascii="Arial" w:hAnsi="Arial" w:cs="Arial"/>
                <w:b w:val="0"/>
                <w:color w:val="000000" w:themeColor="text1"/>
                <w:sz w:val="22"/>
                <w:szCs w:val="22"/>
              </w:rPr>
              <w:t>7 796 952,32</w:t>
            </w:r>
            <w:r w:rsidR="00A50F68" w:rsidRPr="00FF679D">
              <w:rPr>
                <w:rFonts w:ascii="Arial" w:hAnsi="Arial" w:cs="Arial"/>
                <w:b w:val="0"/>
                <w:color w:val="000000" w:themeColor="text1"/>
                <w:sz w:val="22"/>
                <w:szCs w:val="22"/>
              </w:rPr>
              <w:t xml:space="preserve"> brutto</w:t>
            </w:r>
          </w:p>
        </w:tc>
      </w:tr>
      <w:tr w:rsidR="00A50F68" w:rsidRPr="00FF679D" w14:paraId="64883321" w14:textId="77777777" w:rsidTr="007B3DBD">
        <w:trPr>
          <w:trHeight w:val="405"/>
        </w:trPr>
        <w:tc>
          <w:tcPr>
            <w:tcW w:w="3260" w:type="dxa"/>
            <w:shd w:val="clear" w:color="auto" w:fill="E7E6E6"/>
            <w:vAlign w:val="center"/>
          </w:tcPr>
          <w:p w14:paraId="7AA1D625" w14:textId="77777777" w:rsidR="00A50F68" w:rsidRPr="00FF679D" w:rsidRDefault="00A50F68" w:rsidP="00937AC2">
            <w:pPr>
              <w:snapToGrid w:val="0"/>
              <w:rPr>
                <w:rFonts w:eastAsia="MS MinNew Roman"/>
                <w:b/>
                <w:bCs/>
                <w:i/>
                <w:sz w:val="22"/>
                <w:szCs w:val="22"/>
              </w:rPr>
            </w:pPr>
          </w:p>
        </w:tc>
        <w:tc>
          <w:tcPr>
            <w:tcW w:w="1984" w:type="dxa"/>
            <w:shd w:val="clear" w:color="auto" w:fill="FFFFFF" w:themeFill="background1"/>
            <w:vAlign w:val="center"/>
          </w:tcPr>
          <w:p w14:paraId="2DA139E9" w14:textId="155C081B" w:rsidR="00A50F68" w:rsidRPr="00FF679D" w:rsidRDefault="00B2768D" w:rsidP="00937AC2">
            <w:pPr>
              <w:pStyle w:val="Legenda1"/>
              <w:rPr>
                <w:rFonts w:ascii="Arial" w:hAnsi="Arial" w:cs="Arial"/>
                <w:i/>
                <w:sz w:val="22"/>
                <w:szCs w:val="22"/>
              </w:rPr>
            </w:pPr>
            <w:r w:rsidRPr="00FF679D">
              <w:rPr>
                <w:rFonts w:ascii="Arial" w:hAnsi="Arial" w:cs="Arial"/>
                <w:i/>
                <w:sz w:val="22"/>
                <w:szCs w:val="22"/>
              </w:rPr>
              <w:t>20</w:t>
            </w:r>
            <w:r w:rsidR="00A50F68" w:rsidRPr="00FF679D">
              <w:rPr>
                <w:rFonts w:ascii="Arial" w:hAnsi="Arial" w:cs="Arial"/>
                <w:i/>
                <w:sz w:val="22"/>
                <w:szCs w:val="22"/>
              </w:rPr>
              <w:t>22 rok</w:t>
            </w:r>
          </w:p>
        </w:tc>
        <w:tc>
          <w:tcPr>
            <w:tcW w:w="2137" w:type="dxa"/>
            <w:shd w:val="clear" w:color="auto" w:fill="FFFFFF" w:themeFill="background1"/>
            <w:vAlign w:val="center"/>
          </w:tcPr>
          <w:p w14:paraId="0DEAC419" w14:textId="12D23DCE" w:rsidR="00A50F68" w:rsidRPr="00FF679D" w:rsidRDefault="009110AD" w:rsidP="00A50F68">
            <w:pPr>
              <w:pStyle w:val="Legenda1"/>
              <w:jc w:val="right"/>
              <w:rPr>
                <w:rFonts w:ascii="Arial" w:hAnsi="Arial" w:cs="Arial"/>
                <w:b w:val="0"/>
                <w:color w:val="000000" w:themeColor="text1"/>
                <w:sz w:val="22"/>
                <w:szCs w:val="22"/>
              </w:rPr>
            </w:pPr>
            <w:r w:rsidRPr="009110AD">
              <w:rPr>
                <w:rFonts w:ascii="Arial" w:hAnsi="Arial" w:cs="Arial"/>
                <w:b w:val="0"/>
                <w:color w:val="000000" w:themeColor="text1"/>
                <w:sz w:val="22"/>
                <w:szCs w:val="22"/>
              </w:rPr>
              <w:t>209 650,63</w:t>
            </w:r>
            <w:r>
              <w:rPr>
                <w:rFonts w:ascii="Arial" w:hAnsi="Arial" w:cs="Arial"/>
                <w:b w:val="0"/>
                <w:color w:val="000000" w:themeColor="text1"/>
                <w:sz w:val="22"/>
                <w:szCs w:val="22"/>
              </w:rPr>
              <w:t xml:space="preserve"> </w:t>
            </w:r>
            <w:r w:rsidR="00A50F68" w:rsidRPr="00FF679D">
              <w:rPr>
                <w:rFonts w:ascii="Arial" w:hAnsi="Arial" w:cs="Arial"/>
                <w:b w:val="0"/>
                <w:color w:val="000000" w:themeColor="text1"/>
                <w:sz w:val="22"/>
                <w:szCs w:val="22"/>
              </w:rPr>
              <w:t>netto</w:t>
            </w:r>
          </w:p>
        </w:tc>
        <w:tc>
          <w:tcPr>
            <w:tcW w:w="2268" w:type="dxa"/>
            <w:shd w:val="clear" w:color="auto" w:fill="FFFFFF" w:themeFill="background1"/>
            <w:vAlign w:val="center"/>
          </w:tcPr>
          <w:p w14:paraId="72313341" w14:textId="2699BB77" w:rsidR="00A50F68" w:rsidRPr="00FF679D" w:rsidRDefault="003741DD" w:rsidP="00A50F68">
            <w:pPr>
              <w:pStyle w:val="Legenda1"/>
              <w:jc w:val="right"/>
              <w:rPr>
                <w:rFonts w:ascii="Arial" w:hAnsi="Arial" w:cs="Arial"/>
                <w:b w:val="0"/>
                <w:color w:val="000000" w:themeColor="text1"/>
                <w:sz w:val="22"/>
                <w:szCs w:val="22"/>
              </w:rPr>
            </w:pPr>
            <w:r w:rsidRPr="003741DD">
              <w:rPr>
                <w:rFonts w:ascii="Arial" w:hAnsi="Arial" w:cs="Arial"/>
                <w:b w:val="0"/>
                <w:color w:val="000000" w:themeColor="text1"/>
                <w:sz w:val="22"/>
                <w:szCs w:val="22"/>
              </w:rPr>
              <w:t>314 097,78</w:t>
            </w:r>
            <w:r w:rsidR="00A50F68" w:rsidRPr="00FF679D">
              <w:rPr>
                <w:rFonts w:ascii="Arial" w:hAnsi="Arial" w:cs="Arial"/>
                <w:b w:val="0"/>
                <w:color w:val="000000" w:themeColor="text1"/>
                <w:sz w:val="22"/>
                <w:szCs w:val="22"/>
              </w:rPr>
              <w:t xml:space="preserve"> brutto</w:t>
            </w:r>
          </w:p>
        </w:tc>
      </w:tr>
    </w:tbl>
    <w:p w14:paraId="5AE6F5D1" w14:textId="77777777" w:rsidR="00A50F68" w:rsidRPr="00FF679D" w:rsidRDefault="00A50F68" w:rsidP="00A50F68">
      <w:pPr>
        <w:pStyle w:val="Tekstpodstawowy2"/>
        <w:rPr>
          <w:sz w:val="22"/>
          <w:szCs w:val="22"/>
          <w:lang w:eastAsia="pl-PL"/>
        </w:rPr>
      </w:pPr>
    </w:p>
    <w:p w14:paraId="7DEEE416" w14:textId="77777777" w:rsidR="00D220A4" w:rsidRPr="00FF679D" w:rsidRDefault="00D220A4" w:rsidP="00D220A4">
      <w:pPr>
        <w:pStyle w:val="Tekstpodstawowy2"/>
        <w:rPr>
          <w:sz w:val="22"/>
          <w:szCs w:val="22"/>
          <w:lang w:eastAsia="pl-PL"/>
        </w:rPr>
      </w:pPr>
    </w:p>
    <w:p w14:paraId="6C60A598" w14:textId="44D6B0A2" w:rsidR="00121B8A" w:rsidRPr="00FF679D" w:rsidRDefault="00A44251" w:rsidP="00B73C22">
      <w:pPr>
        <w:pStyle w:val="Nagwek2"/>
        <w:tabs>
          <w:tab w:val="num" w:pos="1134"/>
        </w:tabs>
        <w:rPr>
          <w:b w:val="0"/>
          <w:color w:val="7F7F7F" w:themeColor="text1" w:themeTint="80"/>
          <w:sz w:val="22"/>
          <w:szCs w:val="22"/>
          <w:lang w:val="pl-PL" w:eastAsia="pl-PL"/>
        </w:rPr>
      </w:pPr>
      <w:bookmarkStart w:id="7" w:name="_Toc462924069"/>
      <w:r w:rsidRPr="00FF679D">
        <w:rPr>
          <w:sz w:val="22"/>
          <w:szCs w:val="22"/>
          <w:lang w:val="pl-PL" w:eastAsia="pl-PL"/>
        </w:rPr>
        <w:t>Wykaz poszczególnych pozycji kosztowych</w:t>
      </w:r>
      <w:bookmarkEnd w:id="7"/>
      <w:r w:rsidR="00664C17" w:rsidRPr="00FF679D">
        <w:rPr>
          <w:sz w:val="22"/>
          <w:szCs w:val="22"/>
          <w:lang w:val="pl-PL" w:eastAsia="pl-PL"/>
        </w:rPr>
        <w:t xml:space="preserve"> </w:t>
      </w:r>
    </w:p>
    <w:tbl>
      <w:tblPr>
        <w:tblW w:w="9658" w:type="dxa"/>
        <w:tblInd w:w="411" w:type="dxa"/>
        <w:tblLayout w:type="fixed"/>
        <w:tblLook w:val="0000" w:firstRow="0" w:lastRow="0" w:firstColumn="0" w:lastColumn="0" w:noHBand="0" w:noVBand="0"/>
      </w:tblPr>
      <w:tblGrid>
        <w:gridCol w:w="1994"/>
        <w:gridCol w:w="2977"/>
        <w:gridCol w:w="1559"/>
        <w:gridCol w:w="3128"/>
      </w:tblGrid>
      <w:tr w:rsidR="001232CB" w:rsidRPr="00FF679D" w14:paraId="24FE7086" w14:textId="77777777" w:rsidTr="00422438">
        <w:trPr>
          <w:trHeight w:val="724"/>
          <w:tblHeader/>
        </w:trPr>
        <w:tc>
          <w:tcPr>
            <w:tcW w:w="4971" w:type="dxa"/>
            <w:gridSpan w:val="2"/>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52BD9B33" w14:textId="77777777" w:rsidR="001232CB" w:rsidRPr="00FF679D" w:rsidRDefault="001232CB" w:rsidP="001232CB">
            <w:pPr>
              <w:suppressAutoHyphens/>
              <w:jc w:val="center"/>
              <w:rPr>
                <w:rFonts w:cs="Arial"/>
                <w:sz w:val="22"/>
                <w:szCs w:val="22"/>
                <w:lang w:eastAsia="zh-CN"/>
              </w:rPr>
            </w:pPr>
            <w:r w:rsidRPr="00FF679D">
              <w:rPr>
                <w:rFonts w:eastAsia="MS MinNew Roman" w:cs="Arial"/>
                <w:b/>
                <w:bCs/>
                <w:sz w:val="22"/>
                <w:szCs w:val="22"/>
                <w:lang w:eastAsia="zh-CN"/>
              </w:rPr>
              <w:t>Nazwa pozycji kosztowej:</w:t>
            </w:r>
          </w:p>
        </w:tc>
        <w:tc>
          <w:tcPr>
            <w:tcW w:w="1559" w:type="dxa"/>
            <w:tcBorders>
              <w:top w:val="single" w:sz="4" w:space="0" w:color="000000" w:themeColor="text1"/>
              <w:left w:val="single" w:sz="4" w:space="0" w:color="000000" w:themeColor="text1"/>
              <w:bottom w:val="single" w:sz="4" w:space="0" w:color="000000" w:themeColor="text1"/>
            </w:tcBorders>
            <w:shd w:val="clear" w:color="auto" w:fill="D9D9D9" w:themeFill="background1" w:themeFillShade="D9"/>
            <w:vAlign w:val="center"/>
          </w:tcPr>
          <w:p w14:paraId="4EF7CB6B" w14:textId="16A993D9" w:rsidR="001232CB" w:rsidRPr="00FF679D" w:rsidRDefault="001232CB" w:rsidP="001232CB">
            <w:pPr>
              <w:widowControl w:val="0"/>
              <w:suppressAutoHyphens/>
              <w:jc w:val="center"/>
              <w:rPr>
                <w:rFonts w:ascii="Times New Roman" w:eastAsia="Arial Unicode MS" w:hAnsi="Times New Roman"/>
                <w:b/>
                <w:bCs/>
                <w:kern w:val="2"/>
                <w:sz w:val="22"/>
                <w:szCs w:val="22"/>
                <w:lang w:eastAsia="zh-CN"/>
              </w:rPr>
            </w:pPr>
            <w:r w:rsidRPr="00FF679D">
              <w:rPr>
                <w:rFonts w:eastAsia="Arial Unicode MS" w:cs="Arial"/>
                <w:b/>
                <w:bCs/>
                <w:kern w:val="2"/>
                <w:sz w:val="22"/>
                <w:szCs w:val="22"/>
                <w:lang w:eastAsia="zh-CN"/>
              </w:rPr>
              <w:t>Przewidywany koszt</w:t>
            </w:r>
            <w:r w:rsidR="00A50F68" w:rsidRPr="00FF679D">
              <w:rPr>
                <w:rFonts w:eastAsia="Arial Unicode MS" w:cs="Arial"/>
                <w:b/>
                <w:bCs/>
                <w:kern w:val="2"/>
                <w:sz w:val="22"/>
                <w:szCs w:val="22"/>
                <w:lang w:eastAsia="zh-CN"/>
              </w:rPr>
              <w:t xml:space="preserve"> w zł</w:t>
            </w:r>
            <w:r w:rsidRPr="00FF679D">
              <w:rPr>
                <w:rFonts w:eastAsia="Arial Unicode MS" w:cs="Arial"/>
                <w:b/>
                <w:bCs/>
                <w:kern w:val="2"/>
                <w:sz w:val="22"/>
                <w:szCs w:val="22"/>
                <w:lang w:eastAsia="zh-CN"/>
              </w:rPr>
              <w:t xml:space="preserve"> brutto:</w:t>
            </w: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343A430" w14:textId="77777777" w:rsidR="001232CB" w:rsidRPr="00FF679D" w:rsidRDefault="001232CB" w:rsidP="001232CB">
            <w:pPr>
              <w:widowControl w:val="0"/>
              <w:tabs>
                <w:tab w:val="left" w:pos="585"/>
              </w:tabs>
              <w:suppressAutoHyphens/>
              <w:jc w:val="center"/>
              <w:rPr>
                <w:rFonts w:ascii="Times New Roman" w:eastAsia="Arial Unicode MS" w:hAnsi="Times New Roman"/>
                <w:b/>
                <w:bCs/>
                <w:kern w:val="2"/>
                <w:sz w:val="22"/>
                <w:szCs w:val="22"/>
                <w:lang w:eastAsia="zh-CN"/>
              </w:rPr>
            </w:pPr>
            <w:r w:rsidRPr="00FF679D">
              <w:rPr>
                <w:rFonts w:eastAsia="Arial Unicode MS" w:cs="Arial"/>
                <w:b/>
                <w:bCs/>
                <w:kern w:val="2"/>
                <w:sz w:val="22"/>
                <w:szCs w:val="22"/>
                <w:lang w:eastAsia="zh-CN"/>
              </w:rPr>
              <w:t>Uzasadnienie pozycji kosztowej (przeznaczenie):</w:t>
            </w:r>
          </w:p>
        </w:tc>
      </w:tr>
      <w:tr w:rsidR="00A50F68" w:rsidRPr="00FF679D" w14:paraId="7B68E5CB" w14:textId="77777777" w:rsidTr="00422438">
        <w:trPr>
          <w:trHeight w:val="852"/>
        </w:trPr>
        <w:tc>
          <w:tcPr>
            <w:tcW w:w="19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502F892A" w14:textId="77777777" w:rsidR="00A50F68" w:rsidRPr="00FF679D" w:rsidRDefault="00A50F68" w:rsidP="00A50F68">
            <w:pPr>
              <w:suppressAutoHyphens/>
              <w:rPr>
                <w:rFonts w:cs="Arial"/>
                <w:sz w:val="22"/>
                <w:szCs w:val="22"/>
                <w:lang w:eastAsia="zh-CN"/>
              </w:rPr>
            </w:pPr>
            <w:r w:rsidRPr="00FF679D">
              <w:rPr>
                <w:rFonts w:eastAsia="MS MinNew Roman" w:cs="Arial"/>
                <w:bCs/>
                <w:sz w:val="22"/>
                <w:szCs w:val="22"/>
                <w:lang w:eastAsia="zh-CN"/>
              </w:rPr>
              <w:t>Oprogramowanie</w:t>
            </w:r>
          </w:p>
        </w:tc>
        <w:tc>
          <w:tcPr>
            <w:tcW w:w="297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AADEAD9" w14:textId="77777777" w:rsidR="00A50F68" w:rsidRPr="00FF679D" w:rsidRDefault="00A50F68" w:rsidP="00A50F68">
            <w:pPr>
              <w:widowControl w:val="0"/>
              <w:suppressAutoHyphens/>
              <w:rPr>
                <w:rFonts w:ascii="Times New Roman" w:eastAsia="Arial Unicode MS" w:hAnsi="Times New Roman"/>
                <w:b/>
                <w:bCs/>
                <w:color w:val="000000"/>
                <w:kern w:val="2"/>
                <w:sz w:val="22"/>
                <w:szCs w:val="22"/>
                <w:lang w:eastAsia="zh-CN"/>
              </w:rPr>
            </w:pPr>
            <w:r w:rsidRPr="00FF679D">
              <w:rPr>
                <w:rFonts w:eastAsia="MS MinNew Roman" w:cs="Arial"/>
                <w:bCs/>
                <w:color w:val="000000"/>
                <w:sz w:val="22"/>
                <w:szCs w:val="22"/>
                <w:lang w:eastAsia="zh-CN"/>
              </w:rPr>
              <w:t xml:space="preserve">Oprogramowanie </w:t>
            </w:r>
          </w:p>
        </w:tc>
        <w:tc>
          <w:tcPr>
            <w:tcW w:w="1559"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441C80C6" w14:textId="08E49BA4" w:rsidR="005F3483" w:rsidRDefault="005F3483" w:rsidP="00A50F68">
            <w:pPr>
              <w:widowControl w:val="0"/>
              <w:suppressAutoHyphens/>
              <w:jc w:val="right"/>
              <w:rPr>
                <w:rFonts w:cs="Arial"/>
                <w:color w:val="000000"/>
                <w:sz w:val="22"/>
                <w:szCs w:val="22"/>
                <w:lang w:eastAsia="zh-CN"/>
              </w:rPr>
            </w:pPr>
            <w:r w:rsidRPr="005F3483">
              <w:rPr>
                <w:rFonts w:cs="Arial"/>
                <w:color w:val="000000"/>
                <w:sz w:val="22"/>
                <w:szCs w:val="22"/>
                <w:lang w:eastAsia="zh-CN"/>
              </w:rPr>
              <w:t>9 031 332,44</w:t>
            </w:r>
          </w:p>
          <w:p w14:paraId="529CF269" w14:textId="510F8278" w:rsidR="00A50F68" w:rsidRPr="00FF679D" w:rsidRDefault="00A50F68" w:rsidP="00A50F68">
            <w:pPr>
              <w:widowControl w:val="0"/>
              <w:suppressAutoHyphens/>
              <w:jc w:val="right"/>
              <w:rPr>
                <w:rFonts w:eastAsia="Arial Unicode MS" w:cs="Arial"/>
                <w:b/>
                <w:bCs/>
                <w:color w:val="000000"/>
                <w:kern w:val="2"/>
                <w:sz w:val="22"/>
                <w:szCs w:val="22"/>
                <w:lang w:eastAsia="zh-CN"/>
              </w:rPr>
            </w:pP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A0C781D" w14:textId="77777777" w:rsidR="00A50F68" w:rsidRPr="00FF679D" w:rsidRDefault="00A50F68" w:rsidP="00A50F68">
            <w:pPr>
              <w:widowControl w:val="0"/>
              <w:suppressAutoHyphens/>
              <w:rPr>
                <w:rFonts w:ascii="Times New Roman" w:eastAsia="Arial Unicode MS" w:hAnsi="Times New Roman"/>
                <w:b/>
                <w:bCs/>
                <w:kern w:val="2"/>
                <w:sz w:val="22"/>
                <w:szCs w:val="22"/>
                <w:lang w:eastAsia="zh-CN"/>
              </w:rPr>
            </w:pPr>
            <w:r w:rsidRPr="00FF679D">
              <w:rPr>
                <w:rFonts w:eastAsia="Arial Unicode MS" w:cs="Arial"/>
                <w:bCs/>
                <w:kern w:val="2"/>
                <w:sz w:val="22"/>
                <w:szCs w:val="22"/>
                <w:lang w:eastAsia="pl-PL"/>
              </w:rPr>
              <w:t>Zakupy licencji oprogramowania wraz z usługami konfiguracji i wdrożenia</w:t>
            </w:r>
          </w:p>
        </w:tc>
      </w:tr>
      <w:tr w:rsidR="00A50F68" w:rsidRPr="00FF679D" w14:paraId="04E3EFF0" w14:textId="77777777" w:rsidTr="00422438">
        <w:trPr>
          <w:trHeight w:val="1120"/>
        </w:trPr>
        <w:tc>
          <w:tcPr>
            <w:tcW w:w="19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0244A738" w14:textId="77777777" w:rsidR="00A50F68" w:rsidRPr="00FF679D" w:rsidRDefault="00A50F68" w:rsidP="00A50F68">
            <w:pPr>
              <w:suppressAutoHyphens/>
              <w:rPr>
                <w:rFonts w:cs="Arial"/>
                <w:sz w:val="22"/>
                <w:szCs w:val="22"/>
                <w:lang w:eastAsia="zh-CN"/>
              </w:rPr>
            </w:pPr>
            <w:r w:rsidRPr="00FF679D">
              <w:rPr>
                <w:rFonts w:eastAsia="MS MinNew Roman" w:cs="Arial"/>
                <w:bCs/>
                <w:sz w:val="22"/>
                <w:szCs w:val="22"/>
                <w:lang w:eastAsia="zh-CN"/>
              </w:rPr>
              <w:t>Infrastruktura</w:t>
            </w:r>
          </w:p>
        </w:tc>
        <w:tc>
          <w:tcPr>
            <w:tcW w:w="297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ECFB63C" w14:textId="77777777" w:rsidR="00A50F68" w:rsidRPr="00FF679D" w:rsidRDefault="00A50F68" w:rsidP="00A50F68">
            <w:pPr>
              <w:widowControl w:val="0"/>
              <w:suppressAutoHyphens/>
              <w:rPr>
                <w:rFonts w:ascii="Times New Roman" w:eastAsia="Arial Unicode MS" w:hAnsi="Times New Roman"/>
                <w:b/>
                <w:bCs/>
                <w:color w:val="000000"/>
                <w:kern w:val="2"/>
                <w:sz w:val="22"/>
                <w:szCs w:val="22"/>
                <w:lang w:eastAsia="zh-CN"/>
              </w:rPr>
            </w:pPr>
            <w:r w:rsidRPr="00FF679D">
              <w:rPr>
                <w:rFonts w:eastAsia="MS MinNew Roman" w:cs="Arial"/>
                <w:bCs/>
                <w:color w:val="000000"/>
                <w:sz w:val="22"/>
                <w:szCs w:val="22"/>
                <w:lang w:eastAsia="zh-CN"/>
              </w:rPr>
              <w:t>Serwery, macierze dyskowe, system archiwizacji danych</w:t>
            </w:r>
          </w:p>
        </w:tc>
        <w:tc>
          <w:tcPr>
            <w:tcW w:w="1559"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49D31026" w14:textId="77777777" w:rsidR="009042AF" w:rsidRDefault="009042AF" w:rsidP="00A50F68">
            <w:pPr>
              <w:widowControl w:val="0"/>
              <w:suppressAutoHyphens/>
              <w:jc w:val="right"/>
              <w:rPr>
                <w:rFonts w:eastAsia="MS MinNew Roman" w:cs="Arial"/>
                <w:bCs/>
                <w:color w:val="000000"/>
                <w:sz w:val="22"/>
                <w:szCs w:val="22"/>
                <w:lang w:eastAsia="zh-CN"/>
              </w:rPr>
            </w:pPr>
            <w:r w:rsidRPr="009042AF">
              <w:rPr>
                <w:rFonts w:eastAsia="MS MinNew Roman" w:cs="Arial"/>
                <w:bCs/>
                <w:color w:val="000000"/>
                <w:sz w:val="22"/>
                <w:szCs w:val="22"/>
                <w:lang w:eastAsia="zh-CN"/>
              </w:rPr>
              <w:t>2 407 110,00</w:t>
            </w:r>
          </w:p>
          <w:p w14:paraId="218ED9B1" w14:textId="5B0D04A4" w:rsidR="00A50F68" w:rsidRPr="00FF679D" w:rsidRDefault="00A50F68" w:rsidP="00A50F68">
            <w:pPr>
              <w:widowControl w:val="0"/>
              <w:suppressAutoHyphens/>
              <w:jc w:val="right"/>
              <w:rPr>
                <w:rFonts w:eastAsia="MS MinNew Roman" w:cs="Arial"/>
                <w:bCs/>
                <w:color w:val="000000"/>
                <w:sz w:val="22"/>
                <w:szCs w:val="22"/>
                <w:lang w:eastAsia="zh-CN"/>
              </w:rPr>
            </w:pP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0422722" w14:textId="77777777" w:rsidR="00A50F68" w:rsidRPr="00FF679D" w:rsidRDefault="00A50F68" w:rsidP="00A50F68">
            <w:pPr>
              <w:widowControl w:val="0"/>
              <w:suppressAutoHyphens/>
              <w:rPr>
                <w:rFonts w:ascii="Times New Roman" w:eastAsia="Arial Unicode MS" w:hAnsi="Times New Roman"/>
                <w:b/>
                <w:bCs/>
                <w:kern w:val="2"/>
                <w:sz w:val="22"/>
                <w:szCs w:val="22"/>
                <w:lang w:eastAsia="zh-CN"/>
              </w:rPr>
            </w:pPr>
            <w:r w:rsidRPr="00FF679D">
              <w:rPr>
                <w:rFonts w:eastAsia="Arial Unicode MS" w:cs="Arial"/>
                <w:bCs/>
                <w:kern w:val="2"/>
                <w:sz w:val="22"/>
                <w:szCs w:val="22"/>
                <w:lang w:eastAsia="pl-PL"/>
              </w:rPr>
              <w:t>Zakupy koniecznych dla wdrożenia elementów infrastruktury przetwarzania danych wraz z usługami konfiguracji i wdrożenia</w:t>
            </w:r>
          </w:p>
        </w:tc>
      </w:tr>
      <w:tr w:rsidR="00A50F68" w:rsidRPr="00FF679D" w14:paraId="51DFC219" w14:textId="77777777" w:rsidTr="00422438">
        <w:trPr>
          <w:trHeight w:val="525"/>
        </w:trPr>
        <w:tc>
          <w:tcPr>
            <w:tcW w:w="19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7788096" w14:textId="77777777" w:rsidR="00A50F68" w:rsidRPr="00FF679D" w:rsidRDefault="00A50F68" w:rsidP="00A50F68">
            <w:pPr>
              <w:widowControl w:val="0"/>
              <w:suppressAutoHyphens/>
              <w:rPr>
                <w:rFonts w:ascii="Times New Roman" w:eastAsia="Arial Unicode MS" w:hAnsi="Times New Roman"/>
                <w:b/>
                <w:bCs/>
                <w:color w:val="000000" w:themeColor="text1"/>
                <w:kern w:val="2"/>
                <w:sz w:val="22"/>
                <w:szCs w:val="22"/>
                <w:lang w:eastAsia="zh-CN"/>
              </w:rPr>
            </w:pPr>
            <w:r w:rsidRPr="00FF679D">
              <w:rPr>
                <w:rFonts w:eastAsia="MS MinNew Roman" w:cs="Arial"/>
                <w:bCs/>
                <w:color w:val="000000" w:themeColor="text1"/>
                <w:sz w:val="22"/>
                <w:szCs w:val="22"/>
                <w:lang w:eastAsia="zh-CN"/>
              </w:rPr>
              <w:t>Koszty UX i grafiki</w:t>
            </w:r>
          </w:p>
        </w:tc>
        <w:tc>
          <w:tcPr>
            <w:tcW w:w="2977" w:type="dxa"/>
            <w:tcBorders>
              <w:top w:val="single" w:sz="4" w:space="0" w:color="000000" w:themeColor="text1"/>
              <w:left w:val="single" w:sz="4" w:space="0" w:color="000000" w:themeColor="text1"/>
              <w:bottom w:val="single" w:sz="4" w:space="0" w:color="000000" w:themeColor="text1"/>
            </w:tcBorders>
            <w:shd w:val="clear" w:color="auto" w:fill="auto"/>
          </w:tcPr>
          <w:p w14:paraId="24E9DDC3" w14:textId="6169F9CF" w:rsidR="00A50F68" w:rsidRPr="00FF679D" w:rsidRDefault="002208F7" w:rsidP="00A50F68">
            <w:pPr>
              <w:widowControl w:val="0"/>
              <w:suppressAutoHyphens/>
              <w:rPr>
                <w:rFonts w:ascii="Times New Roman" w:eastAsia="Arial Unicode MS" w:hAnsi="Times New Roman"/>
                <w:b/>
                <w:bCs/>
                <w:color w:val="000000" w:themeColor="text1"/>
                <w:kern w:val="2"/>
                <w:sz w:val="22"/>
                <w:szCs w:val="22"/>
                <w:lang w:eastAsia="zh-CN"/>
              </w:rPr>
            </w:pPr>
            <w:r w:rsidRPr="00FF679D">
              <w:rPr>
                <w:rFonts w:eastAsia="Arial Unicode MS" w:cs="Arial"/>
                <w:bCs/>
                <w:color w:val="000000" w:themeColor="text1"/>
                <w:kern w:val="2"/>
                <w:sz w:val="22"/>
                <w:szCs w:val="22"/>
                <w:lang w:eastAsia="pl-PL"/>
              </w:rPr>
              <w:t xml:space="preserve">Portalu Dostępu i Zarządzania </w:t>
            </w:r>
            <w:r w:rsidR="00A50F68" w:rsidRPr="00FF679D">
              <w:rPr>
                <w:rFonts w:eastAsia="Arial Unicode MS" w:cs="Arial"/>
                <w:bCs/>
                <w:color w:val="000000" w:themeColor="text1"/>
                <w:kern w:val="2"/>
                <w:sz w:val="22"/>
                <w:szCs w:val="22"/>
                <w:lang w:eastAsia="pl-PL"/>
              </w:rPr>
              <w:t>spełniający wymogi WCAG 2.0</w:t>
            </w:r>
          </w:p>
        </w:tc>
        <w:tc>
          <w:tcPr>
            <w:tcW w:w="1559"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3AED3850" w14:textId="55F5E537" w:rsidR="00A50F68" w:rsidRPr="00FF679D" w:rsidRDefault="00A50F68" w:rsidP="00A50F68">
            <w:pPr>
              <w:widowControl w:val="0"/>
              <w:suppressAutoHyphens/>
              <w:jc w:val="right"/>
              <w:rPr>
                <w:rFonts w:eastAsia="Arial Unicode MS" w:cs="Arial"/>
                <w:b/>
                <w:bCs/>
                <w:color w:val="000000" w:themeColor="text1"/>
                <w:kern w:val="2"/>
                <w:sz w:val="22"/>
                <w:szCs w:val="22"/>
                <w:lang w:eastAsia="zh-CN"/>
              </w:rPr>
            </w:pPr>
            <w:r w:rsidRPr="00FF679D">
              <w:rPr>
                <w:rFonts w:eastAsia="MS MinNew Roman" w:cs="Arial"/>
                <w:bCs/>
                <w:color w:val="000000" w:themeColor="text1"/>
                <w:sz w:val="22"/>
                <w:szCs w:val="22"/>
                <w:lang w:eastAsia="zh-CN"/>
              </w:rPr>
              <w:t>246 000,00</w:t>
            </w: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99630ED" w14:textId="4B415425" w:rsidR="00A50F68" w:rsidRPr="00FF679D" w:rsidRDefault="002208F7" w:rsidP="007B3DBD">
            <w:pPr>
              <w:widowControl w:val="0"/>
              <w:suppressAutoHyphens/>
              <w:rPr>
                <w:rFonts w:ascii="Times New Roman" w:eastAsia="Arial Unicode MS" w:hAnsi="Times New Roman"/>
                <w:b/>
                <w:bCs/>
                <w:color w:val="000000" w:themeColor="text1"/>
                <w:kern w:val="2"/>
                <w:sz w:val="22"/>
                <w:szCs w:val="22"/>
                <w:lang w:eastAsia="zh-CN"/>
              </w:rPr>
            </w:pPr>
            <w:r w:rsidRPr="00FF679D">
              <w:rPr>
                <w:rFonts w:eastAsia="Arial Unicode MS" w:cs="Arial"/>
                <w:bCs/>
                <w:color w:val="000000" w:themeColor="text1"/>
                <w:kern w:val="2"/>
                <w:sz w:val="22"/>
                <w:szCs w:val="22"/>
                <w:lang w:eastAsia="pl-PL"/>
              </w:rPr>
              <w:t xml:space="preserve">Koszty UX i grafiki zostaną poniesione w celu przygotowania portalu rejestracji Kart Zgłoszenia Nowotworu Złośliwego (Portal Dostępu i Zarządzania). </w:t>
            </w:r>
            <w:r w:rsidR="007B3DBD">
              <w:rPr>
                <w:rFonts w:eastAsia="Arial Unicode MS" w:cs="Arial"/>
                <w:bCs/>
                <w:color w:val="000000" w:themeColor="text1"/>
                <w:kern w:val="2"/>
                <w:sz w:val="22"/>
                <w:szCs w:val="22"/>
                <w:lang w:eastAsia="pl-PL"/>
              </w:rPr>
              <w:t>Zapewnienie</w:t>
            </w:r>
            <w:r w:rsidRPr="00FF679D">
              <w:rPr>
                <w:rFonts w:eastAsia="Arial Unicode MS" w:cs="Arial"/>
                <w:bCs/>
                <w:color w:val="000000" w:themeColor="text1"/>
                <w:kern w:val="2"/>
                <w:sz w:val="22"/>
                <w:szCs w:val="22"/>
                <w:lang w:eastAsia="pl-PL"/>
              </w:rPr>
              <w:t xml:space="preserve"> użytkownikom komfort</w:t>
            </w:r>
            <w:r w:rsidR="007B3DBD">
              <w:rPr>
                <w:rFonts w:eastAsia="Arial Unicode MS" w:cs="Arial"/>
                <w:bCs/>
                <w:color w:val="000000" w:themeColor="text1"/>
                <w:kern w:val="2"/>
                <w:sz w:val="22"/>
                <w:szCs w:val="22"/>
                <w:lang w:eastAsia="pl-PL"/>
              </w:rPr>
              <w:t>u</w:t>
            </w:r>
            <w:r w:rsidRPr="00FF679D">
              <w:rPr>
                <w:rFonts w:eastAsia="Arial Unicode MS" w:cs="Arial"/>
                <w:bCs/>
                <w:color w:val="000000" w:themeColor="text1"/>
                <w:kern w:val="2"/>
                <w:sz w:val="22"/>
                <w:szCs w:val="22"/>
                <w:lang w:eastAsia="pl-PL"/>
              </w:rPr>
              <w:t xml:space="preserve"> pracy w systemie </w:t>
            </w:r>
            <w:r w:rsidR="007B3DBD">
              <w:rPr>
                <w:rFonts w:eastAsia="Arial Unicode MS" w:cs="Arial"/>
                <w:bCs/>
                <w:color w:val="000000" w:themeColor="text1"/>
                <w:kern w:val="2"/>
                <w:sz w:val="22"/>
                <w:szCs w:val="22"/>
                <w:lang w:eastAsia="pl-PL"/>
              </w:rPr>
              <w:t>teleinformatycznym.</w:t>
            </w:r>
          </w:p>
        </w:tc>
      </w:tr>
      <w:tr w:rsidR="00A50F68" w:rsidRPr="00FF679D" w14:paraId="3ECC90FA" w14:textId="77777777" w:rsidTr="00422438">
        <w:trPr>
          <w:trHeight w:val="395"/>
        </w:trPr>
        <w:tc>
          <w:tcPr>
            <w:tcW w:w="19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026164C" w14:textId="77777777" w:rsidR="00A50F68" w:rsidRPr="00FF679D" w:rsidRDefault="00A50F68" w:rsidP="00A50F68">
            <w:pPr>
              <w:widowControl w:val="0"/>
              <w:suppressAutoHyphens/>
              <w:rPr>
                <w:rFonts w:ascii="Times New Roman" w:eastAsia="Arial Unicode MS" w:hAnsi="Times New Roman"/>
                <w:b/>
                <w:bCs/>
                <w:kern w:val="2"/>
                <w:sz w:val="22"/>
                <w:szCs w:val="22"/>
                <w:lang w:eastAsia="zh-CN"/>
              </w:rPr>
            </w:pPr>
            <w:r w:rsidRPr="00FF679D">
              <w:rPr>
                <w:rFonts w:eastAsia="MS MinNew Roman" w:cs="Arial"/>
                <w:bCs/>
                <w:sz w:val="22"/>
                <w:szCs w:val="22"/>
                <w:lang w:eastAsia="zh-CN"/>
              </w:rPr>
              <w:t>Bezpieczeństwo</w:t>
            </w:r>
          </w:p>
        </w:tc>
        <w:tc>
          <w:tcPr>
            <w:tcW w:w="2977" w:type="dxa"/>
            <w:tcBorders>
              <w:top w:val="single" w:sz="4" w:space="0" w:color="000000" w:themeColor="text1"/>
              <w:left w:val="single" w:sz="4" w:space="0" w:color="000000" w:themeColor="text1"/>
              <w:bottom w:val="single" w:sz="4" w:space="0" w:color="000000" w:themeColor="text1"/>
            </w:tcBorders>
            <w:shd w:val="clear" w:color="auto" w:fill="auto"/>
          </w:tcPr>
          <w:p w14:paraId="20321397" w14:textId="35202EB2" w:rsidR="00A50F68" w:rsidRPr="00FF679D" w:rsidRDefault="000E199B" w:rsidP="00A50F68">
            <w:pPr>
              <w:widowControl w:val="0"/>
              <w:suppressAutoHyphens/>
              <w:rPr>
                <w:rFonts w:ascii="Times New Roman" w:eastAsia="Arial Unicode MS" w:hAnsi="Times New Roman"/>
                <w:b/>
                <w:bCs/>
                <w:color w:val="000000"/>
                <w:kern w:val="2"/>
                <w:sz w:val="22"/>
                <w:szCs w:val="22"/>
                <w:lang w:eastAsia="zh-CN"/>
              </w:rPr>
            </w:pPr>
            <w:r w:rsidRPr="00BA240E">
              <w:rPr>
                <w:rFonts w:eastAsia="MS MinNew Roman" w:cs="Arial"/>
                <w:color w:val="000000"/>
                <w:sz w:val="22"/>
                <w:szCs w:val="22"/>
                <w:lang w:eastAsia="zh-CN"/>
              </w:rPr>
              <w:t>Testy  bezpieczeństwa</w:t>
            </w:r>
            <w:r w:rsidR="007B3DBD">
              <w:rPr>
                <w:rFonts w:eastAsia="MS MinNew Roman" w:cs="Arial"/>
                <w:color w:val="000000"/>
                <w:sz w:val="22"/>
                <w:szCs w:val="22"/>
                <w:lang w:eastAsia="zh-CN"/>
              </w:rPr>
              <w:t>, koszty audytów.</w:t>
            </w:r>
          </w:p>
        </w:tc>
        <w:tc>
          <w:tcPr>
            <w:tcW w:w="1559"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3C264140" w14:textId="78DCCC61" w:rsidR="00A50F68" w:rsidRPr="00FF679D" w:rsidRDefault="00A50F68" w:rsidP="00A50F68">
            <w:pPr>
              <w:widowControl w:val="0"/>
              <w:suppressAutoHyphens/>
              <w:jc w:val="right"/>
              <w:rPr>
                <w:rFonts w:eastAsia="Arial Unicode MS" w:cs="Arial"/>
                <w:b/>
                <w:bCs/>
                <w:color w:val="000000"/>
                <w:kern w:val="2"/>
                <w:sz w:val="22"/>
                <w:szCs w:val="22"/>
                <w:lang w:eastAsia="zh-CN"/>
              </w:rPr>
            </w:pPr>
            <w:r w:rsidRPr="00FF679D">
              <w:rPr>
                <w:rFonts w:eastAsia="MS MinNew Roman" w:cs="Arial"/>
                <w:bCs/>
                <w:color w:val="000000"/>
                <w:sz w:val="22"/>
                <w:szCs w:val="22"/>
                <w:lang w:eastAsia="zh-CN"/>
              </w:rPr>
              <w:t>664 200,00</w:t>
            </w: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2A21356" w14:textId="24C45920" w:rsidR="00A50F68" w:rsidRPr="00FF679D" w:rsidRDefault="00A50F68" w:rsidP="007B3DBD">
            <w:pPr>
              <w:widowControl w:val="0"/>
              <w:suppressAutoHyphens/>
              <w:rPr>
                <w:rFonts w:ascii="Times New Roman" w:eastAsia="Arial Unicode MS" w:hAnsi="Times New Roman"/>
                <w:b/>
                <w:bCs/>
                <w:kern w:val="2"/>
                <w:sz w:val="22"/>
                <w:szCs w:val="22"/>
                <w:lang w:eastAsia="zh-CN"/>
              </w:rPr>
            </w:pPr>
            <w:r w:rsidRPr="00FF679D">
              <w:rPr>
                <w:rFonts w:eastAsia="Arial Unicode MS" w:cs="Arial"/>
                <w:bCs/>
                <w:kern w:val="2"/>
                <w:sz w:val="22"/>
                <w:szCs w:val="22"/>
                <w:lang w:eastAsia="pl-PL"/>
              </w:rPr>
              <w:t xml:space="preserve">Wydatek konieczny dla </w:t>
            </w:r>
            <w:r w:rsidR="007B3DBD">
              <w:rPr>
                <w:rFonts w:eastAsia="Arial Unicode MS" w:cs="Arial"/>
                <w:bCs/>
                <w:kern w:val="2"/>
                <w:sz w:val="22"/>
                <w:szCs w:val="22"/>
                <w:lang w:eastAsia="pl-PL"/>
              </w:rPr>
              <w:t xml:space="preserve">zapewnienia bezpieczeństwa </w:t>
            </w:r>
            <w:r w:rsidRPr="00FF679D">
              <w:rPr>
                <w:rFonts w:eastAsia="Arial Unicode MS" w:cs="Arial"/>
                <w:bCs/>
                <w:kern w:val="2"/>
                <w:sz w:val="22"/>
                <w:szCs w:val="22"/>
                <w:lang w:eastAsia="pl-PL"/>
              </w:rPr>
              <w:t xml:space="preserve">użytkowania </w:t>
            </w:r>
            <w:r w:rsidR="007B3DBD">
              <w:rPr>
                <w:rFonts w:eastAsia="Arial Unicode MS" w:cs="Arial"/>
                <w:bCs/>
                <w:kern w:val="2"/>
                <w:sz w:val="22"/>
                <w:szCs w:val="22"/>
                <w:lang w:eastAsia="pl-PL"/>
              </w:rPr>
              <w:t>systemu.</w:t>
            </w:r>
          </w:p>
        </w:tc>
      </w:tr>
      <w:tr w:rsidR="00A50F68" w:rsidRPr="00FF679D" w14:paraId="06B8A34F" w14:textId="77777777" w:rsidTr="00422438">
        <w:trPr>
          <w:trHeight w:val="395"/>
        </w:trPr>
        <w:tc>
          <w:tcPr>
            <w:tcW w:w="19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48E28C47" w14:textId="77777777" w:rsidR="00A50F68" w:rsidRPr="00FF679D" w:rsidRDefault="00A50F68" w:rsidP="00A50F68">
            <w:pPr>
              <w:widowControl w:val="0"/>
              <w:suppressAutoHyphens/>
              <w:rPr>
                <w:rFonts w:ascii="Times New Roman" w:eastAsia="Arial Unicode MS" w:hAnsi="Times New Roman"/>
                <w:b/>
                <w:bCs/>
                <w:kern w:val="2"/>
                <w:sz w:val="22"/>
                <w:szCs w:val="22"/>
                <w:lang w:eastAsia="zh-CN"/>
              </w:rPr>
            </w:pPr>
            <w:r w:rsidRPr="00FF679D">
              <w:rPr>
                <w:rFonts w:eastAsia="MS MinNew Roman" w:cs="Arial"/>
                <w:bCs/>
                <w:sz w:val="22"/>
                <w:szCs w:val="22"/>
                <w:lang w:eastAsia="zh-CN"/>
              </w:rPr>
              <w:t>Wydajność rozwiązań</w:t>
            </w:r>
          </w:p>
        </w:tc>
        <w:tc>
          <w:tcPr>
            <w:tcW w:w="2977"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362C683E" w14:textId="60B6AAB6" w:rsidR="00A50F68" w:rsidRPr="00FF679D" w:rsidRDefault="00802287" w:rsidP="00A50F68">
            <w:pPr>
              <w:widowControl w:val="0"/>
              <w:suppressAutoHyphens/>
              <w:rPr>
                <w:rFonts w:ascii="Times New Roman" w:eastAsia="Arial Unicode MS" w:hAnsi="Times New Roman"/>
                <w:b/>
                <w:bCs/>
                <w:color w:val="000000"/>
                <w:kern w:val="2"/>
                <w:sz w:val="22"/>
                <w:szCs w:val="22"/>
                <w:lang w:eastAsia="zh-CN"/>
              </w:rPr>
            </w:pPr>
            <w:r>
              <w:rPr>
                <w:rFonts w:eastAsia="MS MinNew Roman" w:cs="Arial"/>
                <w:bCs/>
                <w:color w:val="000000"/>
                <w:sz w:val="22"/>
                <w:szCs w:val="22"/>
                <w:lang w:eastAsia="zh-CN"/>
              </w:rPr>
              <w:t>Kos</w:t>
            </w:r>
            <w:r w:rsidR="006A57BC">
              <w:rPr>
                <w:rFonts w:eastAsia="MS MinNew Roman" w:cs="Arial"/>
                <w:bCs/>
                <w:color w:val="000000"/>
                <w:sz w:val="22"/>
                <w:szCs w:val="22"/>
                <w:lang w:eastAsia="zh-CN"/>
              </w:rPr>
              <w:t xml:space="preserve">zty testów wydajności rozwiązań </w:t>
            </w:r>
            <w:r w:rsidR="009875FD">
              <w:rPr>
                <w:rFonts w:eastAsia="MS MinNew Roman" w:cs="Arial"/>
                <w:bCs/>
                <w:color w:val="000000"/>
                <w:sz w:val="22"/>
                <w:szCs w:val="22"/>
                <w:lang w:eastAsia="zh-CN"/>
              </w:rPr>
              <w:t>i</w:t>
            </w:r>
            <w:r>
              <w:rPr>
                <w:rFonts w:eastAsia="MS MinNew Roman" w:cs="Arial"/>
                <w:bCs/>
                <w:color w:val="000000"/>
                <w:sz w:val="22"/>
                <w:szCs w:val="22"/>
                <w:lang w:eastAsia="zh-CN"/>
              </w:rPr>
              <w:t xml:space="preserve"> poprawek </w:t>
            </w:r>
            <w:r w:rsidR="009875FD">
              <w:rPr>
                <w:rFonts w:eastAsia="MS MinNew Roman" w:cs="Arial"/>
                <w:bCs/>
                <w:color w:val="000000"/>
                <w:sz w:val="22"/>
                <w:szCs w:val="22"/>
                <w:lang w:eastAsia="zh-CN"/>
              </w:rPr>
              <w:t>z nich wynikających</w:t>
            </w:r>
            <w:r w:rsidR="00F351B9">
              <w:rPr>
                <w:rFonts w:eastAsia="MS MinNew Roman" w:cs="Arial"/>
                <w:bCs/>
                <w:color w:val="000000"/>
                <w:sz w:val="22"/>
                <w:szCs w:val="22"/>
                <w:lang w:eastAsia="zh-CN"/>
              </w:rPr>
              <w:t>.</w:t>
            </w:r>
          </w:p>
        </w:tc>
        <w:tc>
          <w:tcPr>
            <w:tcW w:w="1559"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60A7F44E" w14:textId="267DF106" w:rsidR="00A50F68" w:rsidRPr="00FF679D" w:rsidRDefault="00A50F68" w:rsidP="00A50F68">
            <w:pPr>
              <w:widowControl w:val="0"/>
              <w:suppressAutoHyphens/>
              <w:jc w:val="right"/>
              <w:rPr>
                <w:rFonts w:eastAsia="Arial Unicode MS" w:cs="Arial"/>
                <w:b/>
                <w:bCs/>
                <w:color w:val="000000"/>
                <w:kern w:val="2"/>
                <w:sz w:val="22"/>
                <w:szCs w:val="22"/>
                <w:lang w:eastAsia="zh-CN"/>
              </w:rPr>
            </w:pPr>
            <w:r w:rsidRPr="00FF679D">
              <w:rPr>
                <w:rFonts w:eastAsia="MS MinNew Roman" w:cs="Arial"/>
                <w:bCs/>
                <w:color w:val="000000"/>
                <w:sz w:val="22"/>
                <w:szCs w:val="22"/>
                <w:lang w:eastAsia="zh-CN"/>
              </w:rPr>
              <w:t>147 600,00</w:t>
            </w: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6542FC0" w14:textId="505C28EC" w:rsidR="00A50F68" w:rsidRPr="00FF679D" w:rsidRDefault="00A50F68" w:rsidP="00A50F68">
            <w:pPr>
              <w:widowControl w:val="0"/>
              <w:suppressAutoHyphens/>
              <w:rPr>
                <w:rFonts w:ascii="Times New Roman" w:eastAsia="Arial Unicode MS" w:hAnsi="Times New Roman"/>
                <w:b/>
                <w:bCs/>
                <w:kern w:val="2"/>
                <w:sz w:val="22"/>
                <w:szCs w:val="22"/>
                <w:lang w:eastAsia="zh-CN"/>
              </w:rPr>
            </w:pPr>
            <w:r w:rsidRPr="00FF679D">
              <w:rPr>
                <w:rFonts w:eastAsia="Arial Unicode MS" w:cs="Arial"/>
                <w:bCs/>
                <w:kern w:val="2"/>
                <w:sz w:val="22"/>
                <w:szCs w:val="22"/>
                <w:lang w:eastAsia="pl-PL"/>
              </w:rPr>
              <w:t>Wydatek konieczny dla zapewnienia pożądanej wydajności systemu w kontekście użyteczności oraz bezpieczeństwa</w:t>
            </w:r>
            <w:r w:rsidR="00B773AC">
              <w:rPr>
                <w:rFonts w:eastAsia="Arial Unicode MS" w:cs="Arial"/>
                <w:bCs/>
                <w:kern w:val="2"/>
                <w:sz w:val="22"/>
                <w:szCs w:val="22"/>
                <w:lang w:eastAsia="pl-PL"/>
              </w:rPr>
              <w:t xml:space="preserve"> danych.</w:t>
            </w:r>
          </w:p>
        </w:tc>
      </w:tr>
      <w:tr w:rsidR="00A50F68" w:rsidRPr="00FF679D" w14:paraId="702D59C2" w14:textId="77777777" w:rsidTr="00422438">
        <w:trPr>
          <w:trHeight w:val="702"/>
        </w:trPr>
        <w:tc>
          <w:tcPr>
            <w:tcW w:w="19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745DB6E8" w14:textId="77777777" w:rsidR="00A50F68" w:rsidRPr="00FF679D" w:rsidRDefault="00A50F68" w:rsidP="00A50F68">
            <w:pPr>
              <w:suppressAutoHyphens/>
              <w:rPr>
                <w:rFonts w:cs="Arial"/>
                <w:sz w:val="22"/>
                <w:szCs w:val="22"/>
                <w:lang w:eastAsia="zh-CN"/>
              </w:rPr>
            </w:pPr>
            <w:r w:rsidRPr="00FF679D">
              <w:rPr>
                <w:rFonts w:eastAsia="MS MinNew Roman" w:cs="Arial"/>
                <w:bCs/>
                <w:sz w:val="22"/>
                <w:szCs w:val="22"/>
                <w:lang w:eastAsia="zh-CN"/>
              </w:rPr>
              <w:t>Szkolenia</w:t>
            </w:r>
          </w:p>
        </w:tc>
        <w:tc>
          <w:tcPr>
            <w:tcW w:w="2977" w:type="dxa"/>
            <w:tcBorders>
              <w:top w:val="single" w:sz="4" w:space="0" w:color="000000" w:themeColor="text1"/>
              <w:left w:val="single" w:sz="4" w:space="0" w:color="000000" w:themeColor="text1"/>
              <w:bottom w:val="single" w:sz="4" w:space="0" w:color="000000" w:themeColor="text1"/>
            </w:tcBorders>
            <w:shd w:val="clear" w:color="auto" w:fill="auto"/>
          </w:tcPr>
          <w:p w14:paraId="68F3C742" w14:textId="1134C42F" w:rsidR="00A50F68" w:rsidRPr="006A57BC" w:rsidRDefault="00A50F68" w:rsidP="006A57BC">
            <w:pPr>
              <w:widowControl w:val="0"/>
              <w:suppressAutoHyphens/>
              <w:rPr>
                <w:rFonts w:eastAsia="MS MinNew Roman" w:cs="Arial"/>
                <w:color w:val="000000" w:themeColor="text1"/>
                <w:sz w:val="22"/>
                <w:szCs w:val="22"/>
                <w:lang w:eastAsia="zh-CN"/>
              </w:rPr>
            </w:pPr>
            <w:r w:rsidRPr="00BA240E">
              <w:rPr>
                <w:rFonts w:eastAsia="MS MinNew Roman" w:cs="Arial"/>
                <w:color w:val="000000"/>
                <w:sz w:val="22"/>
                <w:szCs w:val="22"/>
                <w:lang w:eastAsia="zh-CN"/>
              </w:rPr>
              <w:t xml:space="preserve">Szkolenia dla administratorów </w:t>
            </w:r>
            <w:r w:rsidR="00966670" w:rsidRPr="00BA240E">
              <w:rPr>
                <w:rFonts w:eastAsia="MS MinNew Roman" w:cs="Arial"/>
                <w:color w:val="000000"/>
                <w:sz w:val="22"/>
                <w:szCs w:val="22"/>
                <w:lang w:eastAsia="zh-CN"/>
              </w:rPr>
              <w:t xml:space="preserve">i </w:t>
            </w:r>
            <w:r w:rsidRPr="00BA240E">
              <w:rPr>
                <w:rFonts w:eastAsia="MS MinNew Roman" w:cs="Arial"/>
                <w:color w:val="000000"/>
                <w:sz w:val="22"/>
                <w:szCs w:val="22"/>
                <w:lang w:eastAsia="zh-CN"/>
              </w:rPr>
              <w:t xml:space="preserve">   </w:t>
            </w:r>
            <w:r w:rsidR="00966670" w:rsidRPr="00BA240E">
              <w:rPr>
                <w:rFonts w:eastAsia="MS MinNew Roman" w:cs="Arial"/>
                <w:color w:val="000000"/>
                <w:sz w:val="22"/>
                <w:szCs w:val="22"/>
                <w:lang w:eastAsia="zh-CN"/>
              </w:rPr>
              <w:t xml:space="preserve">użytkowników </w:t>
            </w:r>
            <w:r w:rsidR="00C2570C" w:rsidRPr="003C21F5">
              <w:rPr>
                <w:rFonts w:eastAsia="MS MinNew Roman" w:cs="Arial"/>
                <w:color w:val="000000"/>
                <w:sz w:val="22"/>
                <w:szCs w:val="22"/>
                <w:lang w:eastAsia="zh-CN"/>
              </w:rPr>
              <w:t>systemu.</w:t>
            </w:r>
          </w:p>
        </w:tc>
        <w:tc>
          <w:tcPr>
            <w:tcW w:w="1559"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6B301D92" w14:textId="79A109E9" w:rsidR="00A50F68" w:rsidRPr="00FF679D" w:rsidRDefault="00A50F68" w:rsidP="00A50F68">
            <w:pPr>
              <w:widowControl w:val="0"/>
              <w:suppressAutoHyphens/>
              <w:jc w:val="right"/>
              <w:rPr>
                <w:rFonts w:eastAsia="Arial Unicode MS" w:cs="Arial"/>
                <w:b/>
                <w:bCs/>
                <w:color w:val="000000"/>
                <w:kern w:val="2"/>
                <w:sz w:val="22"/>
                <w:szCs w:val="22"/>
                <w:lang w:eastAsia="zh-CN"/>
              </w:rPr>
            </w:pPr>
            <w:r w:rsidRPr="00FF679D">
              <w:rPr>
                <w:rFonts w:eastAsia="MS MinNew Roman" w:cs="Arial"/>
                <w:bCs/>
                <w:color w:val="000000"/>
                <w:sz w:val="22"/>
                <w:szCs w:val="22"/>
                <w:lang w:eastAsia="zh-CN"/>
              </w:rPr>
              <w:t>246 000,00</w:t>
            </w: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FEB47C7" w14:textId="05FD9E35" w:rsidR="00A50F68" w:rsidRPr="00FF679D" w:rsidRDefault="00A50F68" w:rsidP="00A50F68">
            <w:pPr>
              <w:widowControl w:val="0"/>
              <w:suppressAutoHyphens/>
              <w:rPr>
                <w:rFonts w:ascii="Times New Roman" w:eastAsia="Arial Unicode MS" w:hAnsi="Times New Roman"/>
                <w:b/>
                <w:bCs/>
                <w:kern w:val="2"/>
                <w:sz w:val="22"/>
                <w:szCs w:val="22"/>
                <w:lang w:eastAsia="zh-CN"/>
              </w:rPr>
            </w:pPr>
            <w:r w:rsidRPr="00FF679D">
              <w:rPr>
                <w:rFonts w:eastAsia="Arial Unicode MS" w:cs="Arial"/>
                <w:bCs/>
                <w:kern w:val="2"/>
                <w:sz w:val="22"/>
                <w:szCs w:val="22"/>
                <w:lang w:eastAsia="pl-PL"/>
              </w:rPr>
              <w:t>Konieczne szkolenia personelu IT oraz użytkowników</w:t>
            </w:r>
            <w:r w:rsidR="00B773AC">
              <w:rPr>
                <w:rFonts w:eastAsia="Arial Unicode MS" w:cs="Arial"/>
                <w:bCs/>
                <w:kern w:val="2"/>
                <w:sz w:val="22"/>
                <w:szCs w:val="22"/>
                <w:lang w:eastAsia="pl-PL"/>
              </w:rPr>
              <w:t xml:space="preserve"> końcowych</w:t>
            </w:r>
            <w:r w:rsidRPr="00FF679D">
              <w:rPr>
                <w:rFonts w:eastAsia="Arial Unicode MS" w:cs="Arial"/>
                <w:bCs/>
                <w:kern w:val="2"/>
                <w:sz w:val="22"/>
                <w:szCs w:val="22"/>
                <w:lang w:eastAsia="pl-PL"/>
              </w:rPr>
              <w:t xml:space="preserve"> systemu</w:t>
            </w:r>
            <w:r w:rsidR="00B773AC">
              <w:rPr>
                <w:rFonts w:eastAsia="Arial Unicode MS" w:cs="Arial"/>
                <w:bCs/>
                <w:kern w:val="2"/>
                <w:sz w:val="22"/>
                <w:szCs w:val="22"/>
                <w:lang w:eastAsia="pl-PL"/>
              </w:rPr>
              <w:t>.</w:t>
            </w:r>
          </w:p>
        </w:tc>
      </w:tr>
      <w:tr w:rsidR="00A50F68" w:rsidRPr="00FF679D" w14:paraId="600E648F" w14:textId="77777777" w:rsidTr="00422438">
        <w:trPr>
          <w:trHeight w:val="419"/>
        </w:trPr>
        <w:tc>
          <w:tcPr>
            <w:tcW w:w="19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16D957B9" w14:textId="77777777" w:rsidR="00A50F68" w:rsidRPr="00FF679D" w:rsidRDefault="00A50F68" w:rsidP="00A50F68">
            <w:pPr>
              <w:suppressAutoHyphens/>
              <w:rPr>
                <w:rFonts w:cs="Arial"/>
                <w:sz w:val="22"/>
                <w:szCs w:val="22"/>
                <w:lang w:eastAsia="zh-CN"/>
              </w:rPr>
            </w:pPr>
            <w:r w:rsidRPr="00FF679D">
              <w:rPr>
                <w:rFonts w:eastAsia="MS MinNew Roman" w:cs="Arial"/>
                <w:bCs/>
                <w:sz w:val="22"/>
                <w:szCs w:val="22"/>
                <w:lang w:eastAsia="zh-CN"/>
              </w:rPr>
              <w:t>Działania informacyjno-promocyjne</w:t>
            </w:r>
          </w:p>
        </w:tc>
        <w:tc>
          <w:tcPr>
            <w:tcW w:w="2977" w:type="dxa"/>
            <w:tcBorders>
              <w:top w:val="single" w:sz="4" w:space="0" w:color="000000" w:themeColor="text1"/>
              <w:left w:val="single" w:sz="4" w:space="0" w:color="000000" w:themeColor="text1"/>
              <w:bottom w:val="single" w:sz="4" w:space="0" w:color="000000" w:themeColor="text1"/>
            </w:tcBorders>
            <w:shd w:val="clear" w:color="auto" w:fill="auto"/>
          </w:tcPr>
          <w:p w14:paraId="2B070B95" w14:textId="17DF9DB2" w:rsidR="00A50F68" w:rsidRPr="00FF679D" w:rsidRDefault="00A50F68" w:rsidP="00B773AC">
            <w:pPr>
              <w:widowControl w:val="0"/>
              <w:suppressAutoHyphens/>
              <w:rPr>
                <w:rFonts w:ascii="Times New Roman" w:eastAsia="Arial Unicode MS" w:hAnsi="Times New Roman"/>
                <w:b/>
                <w:bCs/>
                <w:color w:val="000000"/>
                <w:kern w:val="2"/>
                <w:sz w:val="22"/>
                <w:szCs w:val="22"/>
                <w:lang w:eastAsia="zh-CN"/>
              </w:rPr>
            </w:pPr>
            <w:r w:rsidRPr="00FF679D">
              <w:rPr>
                <w:rFonts w:eastAsia="MS MinNew Roman" w:cs="Arial"/>
                <w:bCs/>
                <w:color w:val="000000"/>
                <w:sz w:val="22"/>
                <w:szCs w:val="22"/>
                <w:lang w:eastAsia="zh-CN"/>
              </w:rPr>
              <w:t xml:space="preserve">Tablice informacyjne oraz </w:t>
            </w:r>
            <w:r w:rsidR="00B773AC">
              <w:rPr>
                <w:rFonts w:eastAsia="MS MinNew Roman" w:cs="Arial"/>
                <w:bCs/>
                <w:color w:val="000000"/>
                <w:sz w:val="22"/>
                <w:szCs w:val="22"/>
                <w:lang w:eastAsia="zh-CN"/>
              </w:rPr>
              <w:t xml:space="preserve">tablica </w:t>
            </w:r>
            <w:r w:rsidRPr="00FF679D">
              <w:rPr>
                <w:rFonts w:eastAsia="MS MinNew Roman" w:cs="Arial"/>
                <w:bCs/>
                <w:color w:val="000000"/>
                <w:sz w:val="22"/>
                <w:szCs w:val="22"/>
                <w:lang w:eastAsia="zh-CN"/>
              </w:rPr>
              <w:t xml:space="preserve">pamiątkowa, naklejki na sprzęt, informacje zamieszczane na stronie www, </w:t>
            </w:r>
            <w:r w:rsidR="00B773AC">
              <w:rPr>
                <w:rFonts w:eastAsia="MS MinNew Roman" w:cs="Arial"/>
                <w:bCs/>
                <w:color w:val="000000"/>
                <w:sz w:val="22"/>
                <w:szCs w:val="22"/>
                <w:lang w:eastAsia="zh-CN"/>
              </w:rPr>
              <w:t>organizacja konferencji końcowej, promocja projektu</w:t>
            </w:r>
            <w:r w:rsidRPr="00FF679D">
              <w:rPr>
                <w:rFonts w:eastAsia="MS MinNew Roman" w:cs="Arial"/>
                <w:bCs/>
                <w:color w:val="000000"/>
                <w:sz w:val="22"/>
                <w:szCs w:val="22"/>
                <w:lang w:eastAsia="zh-CN"/>
              </w:rPr>
              <w:t xml:space="preserve"> </w:t>
            </w:r>
            <w:r w:rsidR="00B773AC">
              <w:rPr>
                <w:rFonts w:eastAsia="MS MinNew Roman" w:cs="Arial"/>
                <w:bCs/>
                <w:color w:val="000000"/>
                <w:sz w:val="22"/>
                <w:szCs w:val="22"/>
                <w:lang w:eastAsia="zh-CN"/>
              </w:rPr>
              <w:t xml:space="preserve">na </w:t>
            </w:r>
            <w:r w:rsidRPr="00FF679D">
              <w:rPr>
                <w:rFonts w:eastAsia="MS MinNew Roman" w:cs="Arial"/>
                <w:bCs/>
                <w:color w:val="000000"/>
                <w:sz w:val="22"/>
                <w:szCs w:val="22"/>
                <w:lang w:eastAsia="zh-CN"/>
              </w:rPr>
              <w:t>konferencjach</w:t>
            </w:r>
            <w:r w:rsidR="00B773AC">
              <w:rPr>
                <w:rFonts w:eastAsia="MS MinNew Roman" w:cs="Arial"/>
                <w:bCs/>
                <w:color w:val="000000"/>
                <w:sz w:val="22"/>
                <w:szCs w:val="22"/>
                <w:lang w:eastAsia="zh-CN"/>
              </w:rPr>
              <w:t xml:space="preserve"> związanych z onkologią.</w:t>
            </w:r>
          </w:p>
        </w:tc>
        <w:tc>
          <w:tcPr>
            <w:tcW w:w="1559"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48540F85" w14:textId="32ED8394" w:rsidR="00A50F68" w:rsidRPr="00FF679D" w:rsidRDefault="00A50F68" w:rsidP="00A50F68">
            <w:pPr>
              <w:widowControl w:val="0"/>
              <w:suppressAutoHyphens/>
              <w:jc w:val="right"/>
              <w:rPr>
                <w:rFonts w:eastAsia="Arial Unicode MS" w:cs="Arial"/>
                <w:b/>
                <w:bCs/>
                <w:color w:val="000000"/>
                <w:kern w:val="2"/>
                <w:sz w:val="22"/>
                <w:szCs w:val="22"/>
                <w:lang w:eastAsia="zh-CN"/>
              </w:rPr>
            </w:pPr>
            <w:r w:rsidRPr="00FF679D">
              <w:rPr>
                <w:rFonts w:eastAsia="MS MinNew Roman" w:cs="Arial"/>
                <w:bCs/>
                <w:color w:val="000000"/>
                <w:sz w:val="22"/>
                <w:szCs w:val="22"/>
                <w:lang w:eastAsia="zh-CN"/>
              </w:rPr>
              <w:t>61 500,00</w:t>
            </w: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BE44A97" w14:textId="29E309D9" w:rsidR="00A50F68" w:rsidRPr="00FF679D" w:rsidRDefault="00A50F68">
            <w:pPr>
              <w:suppressAutoHyphens/>
              <w:rPr>
                <w:rFonts w:cs="Arial"/>
                <w:sz w:val="22"/>
                <w:szCs w:val="22"/>
                <w:lang w:eastAsia="zh-CN"/>
              </w:rPr>
            </w:pPr>
            <w:r w:rsidRPr="00FF679D">
              <w:rPr>
                <w:rFonts w:eastAsia="Arial Unicode MS" w:cs="Arial"/>
                <w:bCs/>
                <w:kern w:val="2"/>
                <w:sz w:val="22"/>
                <w:szCs w:val="22"/>
                <w:lang w:eastAsia="pl-PL"/>
              </w:rPr>
              <w:t>Konieczność prowadzenia promocji i informacji wynika wprost z zasad realizacji projektów unijnych</w:t>
            </w:r>
            <w:r w:rsidR="00B773AC">
              <w:rPr>
                <w:rFonts w:eastAsia="Arial Unicode MS" w:cs="Arial"/>
                <w:bCs/>
                <w:kern w:val="2"/>
                <w:sz w:val="22"/>
                <w:szCs w:val="22"/>
                <w:lang w:eastAsia="pl-PL"/>
              </w:rPr>
              <w:t>.</w:t>
            </w:r>
          </w:p>
        </w:tc>
      </w:tr>
      <w:tr w:rsidR="00A50F68" w:rsidRPr="00FF679D" w14:paraId="348785D9" w14:textId="77777777" w:rsidTr="00422438">
        <w:trPr>
          <w:trHeight w:val="724"/>
        </w:trPr>
        <w:tc>
          <w:tcPr>
            <w:tcW w:w="1994" w:type="dxa"/>
            <w:tcBorders>
              <w:top w:val="single" w:sz="4" w:space="0" w:color="000000" w:themeColor="text1"/>
              <w:left w:val="single" w:sz="4" w:space="0" w:color="000000" w:themeColor="text1"/>
              <w:bottom w:val="single" w:sz="4" w:space="0" w:color="000000" w:themeColor="text1"/>
            </w:tcBorders>
            <w:shd w:val="clear" w:color="auto" w:fill="auto"/>
            <w:vAlign w:val="center"/>
          </w:tcPr>
          <w:p w14:paraId="2334BCC2" w14:textId="15DEC8FC" w:rsidR="00A50F68" w:rsidRPr="00FF679D" w:rsidRDefault="00A50F68" w:rsidP="00C87CF5">
            <w:pPr>
              <w:suppressAutoHyphens/>
              <w:rPr>
                <w:rFonts w:cs="Arial"/>
                <w:sz w:val="22"/>
                <w:szCs w:val="22"/>
                <w:lang w:eastAsia="zh-CN"/>
              </w:rPr>
            </w:pPr>
            <w:r w:rsidRPr="00FF679D">
              <w:rPr>
                <w:rFonts w:eastAsia="MS MinNew Roman" w:cs="Arial"/>
                <w:bCs/>
                <w:sz w:val="22"/>
                <w:szCs w:val="22"/>
                <w:lang w:eastAsia="zh-CN"/>
              </w:rPr>
              <w:t xml:space="preserve">Koszty zarządzania i wsparcia </w:t>
            </w:r>
          </w:p>
        </w:tc>
        <w:tc>
          <w:tcPr>
            <w:tcW w:w="2977" w:type="dxa"/>
            <w:tcBorders>
              <w:top w:val="single" w:sz="4" w:space="0" w:color="000000" w:themeColor="text1"/>
              <w:left w:val="single" w:sz="4" w:space="0" w:color="000000" w:themeColor="text1"/>
              <w:bottom w:val="single" w:sz="4" w:space="0" w:color="000000" w:themeColor="text1"/>
            </w:tcBorders>
            <w:shd w:val="clear" w:color="auto" w:fill="auto"/>
          </w:tcPr>
          <w:p w14:paraId="393A2D27" w14:textId="04B7DDF3" w:rsidR="00A50F68" w:rsidRPr="00FF679D" w:rsidRDefault="00C87CF5" w:rsidP="00C87CF5">
            <w:pPr>
              <w:widowControl w:val="0"/>
              <w:suppressAutoHyphens/>
              <w:rPr>
                <w:rFonts w:ascii="Times New Roman" w:eastAsia="Arial Unicode MS" w:hAnsi="Times New Roman"/>
                <w:b/>
                <w:bCs/>
                <w:color w:val="000000"/>
                <w:kern w:val="2"/>
                <w:sz w:val="22"/>
                <w:szCs w:val="22"/>
                <w:lang w:eastAsia="zh-CN"/>
              </w:rPr>
            </w:pPr>
            <w:r>
              <w:rPr>
                <w:rFonts w:eastAsia="MS MinNew Roman" w:cs="Arial"/>
                <w:bCs/>
                <w:sz w:val="22"/>
                <w:szCs w:val="22"/>
                <w:lang w:eastAsia="zh-CN"/>
              </w:rPr>
              <w:t>W</w:t>
            </w:r>
            <w:r w:rsidR="00A50F68" w:rsidRPr="00FF679D">
              <w:rPr>
                <w:rFonts w:eastAsia="MS MinNew Roman" w:cs="Arial"/>
                <w:bCs/>
                <w:color w:val="000000"/>
                <w:sz w:val="22"/>
                <w:szCs w:val="22"/>
                <w:lang w:eastAsia="zh-CN"/>
              </w:rPr>
              <w:t>ynagrodzeni</w:t>
            </w:r>
            <w:r>
              <w:rPr>
                <w:rFonts w:eastAsia="MS MinNew Roman" w:cs="Arial"/>
                <w:bCs/>
                <w:color w:val="000000"/>
                <w:sz w:val="22"/>
                <w:szCs w:val="22"/>
                <w:lang w:eastAsia="zh-CN"/>
              </w:rPr>
              <w:t>e</w:t>
            </w:r>
            <w:r w:rsidR="00A50F68" w:rsidRPr="00FF679D">
              <w:rPr>
                <w:rFonts w:eastAsia="MS MinNew Roman" w:cs="Arial"/>
                <w:bCs/>
                <w:color w:val="000000"/>
                <w:sz w:val="22"/>
                <w:szCs w:val="22"/>
                <w:lang w:eastAsia="zh-CN"/>
              </w:rPr>
              <w:t xml:space="preserve"> </w:t>
            </w:r>
            <w:r w:rsidR="00B773AC">
              <w:rPr>
                <w:rFonts w:eastAsia="MS MinNew Roman" w:cs="Arial"/>
                <w:bCs/>
                <w:color w:val="000000"/>
                <w:sz w:val="22"/>
                <w:szCs w:val="22"/>
                <w:lang w:eastAsia="zh-CN"/>
              </w:rPr>
              <w:t>inżyniera projektu</w:t>
            </w:r>
            <w:r>
              <w:rPr>
                <w:rFonts w:eastAsia="MS MinNew Roman" w:cs="Arial"/>
                <w:bCs/>
                <w:color w:val="000000"/>
                <w:sz w:val="22"/>
                <w:szCs w:val="22"/>
                <w:lang w:eastAsia="zh-CN"/>
              </w:rPr>
              <w:t xml:space="preserve">, </w:t>
            </w:r>
            <w:r w:rsidR="00B773AC">
              <w:rPr>
                <w:rFonts w:eastAsia="MS MinNew Roman" w:cs="Arial"/>
                <w:bCs/>
                <w:color w:val="000000"/>
                <w:sz w:val="22"/>
                <w:szCs w:val="22"/>
                <w:lang w:eastAsia="zh-CN"/>
              </w:rPr>
              <w:t>zespołu projektowego</w:t>
            </w:r>
            <w:r>
              <w:rPr>
                <w:rFonts w:eastAsia="MS MinNew Roman" w:cs="Arial"/>
                <w:bCs/>
                <w:color w:val="000000"/>
                <w:sz w:val="22"/>
                <w:szCs w:val="22"/>
                <w:lang w:eastAsia="zh-CN"/>
              </w:rPr>
              <w:t xml:space="preserve"> oraz </w:t>
            </w:r>
            <w:r w:rsidR="00A50F68" w:rsidRPr="00FF679D">
              <w:rPr>
                <w:rFonts w:eastAsia="MS MinNew Roman" w:cs="Arial"/>
                <w:bCs/>
                <w:color w:val="000000"/>
                <w:sz w:val="22"/>
                <w:szCs w:val="22"/>
                <w:lang w:eastAsia="zh-CN"/>
              </w:rPr>
              <w:t>wsparci</w:t>
            </w:r>
            <w:r>
              <w:rPr>
                <w:rFonts w:eastAsia="MS MinNew Roman" w:cs="Arial"/>
                <w:bCs/>
                <w:color w:val="000000"/>
                <w:sz w:val="22"/>
                <w:szCs w:val="22"/>
                <w:lang w:eastAsia="zh-CN"/>
              </w:rPr>
              <w:t xml:space="preserve">a </w:t>
            </w:r>
            <w:r w:rsidR="00A50F68" w:rsidRPr="00FF679D">
              <w:rPr>
                <w:rFonts w:eastAsia="MS MinNew Roman" w:cs="Arial"/>
                <w:bCs/>
                <w:color w:val="000000"/>
                <w:sz w:val="22"/>
                <w:szCs w:val="22"/>
                <w:lang w:eastAsia="zh-CN"/>
              </w:rPr>
              <w:t>zewnętrzne</w:t>
            </w:r>
            <w:r>
              <w:rPr>
                <w:rFonts w:eastAsia="MS MinNew Roman" w:cs="Arial"/>
                <w:bCs/>
                <w:color w:val="000000"/>
                <w:sz w:val="22"/>
                <w:szCs w:val="22"/>
                <w:lang w:eastAsia="zh-CN"/>
              </w:rPr>
              <w:t xml:space="preserve">go </w:t>
            </w:r>
            <w:r w:rsidR="00A50F68" w:rsidRPr="00FF679D">
              <w:rPr>
                <w:rFonts w:eastAsia="MS MinNew Roman" w:cs="Arial"/>
                <w:bCs/>
                <w:color w:val="000000"/>
                <w:sz w:val="22"/>
                <w:szCs w:val="22"/>
                <w:lang w:eastAsia="zh-CN"/>
              </w:rPr>
              <w:t>w zakresie doradztwa technicznego, prawnego i finansowego</w:t>
            </w:r>
            <w:r w:rsidR="00B773AC">
              <w:rPr>
                <w:rFonts w:eastAsia="MS MinNew Roman" w:cs="Arial"/>
                <w:bCs/>
                <w:color w:val="000000"/>
                <w:sz w:val="22"/>
                <w:szCs w:val="22"/>
                <w:lang w:eastAsia="zh-CN"/>
              </w:rPr>
              <w:t>.</w:t>
            </w:r>
          </w:p>
        </w:tc>
        <w:tc>
          <w:tcPr>
            <w:tcW w:w="1559" w:type="dxa"/>
            <w:tcBorders>
              <w:top w:val="single" w:sz="4" w:space="0" w:color="000000" w:themeColor="text1"/>
              <w:left w:val="single" w:sz="4" w:space="0" w:color="000000" w:themeColor="text1"/>
              <w:bottom w:val="single" w:sz="4" w:space="0" w:color="000000" w:themeColor="text1"/>
            </w:tcBorders>
            <w:shd w:val="clear" w:color="auto" w:fill="FFFFFF" w:themeFill="background1"/>
            <w:vAlign w:val="center"/>
          </w:tcPr>
          <w:p w14:paraId="2A91EFC4" w14:textId="5AB57F75" w:rsidR="00A50F68" w:rsidRPr="00FF679D" w:rsidRDefault="00475DBB" w:rsidP="00776D96">
            <w:pPr>
              <w:widowControl w:val="0"/>
              <w:suppressAutoHyphens/>
              <w:jc w:val="right"/>
              <w:rPr>
                <w:rFonts w:eastAsia="Arial Unicode MS" w:cs="Arial"/>
                <w:b/>
                <w:bCs/>
                <w:color w:val="000000"/>
                <w:kern w:val="2"/>
                <w:sz w:val="22"/>
                <w:szCs w:val="22"/>
                <w:lang w:eastAsia="zh-CN"/>
              </w:rPr>
            </w:pPr>
            <w:r w:rsidRPr="00475DBB">
              <w:rPr>
                <w:rFonts w:cs="Arial"/>
                <w:color w:val="000000"/>
                <w:sz w:val="22"/>
                <w:szCs w:val="22"/>
                <w:lang w:eastAsia="zh-CN"/>
              </w:rPr>
              <w:t>4 040 135,53</w:t>
            </w:r>
          </w:p>
        </w:tc>
        <w:tc>
          <w:tcPr>
            <w:tcW w:w="312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BA7EEF8" w14:textId="64158D85" w:rsidR="00A50F68" w:rsidRPr="00FF679D" w:rsidRDefault="00A50F68" w:rsidP="00A50F68">
            <w:pPr>
              <w:suppressAutoHyphens/>
              <w:rPr>
                <w:rFonts w:cs="Arial"/>
                <w:sz w:val="22"/>
                <w:szCs w:val="22"/>
                <w:lang w:eastAsia="zh-CN"/>
              </w:rPr>
            </w:pPr>
            <w:r w:rsidRPr="00FF679D">
              <w:rPr>
                <w:rFonts w:eastAsia="Arial Unicode MS" w:cs="Arial"/>
                <w:bCs/>
                <w:kern w:val="2"/>
                <w:sz w:val="22"/>
                <w:szCs w:val="22"/>
                <w:lang w:eastAsia="pl-PL"/>
              </w:rPr>
              <w:t>Wydatki konieczne dla osiągnięcia właściwego poziomu realizacji projektu oraz zaangażowania personelu</w:t>
            </w:r>
            <w:r w:rsidR="00B773AC">
              <w:rPr>
                <w:rFonts w:eastAsia="Arial Unicode MS" w:cs="Arial"/>
                <w:bCs/>
                <w:kern w:val="2"/>
                <w:sz w:val="22"/>
                <w:szCs w:val="22"/>
                <w:lang w:eastAsia="pl-PL"/>
              </w:rPr>
              <w:t>.</w:t>
            </w:r>
          </w:p>
        </w:tc>
      </w:tr>
    </w:tbl>
    <w:p w14:paraId="43828CFF" w14:textId="454A9F27" w:rsidR="00972003" w:rsidRPr="00FF679D" w:rsidRDefault="00A44251" w:rsidP="008149AF">
      <w:pPr>
        <w:pStyle w:val="Nagwek2"/>
        <w:tabs>
          <w:tab w:val="num" w:pos="1134"/>
        </w:tabs>
        <w:jc w:val="both"/>
        <w:rPr>
          <w:sz w:val="22"/>
          <w:szCs w:val="22"/>
          <w:lang w:val="pl-PL" w:eastAsia="pl-PL"/>
        </w:rPr>
      </w:pPr>
      <w:bookmarkStart w:id="8" w:name="_Toc462924070"/>
      <w:r w:rsidRPr="00FF679D">
        <w:rPr>
          <w:sz w:val="22"/>
          <w:szCs w:val="22"/>
          <w:lang w:val="pl-PL" w:eastAsia="pl-PL"/>
        </w:rPr>
        <w:t>Koszty ogólne utrzymania wraz ze sposobem finansowania (okres 5 lat)</w:t>
      </w:r>
      <w:bookmarkEnd w:id="8"/>
    </w:p>
    <w:tbl>
      <w:tblPr>
        <w:tblW w:w="0" w:type="auto"/>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1285"/>
        <w:gridCol w:w="1985"/>
        <w:gridCol w:w="4121"/>
      </w:tblGrid>
      <w:tr w:rsidR="00BB6007" w:rsidRPr="00FF679D" w14:paraId="4A987268" w14:textId="77777777" w:rsidTr="006A57BC">
        <w:trPr>
          <w:trHeight w:val="392"/>
        </w:trPr>
        <w:tc>
          <w:tcPr>
            <w:tcW w:w="2268" w:type="dxa"/>
            <w:shd w:val="clear" w:color="auto" w:fill="E7E6E6"/>
          </w:tcPr>
          <w:p w14:paraId="0267ED01" w14:textId="77777777" w:rsidR="00BB6007" w:rsidRPr="00C32CD9" w:rsidRDefault="00BB6007" w:rsidP="006E56BF">
            <w:pPr>
              <w:rPr>
                <w:rFonts w:cs="Arial"/>
                <w:b/>
                <w:sz w:val="22"/>
                <w:szCs w:val="22"/>
              </w:rPr>
            </w:pPr>
            <w:r w:rsidRPr="00C32CD9">
              <w:rPr>
                <w:rFonts w:eastAsia="MS MinNew Roman" w:cs="Arial"/>
                <w:b/>
                <w:bCs/>
                <w:sz w:val="22"/>
                <w:szCs w:val="22"/>
              </w:rPr>
              <w:t>Całkowity koszt utrzymania trwałości projektu (brutto)</w:t>
            </w:r>
          </w:p>
        </w:tc>
        <w:tc>
          <w:tcPr>
            <w:tcW w:w="3270" w:type="dxa"/>
            <w:gridSpan w:val="2"/>
            <w:shd w:val="clear" w:color="auto" w:fill="FFFFFF" w:themeFill="background1"/>
            <w:vAlign w:val="center"/>
          </w:tcPr>
          <w:p w14:paraId="67FBF516" w14:textId="3056F8EC" w:rsidR="00BB6007" w:rsidRPr="00C32CD9" w:rsidRDefault="0000526F" w:rsidP="006E56BF">
            <w:pPr>
              <w:rPr>
                <w:rFonts w:cs="Arial"/>
                <w:b/>
                <w:color w:val="000000"/>
                <w:sz w:val="22"/>
                <w:szCs w:val="22"/>
              </w:rPr>
            </w:pPr>
            <w:r w:rsidRPr="00C32CD9">
              <w:rPr>
                <w:rFonts w:cs="Arial"/>
                <w:b/>
                <w:color w:val="000000"/>
                <w:sz w:val="22"/>
                <w:szCs w:val="22"/>
                <w:lang w:eastAsia="pl-PL"/>
              </w:rPr>
              <w:t>3</w:t>
            </w:r>
            <w:r w:rsidR="00BB6007" w:rsidRPr="00C32CD9">
              <w:rPr>
                <w:rFonts w:cs="Arial"/>
                <w:b/>
                <w:color w:val="000000"/>
                <w:sz w:val="22"/>
                <w:szCs w:val="22"/>
                <w:lang w:eastAsia="pl-PL"/>
              </w:rPr>
              <w:t> </w:t>
            </w:r>
            <w:r w:rsidR="00BA240E" w:rsidRPr="00C32CD9">
              <w:rPr>
                <w:rFonts w:cs="Arial"/>
                <w:b/>
                <w:color w:val="000000"/>
                <w:sz w:val="22"/>
                <w:szCs w:val="22"/>
                <w:lang w:eastAsia="pl-PL"/>
              </w:rPr>
              <w:t>5</w:t>
            </w:r>
            <w:r w:rsidR="00BB6007" w:rsidRPr="00C32CD9">
              <w:rPr>
                <w:rFonts w:cs="Arial"/>
                <w:b/>
                <w:color w:val="000000"/>
                <w:sz w:val="22"/>
                <w:szCs w:val="22"/>
                <w:lang w:eastAsia="pl-PL"/>
              </w:rPr>
              <w:t>00 000,00 zł</w:t>
            </w:r>
          </w:p>
        </w:tc>
        <w:tc>
          <w:tcPr>
            <w:tcW w:w="4121" w:type="dxa"/>
            <w:shd w:val="clear" w:color="auto" w:fill="D9D9D9" w:themeFill="background1" w:themeFillShade="D9"/>
            <w:vAlign w:val="center"/>
          </w:tcPr>
          <w:p w14:paraId="47F62FE6" w14:textId="77777777" w:rsidR="00BB6007" w:rsidRPr="00C32CD9" w:rsidRDefault="00BB6007" w:rsidP="006E56BF">
            <w:pPr>
              <w:rPr>
                <w:rFonts w:cs="Arial"/>
                <w:b/>
                <w:sz w:val="22"/>
                <w:szCs w:val="22"/>
              </w:rPr>
            </w:pPr>
            <w:r w:rsidRPr="00C32CD9">
              <w:rPr>
                <w:rFonts w:eastAsia="MS MinNew Roman" w:cs="Arial"/>
                <w:b/>
                <w:bCs/>
                <w:sz w:val="22"/>
                <w:szCs w:val="22"/>
              </w:rPr>
              <w:t>Źródło finansowania</w:t>
            </w:r>
          </w:p>
        </w:tc>
      </w:tr>
      <w:tr w:rsidR="00A50F68" w:rsidRPr="00FF679D" w14:paraId="52E842FE" w14:textId="77777777" w:rsidTr="00C32CD9">
        <w:trPr>
          <w:trHeight w:val="809"/>
        </w:trPr>
        <w:tc>
          <w:tcPr>
            <w:tcW w:w="2268" w:type="dxa"/>
            <w:vMerge w:val="restart"/>
            <w:shd w:val="clear" w:color="auto" w:fill="E7E6E6"/>
          </w:tcPr>
          <w:p w14:paraId="5569D02E" w14:textId="77777777" w:rsidR="00A50F68" w:rsidRPr="00FF679D" w:rsidRDefault="00A50F68" w:rsidP="00A50F68">
            <w:pPr>
              <w:rPr>
                <w:rFonts w:cs="Arial"/>
                <w:sz w:val="22"/>
                <w:szCs w:val="22"/>
              </w:rPr>
            </w:pPr>
            <w:r w:rsidRPr="00FF679D">
              <w:rPr>
                <w:rFonts w:eastAsia="MS MinNew Roman" w:cs="Arial"/>
                <w:bCs/>
                <w:sz w:val="22"/>
                <w:szCs w:val="22"/>
              </w:rPr>
              <w:t>Podział całkowitego kosztu utrzymania trwałości projektu na poszczególna lata (netto oraz brutto)</w:t>
            </w:r>
          </w:p>
        </w:tc>
        <w:tc>
          <w:tcPr>
            <w:tcW w:w="1285" w:type="dxa"/>
            <w:shd w:val="clear" w:color="auto" w:fill="FFFFFF" w:themeFill="background1"/>
          </w:tcPr>
          <w:p w14:paraId="57644ABA" w14:textId="77777777" w:rsidR="00A50F68" w:rsidRPr="00FF679D" w:rsidRDefault="00A50F68" w:rsidP="00A50F68">
            <w:pPr>
              <w:pStyle w:val="Legenda1"/>
              <w:rPr>
                <w:rFonts w:ascii="Arial" w:hAnsi="Arial" w:cs="Arial"/>
                <w:b w:val="0"/>
                <w:sz w:val="22"/>
                <w:szCs w:val="22"/>
              </w:rPr>
            </w:pPr>
            <w:r w:rsidRPr="00FF679D">
              <w:rPr>
                <w:rFonts w:ascii="Arial" w:hAnsi="Arial" w:cs="Arial"/>
                <w:b w:val="0"/>
                <w:sz w:val="22"/>
                <w:szCs w:val="22"/>
              </w:rPr>
              <w:t>2022</w:t>
            </w:r>
            <w:r w:rsidRPr="00FF679D">
              <w:rPr>
                <w:rStyle w:val="Znakiprzypiswdolnych"/>
                <w:rFonts w:ascii="Arial" w:hAnsi="Arial" w:cs="Arial"/>
                <w:b w:val="0"/>
                <w:sz w:val="22"/>
                <w:szCs w:val="22"/>
              </w:rPr>
              <w:footnoteReference w:id="4"/>
            </w:r>
            <w:r w:rsidRPr="00FF679D">
              <w:rPr>
                <w:rFonts w:ascii="Arial" w:hAnsi="Arial" w:cs="Arial"/>
                <w:b w:val="0"/>
                <w:sz w:val="22"/>
                <w:szCs w:val="22"/>
              </w:rPr>
              <w:t xml:space="preserve"> rok</w:t>
            </w:r>
          </w:p>
        </w:tc>
        <w:tc>
          <w:tcPr>
            <w:tcW w:w="1985" w:type="dxa"/>
            <w:shd w:val="clear" w:color="auto" w:fill="FFFFFF" w:themeFill="background1"/>
            <w:vAlign w:val="center"/>
          </w:tcPr>
          <w:p w14:paraId="42BD40C4" w14:textId="139831E8" w:rsidR="00A50F68" w:rsidRPr="00FF679D" w:rsidRDefault="003C21F5" w:rsidP="00A50F68">
            <w:pPr>
              <w:rPr>
                <w:rFonts w:cs="Arial"/>
                <w:color w:val="000000" w:themeColor="text1"/>
                <w:sz w:val="22"/>
                <w:szCs w:val="22"/>
                <w:lang w:eastAsia="pl-PL"/>
              </w:rPr>
            </w:pPr>
            <w:r>
              <w:rPr>
                <w:rFonts w:cs="Arial"/>
                <w:color w:val="000000" w:themeColor="text1"/>
                <w:sz w:val="22"/>
                <w:szCs w:val="22"/>
                <w:lang w:eastAsia="pl-PL"/>
              </w:rPr>
              <w:t>569 105,69</w:t>
            </w:r>
            <w:r w:rsidR="00A50F68" w:rsidRPr="00FF679D">
              <w:rPr>
                <w:rFonts w:cs="Arial"/>
                <w:color w:val="000000" w:themeColor="text1"/>
                <w:sz w:val="22"/>
                <w:szCs w:val="22"/>
                <w:lang w:eastAsia="pl-PL"/>
              </w:rPr>
              <w:t xml:space="preserve"> netto </w:t>
            </w:r>
          </w:p>
          <w:p w14:paraId="3D93AF7E" w14:textId="50BF3F49" w:rsidR="00A50F68" w:rsidRPr="00FF679D" w:rsidRDefault="00BA240E" w:rsidP="00A50F68">
            <w:pPr>
              <w:rPr>
                <w:rFonts w:cs="Arial"/>
                <w:color w:val="000000" w:themeColor="text1"/>
                <w:sz w:val="22"/>
                <w:szCs w:val="22"/>
              </w:rPr>
            </w:pPr>
            <w:r>
              <w:rPr>
                <w:rFonts w:cs="Arial"/>
                <w:color w:val="000000" w:themeColor="text1"/>
                <w:sz w:val="22"/>
                <w:szCs w:val="22"/>
                <w:lang w:eastAsia="pl-PL"/>
              </w:rPr>
              <w:t>7</w:t>
            </w:r>
            <w:r w:rsidR="00A50F68" w:rsidRPr="00FF679D">
              <w:rPr>
                <w:rFonts w:cs="Arial"/>
                <w:color w:val="000000" w:themeColor="text1"/>
                <w:sz w:val="22"/>
                <w:szCs w:val="22"/>
                <w:lang w:eastAsia="pl-PL"/>
              </w:rPr>
              <w:t>00 000,00 brutto</w:t>
            </w:r>
          </w:p>
        </w:tc>
        <w:tc>
          <w:tcPr>
            <w:tcW w:w="4121" w:type="dxa"/>
            <w:shd w:val="clear" w:color="auto" w:fill="FFFFFF" w:themeFill="background1"/>
          </w:tcPr>
          <w:p w14:paraId="65C03A28" w14:textId="77777777" w:rsidR="00A50F68" w:rsidRPr="00FF679D" w:rsidRDefault="00A50F68" w:rsidP="00A50F68">
            <w:pPr>
              <w:rPr>
                <w:rFonts w:cs="Arial"/>
                <w:sz w:val="22"/>
                <w:szCs w:val="22"/>
              </w:rPr>
            </w:pPr>
            <w:r w:rsidRPr="00FF679D">
              <w:rPr>
                <w:rFonts w:cs="Arial"/>
                <w:sz w:val="22"/>
                <w:szCs w:val="22"/>
                <w:lang w:eastAsia="pl-PL"/>
              </w:rPr>
              <w:t>Krajowe środki publiczne</w:t>
            </w:r>
          </w:p>
          <w:p w14:paraId="1A83F204" w14:textId="77777777" w:rsidR="00A50F68" w:rsidRPr="00FF679D" w:rsidRDefault="00A50F68" w:rsidP="00A50F68">
            <w:pPr>
              <w:rPr>
                <w:rFonts w:cs="Arial"/>
                <w:sz w:val="22"/>
                <w:szCs w:val="22"/>
              </w:rPr>
            </w:pPr>
            <w:r w:rsidRPr="00FF679D">
              <w:rPr>
                <w:rFonts w:cs="Arial"/>
                <w:sz w:val="22"/>
                <w:szCs w:val="22"/>
                <w:lang w:eastAsia="pl-PL"/>
              </w:rPr>
              <w:t>- budżet państwa – Narodowy Program Zwalczania Chorób Nowotworowych</w:t>
            </w:r>
          </w:p>
        </w:tc>
      </w:tr>
      <w:tr w:rsidR="00A50F68" w:rsidRPr="00FF679D" w14:paraId="0AD49E5C" w14:textId="77777777" w:rsidTr="00C32CD9">
        <w:trPr>
          <w:trHeight w:val="782"/>
        </w:trPr>
        <w:tc>
          <w:tcPr>
            <w:tcW w:w="2268" w:type="dxa"/>
            <w:vMerge/>
            <w:shd w:val="clear" w:color="auto" w:fill="E7E6E6"/>
          </w:tcPr>
          <w:p w14:paraId="335EE550" w14:textId="77777777" w:rsidR="00A50F68" w:rsidRPr="00FF679D" w:rsidRDefault="00A50F68" w:rsidP="00A50F68">
            <w:pPr>
              <w:snapToGrid w:val="0"/>
              <w:rPr>
                <w:rFonts w:eastAsia="MS MinNew Roman" w:cs="Arial"/>
                <w:bCs/>
                <w:sz w:val="22"/>
                <w:szCs w:val="22"/>
                <w:lang w:eastAsia="pl-PL"/>
              </w:rPr>
            </w:pPr>
          </w:p>
        </w:tc>
        <w:tc>
          <w:tcPr>
            <w:tcW w:w="1285" w:type="dxa"/>
            <w:shd w:val="clear" w:color="auto" w:fill="FFFFFF" w:themeFill="background1"/>
          </w:tcPr>
          <w:p w14:paraId="5A8FFC23" w14:textId="77777777" w:rsidR="00A50F68" w:rsidRPr="00FF679D" w:rsidRDefault="00A50F68" w:rsidP="00A50F68">
            <w:pPr>
              <w:pStyle w:val="Legenda1"/>
              <w:rPr>
                <w:rFonts w:ascii="Arial" w:hAnsi="Arial" w:cs="Arial"/>
                <w:b w:val="0"/>
                <w:sz w:val="22"/>
                <w:szCs w:val="22"/>
              </w:rPr>
            </w:pPr>
            <w:r w:rsidRPr="00FF679D">
              <w:rPr>
                <w:rFonts w:ascii="Arial" w:hAnsi="Arial" w:cs="Arial"/>
                <w:b w:val="0"/>
                <w:sz w:val="22"/>
                <w:szCs w:val="22"/>
              </w:rPr>
              <w:t>2023 rok</w:t>
            </w:r>
          </w:p>
        </w:tc>
        <w:tc>
          <w:tcPr>
            <w:tcW w:w="1985" w:type="dxa"/>
            <w:shd w:val="clear" w:color="auto" w:fill="FFFFFF" w:themeFill="background1"/>
            <w:vAlign w:val="center"/>
          </w:tcPr>
          <w:p w14:paraId="5B4FB068" w14:textId="3C254861" w:rsidR="00A50F68" w:rsidRPr="00FF679D" w:rsidRDefault="003C21F5" w:rsidP="00A50F68">
            <w:pPr>
              <w:rPr>
                <w:rFonts w:cs="Arial"/>
                <w:color w:val="000000" w:themeColor="text1"/>
                <w:sz w:val="22"/>
                <w:szCs w:val="22"/>
                <w:lang w:eastAsia="pl-PL"/>
              </w:rPr>
            </w:pPr>
            <w:r w:rsidRPr="003C21F5">
              <w:rPr>
                <w:rFonts w:cs="Arial"/>
                <w:color w:val="000000" w:themeColor="text1"/>
                <w:sz w:val="22"/>
                <w:szCs w:val="22"/>
                <w:lang w:eastAsia="pl-PL"/>
              </w:rPr>
              <w:t>569 105,69</w:t>
            </w:r>
            <w:r w:rsidR="006A57BC">
              <w:rPr>
                <w:rFonts w:cs="Arial"/>
                <w:color w:val="000000" w:themeColor="text1"/>
                <w:sz w:val="22"/>
                <w:szCs w:val="22"/>
                <w:lang w:eastAsia="pl-PL"/>
              </w:rPr>
              <w:t xml:space="preserve"> </w:t>
            </w:r>
            <w:r w:rsidR="00B70FBF" w:rsidRPr="00FF679D">
              <w:rPr>
                <w:rFonts w:cs="Arial"/>
                <w:color w:val="000000" w:themeColor="text1"/>
                <w:sz w:val="22"/>
                <w:szCs w:val="22"/>
                <w:lang w:eastAsia="pl-PL"/>
              </w:rPr>
              <w:t>netto</w:t>
            </w:r>
            <w:r w:rsidR="00A50F68" w:rsidRPr="00FF679D">
              <w:rPr>
                <w:rFonts w:cs="Arial"/>
                <w:color w:val="000000" w:themeColor="text1"/>
                <w:sz w:val="22"/>
                <w:szCs w:val="22"/>
                <w:lang w:eastAsia="pl-PL"/>
              </w:rPr>
              <w:t xml:space="preserve"> </w:t>
            </w:r>
          </w:p>
          <w:p w14:paraId="60C8AEE4" w14:textId="166E912E" w:rsidR="00A50F68" w:rsidRPr="00FF679D" w:rsidRDefault="00BA240E" w:rsidP="00A50F68">
            <w:pPr>
              <w:rPr>
                <w:rFonts w:cs="Arial"/>
                <w:color w:val="000000" w:themeColor="text1"/>
                <w:sz w:val="22"/>
                <w:szCs w:val="22"/>
              </w:rPr>
            </w:pPr>
            <w:r>
              <w:rPr>
                <w:rFonts w:cs="Arial"/>
                <w:color w:val="000000" w:themeColor="text1"/>
                <w:sz w:val="22"/>
                <w:szCs w:val="22"/>
                <w:lang w:eastAsia="pl-PL"/>
              </w:rPr>
              <w:t>7</w:t>
            </w:r>
            <w:r w:rsidR="00A50F68" w:rsidRPr="00FF679D">
              <w:rPr>
                <w:rFonts w:cs="Arial"/>
                <w:color w:val="000000" w:themeColor="text1"/>
                <w:sz w:val="22"/>
                <w:szCs w:val="22"/>
                <w:lang w:eastAsia="pl-PL"/>
              </w:rPr>
              <w:t xml:space="preserve">00 000,00 brutto </w:t>
            </w:r>
          </w:p>
        </w:tc>
        <w:tc>
          <w:tcPr>
            <w:tcW w:w="4121" w:type="dxa"/>
            <w:shd w:val="clear" w:color="auto" w:fill="FFFFFF" w:themeFill="background1"/>
          </w:tcPr>
          <w:p w14:paraId="0DEA5B6A" w14:textId="77777777" w:rsidR="00A50F68" w:rsidRPr="00FF679D" w:rsidRDefault="00A50F68" w:rsidP="00A50F68">
            <w:pPr>
              <w:rPr>
                <w:rFonts w:cs="Arial"/>
                <w:sz w:val="22"/>
                <w:szCs w:val="22"/>
              </w:rPr>
            </w:pPr>
            <w:r w:rsidRPr="00FF679D">
              <w:rPr>
                <w:rFonts w:cs="Arial"/>
                <w:sz w:val="22"/>
                <w:szCs w:val="22"/>
                <w:lang w:eastAsia="pl-PL"/>
              </w:rPr>
              <w:t>Krajowe środki publiczne</w:t>
            </w:r>
          </w:p>
          <w:p w14:paraId="72C1AB46" w14:textId="77777777" w:rsidR="00A50F68" w:rsidRPr="00FF679D" w:rsidRDefault="00A50F68" w:rsidP="00A50F68">
            <w:pPr>
              <w:pStyle w:val="Legenda1"/>
              <w:rPr>
                <w:rFonts w:ascii="Arial" w:hAnsi="Arial" w:cs="Arial"/>
                <w:b w:val="0"/>
                <w:sz w:val="22"/>
                <w:szCs w:val="22"/>
              </w:rPr>
            </w:pPr>
            <w:r w:rsidRPr="00FF679D">
              <w:rPr>
                <w:rFonts w:ascii="Arial" w:hAnsi="Arial" w:cs="Arial"/>
                <w:b w:val="0"/>
                <w:sz w:val="22"/>
                <w:szCs w:val="22"/>
                <w:lang w:eastAsia="pl-PL"/>
              </w:rPr>
              <w:t>- budżet państwa – Narodowy Program Zwalczania Chorób Nowotworowych</w:t>
            </w:r>
          </w:p>
        </w:tc>
      </w:tr>
      <w:tr w:rsidR="00A50F68" w:rsidRPr="00FF679D" w14:paraId="11ADC8E6" w14:textId="77777777" w:rsidTr="00C32CD9">
        <w:trPr>
          <w:trHeight w:val="287"/>
        </w:trPr>
        <w:tc>
          <w:tcPr>
            <w:tcW w:w="2268" w:type="dxa"/>
            <w:vMerge/>
            <w:shd w:val="clear" w:color="auto" w:fill="E7E6E6"/>
          </w:tcPr>
          <w:p w14:paraId="19CBE1B4" w14:textId="77777777" w:rsidR="00A50F68" w:rsidRPr="00FF679D" w:rsidRDefault="00A50F68" w:rsidP="00A50F68">
            <w:pPr>
              <w:snapToGrid w:val="0"/>
              <w:rPr>
                <w:rFonts w:eastAsia="MS MinNew Roman" w:cs="Arial"/>
                <w:bCs/>
                <w:sz w:val="22"/>
                <w:szCs w:val="22"/>
                <w:lang w:eastAsia="pl-PL"/>
              </w:rPr>
            </w:pPr>
          </w:p>
        </w:tc>
        <w:tc>
          <w:tcPr>
            <w:tcW w:w="1285" w:type="dxa"/>
            <w:shd w:val="clear" w:color="auto" w:fill="FFFFFF" w:themeFill="background1"/>
          </w:tcPr>
          <w:p w14:paraId="3D9E654C" w14:textId="77777777" w:rsidR="00A50F68" w:rsidRPr="00FF679D" w:rsidRDefault="00A50F68" w:rsidP="00A50F68">
            <w:pPr>
              <w:pStyle w:val="Legenda1"/>
              <w:rPr>
                <w:rFonts w:ascii="Arial" w:hAnsi="Arial" w:cs="Arial"/>
                <w:b w:val="0"/>
                <w:sz w:val="22"/>
                <w:szCs w:val="22"/>
              </w:rPr>
            </w:pPr>
            <w:r w:rsidRPr="00FF679D">
              <w:rPr>
                <w:rFonts w:ascii="Arial" w:hAnsi="Arial" w:cs="Arial"/>
                <w:b w:val="0"/>
                <w:sz w:val="22"/>
                <w:szCs w:val="22"/>
              </w:rPr>
              <w:t>2024 rok</w:t>
            </w:r>
          </w:p>
        </w:tc>
        <w:tc>
          <w:tcPr>
            <w:tcW w:w="1985" w:type="dxa"/>
            <w:shd w:val="clear" w:color="auto" w:fill="FFFFFF" w:themeFill="background1"/>
          </w:tcPr>
          <w:p w14:paraId="4C18A2D0" w14:textId="7D568203" w:rsidR="00A50F68" w:rsidRPr="00FF679D" w:rsidRDefault="003C21F5" w:rsidP="00A50F68">
            <w:pPr>
              <w:rPr>
                <w:rFonts w:cs="Arial"/>
                <w:color w:val="000000" w:themeColor="text1"/>
                <w:sz w:val="22"/>
                <w:szCs w:val="22"/>
                <w:lang w:eastAsia="pl-PL"/>
              </w:rPr>
            </w:pPr>
            <w:r w:rsidRPr="003C21F5">
              <w:rPr>
                <w:rFonts w:cs="Arial"/>
                <w:color w:val="000000" w:themeColor="text1"/>
                <w:sz w:val="22"/>
                <w:szCs w:val="22"/>
                <w:lang w:eastAsia="pl-PL"/>
              </w:rPr>
              <w:t>569 105,69</w:t>
            </w:r>
            <w:r w:rsidR="006A57BC">
              <w:rPr>
                <w:rFonts w:cs="Arial"/>
                <w:color w:val="000000" w:themeColor="text1"/>
                <w:sz w:val="22"/>
                <w:szCs w:val="22"/>
                <w:lang w:eastAsia="pl-PL"/>
              </w:rPr>
              <w:t xml:space="preserve"> </w:t>
            </w:r>
            <w:r w:rsidR="00B70FBF" w:rsidRPr="00FF679D">
              <w:rPr>
                <w:rFonts w:cs="Arial"/>
                <w:color w:val="000000" w:themeColor="text1"/>
                <w:sz w:val="22"/>
                <w:szCs w:val="22"/>
                <w:lang w:eastAsia="pl-PL"/>
              </w:rPr>
              <w:t>netto</w:t>
            </w:r>
            <w:r w:rsidR="00A50F68" w:rsidRPr="00FF679D">
              <w:rPr>
                <w:rFonts w:cs="Arial"/>
                <w:color w:val="000000" w:themeColor="text1"/>
                <w:sz w:val="22"/>
                <w:szCs w:val="22"/>
                <w:lang w:eastAsia="pl-PL"/>
              </w:rPr>
              <w:t xml:space="preserve"> </w:t>
            </w:r>
          </w:p>
          <w:p w14:paraId="00A0E337" w14:textId="0B4D2B32" w:rsidR="00A50F68" w:rsidRPr="00FF679D" w:rsidRDefault="00FB2ADE" w:rsidP="00A50F68">
            <w:pPr>
              <w:rPr>
                <w:rFonts w:cs="Arial"/>
                <w:color w:val="000000" w:themeColor="text1"/>
                <w:sz w:val="22"/>
                <w:szCs w:val="22"/>
              </w:rPr>
            </w:pPr>
            <w:r>
              <w:rPr>
                <w:rFonts w:cs="Arial"/>
                <w:color w:val="000000" w:themeColor="text1"/>
                <w:sz w:val="22"/>
                <w:szCs w:val="22"/>
                <w:lang w:eastAsia="pl-PL"/>
              </w:rPr>
              <w:t>7</w:t>
            </w:r>
            <w:r w:rsidR="00A50F68" w:rsidRPr="00FF679D">
              <w:rPr>
                <w:rFonts w:cs="Arial"/>
                <w:color w:val="000000" w:themeColor="text1"/>
                <w:sz w:val="22"/>
                <w:szCs w:val="22"/>
                <w:lang w:eastAsia="pl-PL"/>
              </w:rPr>
              <w:t xml:space="preserve">00 000,00 brutto </w:t>
            </w:r>
          </w:p>
        </w:tc>
        <w:tc>
          <w:tcPr>
            <w:tcW w:w="4121" w:type="dxa"/>
            <w:shd w:val="clear" w:color="auto" w:fill="FFFFFF" w:themeFill="background1"/>
          </w:tcPr>
          <w:p w14:paraId="373956D9" w14:textId="77777777" w:rsidR="00A50F68" w:rsidRPr="00FF679D" w:rsidRDefault="00A50F68" w:rsidP="00A50F68">
            <w:pPr>
              <w:rPr>
                <w:rFonts w:cs="Arial"/>
                <w:sz w:val="22"/>
                <w:szCs w:val="22"/>
              </w:rPr>
            </w:pPr>
            <w:r w:rsidRPr="00FF679D">
              <w:rPr>
                <w:rFonts w:cs="Arial"/>
                <w:sz w:val="22"/>
                <w:szCs w:val="22"/>
                <w:lang w:eastAsia="pl-PL"/>
              </w:rPr>
              <w:t>Krajowe środki publiczne</w:t>
            </w:r>
          </w:p>
          <w:p w14:paraId="2DC5A092" w14:textId="77777777" w:rsidR="00A50F68" w:rsidRPr="00FF679D" w:rsidRDefault="00A50F68" w:rsidP="00A50F68">
            <w:pPr>
              <w:pStyle w:val="Legenda1"/>
              <w:rPr>
                <w:rFonts w:ascii="Arial" w:hAnsi="Arial" w:cs="Arial"/>
                <w:b w:val="0"/>
                <w:sz w:val="22"/>
                <w:szCs w:val="22"/>
              </w:rPr>
            </w:pPr>
            <w:r w:rsidRPr="00FF679D">
              <w:rPr>
                <w:rFonts w:ascii="Arial" w:hAnsi="Arial" w:cs="Arial"/>
                <w:b w:val="0"/>
                <w:sz w:val="22"/>
                <w:szCs w:val="22"/>
                <w:lang w:eastAsia="pl-PL"/>
              </w:rPr>
              <w:t>- budżet państwa – Narodowy Program Zwalczania Chorób Nowotworowych</w:t>
            </w:r>
          </w:p>
        </w:tc>
      </w:tr>
      <w:tr w:rsidR="00A50F68" w:rsidRPr="00FF679D" w14:paraId="0E8C7365" w14:textId="77777777" w:rsidTr="00C32CD9">
        <w:trPr>
          <w:trHeight w:val="292"/>
        </w:trPr>
        <w:tc>
          <w:tcPr>
            <w:tcW w:w="2268" w:type="dxa"/>
            <w:vMerge/>
            <w:shd w:val="clear" w:color="auto" w:fill="E7E6E6"/>
          </w:tcPr>
          <w:p w14:paraId="5300DA73" w14:textId="77777777" w:rsidR="00A50F68" w:rsidRPr="00FF679D" w:rsidRDefault="00A50F68" w:rsidP="00A50F68">
            <w:pPr>
              <w:snapToGrid w:val="0"/>
              <w:rPr>
                <w:rFonts w:eastAsia="MS MinNew Roman" w:cs="Arial"/>
                <w:bCs/>
                <w:sz w:val="22"/>
                <w:szCs w:val="22"/>
                <w:lang w:eastAsia="pl-PL"/>
              </w:rPr>
            </w:pPr>
          </w:p>
        </w:tc>
        <w:tc>
          <w:tcPr>
            <w:tcW w:w="1285" w:type="dxa"/>
            <w:shd w:val="clear" w:color="auto" w:fill="FFFFFF" w:themeFill="background1"/>
          </w:tcPr>
          <w:p w14:paraId="62C93EC6" w14:textId="77777777" w:rsidR="00A50F68" w:rsidRPr="00FF679D" w:rsidRDefault="00A50F68" w:rsidP="00A50F68">
            <w:pPr>
              <w:pStyle w:val="Legenda1"/>
              <w:rPr>
                <w:rFonts w:ascii="Arial" w:hAnsi="Arial" w:cs="Arial"/>
                <w:b w:val="0"/>
                <w:sz w:val="22"/>
                <w:szCs w:val="22"/>
              </w:rPr>
            </w:pPr>
            <w:r w:rsidRPr="00FF679D">
              <w:rPr>
                <w:rFonts w:ascii="Arial" w:hAnsi="Arial" w:cs="Arial"/>
                <w:b w:val="0"/>
                <w:sz w:val="22"/>
                <w:szCs w:val="22"/>
              </w:rPr>
              <w:t>2025 rok</w:t>
            </w:r>
          </w:p>
        </w:tc>
        <w:tc>
          <w:tcPr>
            <w:tcW w:w="1985" w:type="dxa"/>
            <w:shd w:val="clear" w:color="auto" w:fill="FFFFFF" w:themeFill="background1"/>
          </w:tcPr>
          <w:p w14:paraId="425347B1" w14:textId="46881525" w:rsidR="00A50F68" w:rsidRPr="00FF679D" w:rsidRDefault="003C21F5" w:rsidP="00A50F68">
            <w:pPr>
              <w:rPr>
                <w:rFonts w:cs="Arial"/>
                <w:color w:val="000000" w:themeColor="text1"/>
                <w:sz w:val="22"/>
                <w:szCs w:val="22"/>
                <w:lang w:eastAsia="pl-PL"/>
              </w:rPr>
            </w:pPr>
            <w:r w:rsidRPr="003C21F5">
              <w:rPr>
                <w:rFonts w:cs="Arial"/>
                <w:color w:val="000000" w:themeColor="text1"/>
                <w:sz w:val="22"/>
                <w:szCs w:val="22"/>
                <w:lang w:eastAsia="pl-PL"/>
              </w:rPr>
              <w:t>569 105,69</w:t>
            </w:r>
            <w:r w:rsidR="00B70FBF" w:rsidRPr="00FF679D">
              <w:rPr>
                <w:rFonts w:cs="Arial"/>
                <w:color w:val="000000" w:themeColor="text1"/>
                <w:sz w:val="22"/>
                <w:szCs w:val="22"/>
                <w:lang w:eastAsia="pl-PL"/>
              </w:rPr>
              <w:t xml:space="preserve"> netto</w:t>
            </w:r>
            <w:r w:rsidR="00A50F68" w:rsidRPr="00FF679D">
              <w:rPr>
                <w:rFonts w:cs="Arial"/>
                <w:color w:val="000000" w:themeColor="text1"/>
                <w:sz w:val="22"/>
                <w:szCs w:val="22"/>
                <w:lang w:eastAsia="pl-PL"/>
              </w:rPr>
              <w:t xml:space="preserve"> </w:t>
            </w:r>
          </w:p>
          <w:p w14:paraId="5D7A1954" w14:textId="6DA0006F" w:rsidR="00A50F68" w:rsidRPr="00FF679D" w:rsidRDefault="00FB2ADE" w:rsidP="00A50F68">
            <w:pPr>
              <w:rPr>
                <w:rFonts w:cs="Arial"/>
                <w:color w:val="000000" w:themeColor="text1"/>
                <w:sz w:val="22"/>
                <w:szCs w:val="22"/>
              </w:rPr>
            </w:pPr>
            <w:r>
              <w:rPr>
                <w:rFonts w:cs="Arial"/>
                <w:color w:val="000000" w:themeColor="text1"/>
                <w:sz w:val="22"/>
                <w:szCs w:val="22"/>
                <w:lang w:eastAsia="pl-PL"/>
              </w:rPr>
              <w:t>7</w:t>
            </w:r>
            <w:r w:rsidR="00A50F68" w:rsidRPr="00FF679D">
              <w:rPr>
                <w:rFonts w:cs="Arial"/>
                <w:color w:val="000000" w:themeColor="text1"/>
                <w:sz w:val="22"/>
                <w:szCs w:val="22"/>
                <w:lang w:eastAsia="pl-PL"/>
              </w:rPr>
              <w:t xml:space="preserve">00 000,00 brutto </w:t>
            </w:r>
          </w:p>
        </w:tc>
        <w:tc>
          <w:tcPr>
            <w:tcW w:w="4121" w:type="dxa"/>
            <w:shd w:val="clear" w:color="auto" w:fill="FFFFFF" w:themeFill="background1"/>
          </w:tcPr>
          <w:p w14:paraId="47151326" w14:textId="7DD9DAE5" w:rsidR="00A50F68" w:rsidRPr="00FF679D" w:rsidRDefault="00BE7889" w:rsidP="00BE7889">
            <w:pPr>
              <w:rPr>
                <w:rFonts w:cs="Arial"/>
                <w:sz w:val="22"/>
                <w:szCs w:val="22"/>
              </w:rPr>
            </w:pPr>
            <w:r w:rsidRPr="00FF679D">
              <w:rPr>
                <w:rFonts w:cs="Arial"/>
                <w:sz w:val="22"/>
                <w:szCs w:val="22"/>
                <w:lang w:eastAsia="pl-PL"/>
              </w:rPr>
              <w:t xml:space="preserve">Finansowane z kolejnego programu zwalczania chorób nowotworowych lub ze środków MZ </w:t>
            </w:r>
          </w:p>
        </w:tc>
      </w:tr>
      <w:tr w:rsidR="00A50F68" w:rsidRPr="00FF679D" w14:paraId="1EB7E0D3" w14:textId="77777777" w:rsidTr="00C32CD9">
        <w:trPr>
          <w:trHeight w:val="283"/>
        </w:trPr>
        <w:tc>
          <w:tcPr>
            <w:tcW w:w="2268" w:type="dxa"/>
            <w:vMerge/>
            <w:shd w:val="clear" w:color="auto" w:fill="E7E6E6"/>
          </w:tcPr>
          <w:p w14:paraId="3D33B452" w14:textId="77777777" w:rsidR="00A50F68" w:rsidRPr="00FF679D" w:rsidRDefault="00A50F68" w:rsidP="00A50F68">
            <w:pPr>
              <w:snapToGrid w:val="0"/>
              <w:rPr>
                <w:rFonts w:eastAsia="MS MinNew Roman" w:cs="Arial"/>
                <w:bCs/>
                <w:sz w:val="22"/>
                <w:szCs w:val="22"/>
                <w:lang w:eastAsia="pl-PL"/>
              </w:rPr>
            </w:pPr>
          </w:p>
        </w:tc>
        <w:tc>
          <w:tcPr>
            <w:tcW w:w="1285" w:type="dxa"/>
            <w:shd w:val="clear" w:color="auto" w:fill="FFFFFF" w:themeFill="background1"/>
          </w:tcPr>
          <w:p w14:paraId="03998456" w14:textId="77777777" w:rsidR="00A50F68" w:rsidRPr="00FF679D" w:rsidRDefault="00A50F68" w:rsidP="00A50F68">
            <w:pPr>
              <w:pStyle w:val="Legenda1"/>
              <w:rPr>
                <w:rFonts w:ascii="Arial" w:hAnsi="Arial" w:cs="Arial"/>
                <w:b w:val="0"/>
                <w:sz w:val="22"/>
                <w:szCs w:val="22"/>
              </w:rPr>
            </w:pPr>
            <w:r w:rsidRPr="00FF679D">
              <w:rPr>
                <w:rFonts w:ascii="Arial" w:hAnsi="Arial" w:cs="Arial"/>
                <w:b w:val="0"/>
                <w:sz w:val="22"/>
                <w:szCs w:val="22"/>
              </w:rPr>
              <w:t>2026 rok</w:t>
            </w:r>
          </w:p>
        </w:tc>
        <w:tc>
          <w:tcPr>
            <w:tcW w:w="1985" w:type="dxa"/>
            <w:shd w:val="clear" w:color="auto" w:fill="FFFFFF" w:themeFill="background1"/>
          </w:tcPr>
          <w:p w14:paraId="2AA48DAC" w14:textId="2E3D93EB" w:rsidR="00A50F68" w:rsidRPr="00FF679D" w:rsidRDefault="003C21F5" w:rsidP="00A50F68">
            <w:pPr>
              <w:rPr>
                <w:rFonts w:cs="Arial"/>
                <w:color w:val="000000" w:themeColor="text1"/>
                <w:sz w:val="22"/>
                <w:szCs w:val="22"/>
                <w:lang w:eastAsia="pl-PL"/>
              </w:rPr>
            </w:pPr>
            <w:r w:rsidRPr="003C21F5">
              <w:rPr>
                <w:rFonts w:cs="Arial"/>
                <w:color w:val="000000" w:themeColor="text1"/>
                <w:sz w:val="22"/>
                <w:szCs w:val="22"/>
                <w:lang w:eastAsia="pl-PL"/>
              </w:rPr>
              <w:t>569 105,69</w:t>
            </w:r>
            <w:r w:rsidR="00B70FBF" w:rsidRPr="00FF679D">
              <w:rPr>
                <w:rFonts w:cs="Arial"/>
                <w:color w:val="000000" w:themeColor="text1"/>
                <w:sz w:val="22"/>
                <w:szCs w:val="22"/>
                <w:lang w:eastAsia="pl-PL"/>
              </w:rPr>
              <w:t xml:space="preserve"> netto</w:t>
            </w:r>
            <w:r w:rsidR="00A50F68" w:rsidRPr="00FF679D">
              <w:rPr>
                <w:rFonts w:cs="Arial"/>
                <w:color w:val="000000" w:themeColor="text1"/>
                <w:sz w:val="22"/>
                <w:szCs w:val="22"/>
                <w:lang w:eastAsia="pl-PL"/>
              </w:rPr>
              <w:t xml:space="preserve"> </w:t>
            </w:r>
          </w:p>
          <w:p w14:paraId="337682DA" w14:textId="0B605FF0" w:rsidR="00A50F68" w:rsidRPr="00FF679D" w:rsidRDefault="00FB2ADE" w:rsidP="00A50F68">
            <w:pPr>
              <w:rPr>
                <w:rFonts w:cs="Arial"/>
                <w:color w:val="000000" w:themeColor="text1"/>
                <w:sz w:val="22"/>
                <w:szCs w:val="22"/>
              </w:rPr>
            </w:pPr>
            <w:r>
              <w:rPr>
                <w:rFonts w:cs="Arial"/>
                <w:color w:val="000000" w:themeColor="text1"/>
                <w:sz w:val="22"/>
                <w:szCs w:val="22"/>
                <w:lang w:eastAsia="pl-PL"/>
              </w:rPr>
              <w:t>7</w:t>
            </w:r>
            <w:r w:rsidR="00A50F68" w:rsidRPr="00FF679D">
              <w:rPr>
                <w:rFonts w:cs="Arial"/>
                <w:color w:val="000000" w:themeColor="text1"/>
                <w:sz w:val="22"/>
                <w:szCs w:val="22"/>
                <w:lang w:eastAsia="pl-PL"/>
              </w:rPr>
              <w:t xml:space="preserve">00 000,00 brutto </w:t>
            </w:r>
          </w:p>
        </w:tc>
        <w:tc>
          <w:tcPr>
            <w:tcW w:w="4121" w:type="dxa"/>
            <w:shd w:val="clear" w:color="auto" w:fill="FFFFFF" w:themeFill="background1"/>
          </w:tcPr>
          <w:p w14:paraId="6486B418" w14:textId="4DCC25F4" w:rsidR="00A50F68" w:rsidRPr="00FF679D" w:rsidRDefault="00BE7889" w:rsidP="00A50F68">
            <w:pPr>
              <w:pStyle w:val="Legenda1"/>
              <w:rPr>
                <w:rFonts w:ascii="Arial" w:hAnsi="Arial" w:cs="Arial"/>
                <w:b w:val="0"/>
                <w:sz w:val="22"/>
                <w:szCs w:val="22"/>
              </w:rPr>
            </w:pPr>
            <w:r w:rsidRPr="00FF679D">
              <w:rPr>
                <w:rFonts w:ascii="Arial" w:hAnsi="Arial" w:cs="Arial"/>
                <w:b w:val="0"/>
                <w:sz w:val="22"/>
                <w:szCs w:val="22"/>
                <w:lang w:eastAsia="pl-PL"/>
              </w:rPr>
              <w:t>Finansowane z kolejnego programu zwalczania chorób nowotworowych lub ze środków MZ</w:t>
            </w:r>
          </w:p>
        </w:tc>
      </w:tr>
    </w:tbl>
    <w:p w14:paraId="5F18102C" w14:textId="77777777" w:rsidR="005D3974" w:rsidRPr="00FF679D" w:rsidRDefault="005D3974" w:rsidP="00CA69FB">
      <w:pPr>
        <w:rPr>
          <w:rFonts w:eastAsia="Cambria"/>
          <w:sz w:val="22"/>
          <w:szCs w:val="22"/>
        </w:rPr>
      </w:pPr>
      <w:bookmarkStart w:id="9" w:name="_Toc462924071"/>
    </w:p>
    <w:p w14:paraId="393143FF" w14:textId="29852A1B" w:rsidR="005D3974" w:rsidRPr="00FF679D" w:rsidRDefault="005D3974" w:rsidP="00CA69FB">
      <w:pPr>
        <w:pStyle w:val="Nagwek2"/>
        <w:rPr>
          <w:rFonts w:eastAsia="Cambria"/>
          <w:sz w:val="22"/>
          <w:szCs w:val="22"/>
          <w:lang w:val="pl-PL"/>
        </w:rPr>
      </w:pPr>
      <w:r w:rsidRPr="00FF679D">
        <w:rPr>
          <w:rFonts w:eastAsia="Cambria"/>
          <w:sz w:val="22"/>
          <w:szCs w:val="22"/>
          <w:lang w:val="pl-PL"/>
        </w:rPr>
        <w:t>P</w:t>
      </w:r>
      <w:r w:rsidR="00644137" w:rsidRPr="00FF679D">
        <w:rPr>
          <w:rFonts w:eastAsia="Cambria"/>
          <w:sz w:val="22"/>
          <w:szCs w:val="22"/>
          <w:lang w:val="pl-PL"/>
        </w:rPr>
        <w:t>lanowane koszty ogólne realizacji (w przypadku projektu współfinansowanego – wkład krajowy z budżetu państwa) oraz koszty utrzymania projektu</w:t>
      </w:r>
      <w:r w:rsidRPr="00FF679D">
        <w:rPr>
          <w:rFonts w:eastAsia="Cambria"/>
          <w:sz w:val="22"/>
          <w:szCs w:val="22"/>
          <w:lang w:val="pl-PL"/>
        </w:rPr>
        <w:t>:</w:t>
      </w:r>
    </w:p>
    <w:p w14:paraId="320A6993" w14:textId="4F0CC609" w:rsidR="005D3974" w:rsidRPr="00FF679D" w:rsidRDefault="00EF74CC" w:rsidP="00EF74CC">
      <w:pPr>
        <w:pStyle w:val="Akapitzlist"/>
        <w:numPr>
          <w:ilvl w:val="0"/>
          <w:numId w:val="8"/>
        </w:numPr>
        <w:rPr>
          <w:rFonts w:eastAsia="Cambria"/>
          <w:szCs w:val="22"/>
        </w:rPr>
      </w:pPr>
      <w:r w:rsidRPr="00EF74CC">
        <w:rPr>
          <w:rFonts w:eastAsia="Cambria"/>
          <w:szCs w:val="22"/>
        </w:rPr>
        <w:t>zostaną pokryte w ramach budżetów odpowiednich dysponentów części budżetowych bez konieczności występowania o dodatkowe środki z budżetu państwa</w:t>
      </w:r>
      <w:r w:rsidR="005D3974" w:rsidRPr="00FF679D">
        <w:rPr>
          <w:rFonts w:eastAsia="Cambria"/>
          <w:szCs w:val="22"/>
        </w:rPr>
        <w:t xml:space="preserve">, </w:t>
      </w:r>
    </w:p>
    <w:p w14:paraId="5481015F" w14:textId="4587EF41" w:rsidR="00644137" w:rsidRPr="00FF679D" w:rsidRDefault="00EF74CC" w:rsidP="00CA69FB">
      <w:pPr>
        <w:pStyle w:val="Akapitzlist"/>
        <w:numPr>
          <w:ilvl w:val="0"/>
          <w:numId w:val="8"/>
        </w:numPr>
        <w:rPr>
          <w:rFonts w:eastAsia="Cambria"/>
          <w:szCs w:val="22"/>
        </w:rPr>
      </w:pPr>
      <w:r>
        <w:rPr>
          <w:rFonts w:eastAsia="Cambria"/>
          <w:strike/>
          <w:szCs w:val="22"/>
        </w:rPr>
        <w:t>b</w:t>
      </w:r>
      <w:r w:rsidR="00644137" w:rsidRPr="00EF74CC">
        <w:rPr>
          <w:rFonts w:eastAsia="Cambria"/>
          <w:strike/>
          <w:szCs w:val="22"/>
        </w:rPr>
        <w:t>ędą powodować konieczność przyznania</w:t>
      </w:r>
      <w:r w:rsidR="005D3974" w:rsidRPr="00EF74CC">
        <w:rPr>
          <w:rFonts w:eastAsia="Cambria"/>
          <w:strike/>
          <w:szCs w:val="22"/>
        </w:rPr>
        <w:t xml:space="preserve"> dodatkowych kwot</w:t>
      </w:r>
      <w:r w:rsidR="005D3974" w:rsidRPr="00FF679D">
        <w:rPr>
          <w:rFonts w:eastAsia="Cambria"/>
          <w:szCs w:val="22"/>
        </w:rPr>
        <w:t>.</w:t>
      </w:r>
      <w:r w:rsidR="005D3974" w:rsidRPr="00FF679D">
        <w:rPr>
          <w:rStyle w:val="Odwoanieprzypisudolnego"/>
          <w:rFonts w:eastAsia="Cambria"/>
          <w:b/>
          <w:caps/>
          <w:szCs w:val="22"/>
        </w:rPr>
        <w:footnoteReference w:id="5"/>
      </w:r>
    </w:p>
    <w:p w14:paraId="4F1F56A9" w14:textId="41CDBE84" w:rsidR="009F7CDA" w:rsidRPr="00FF679D" w:rsidRDefault="009F7CDA" w:rsidP="009431B0">
      <w:pPr>
        <w:pStyle w:val="Nagwek1"/>
        <w:rPr>
          <w:rFonts w:cs="Arial"/>
          <w:sz w:val="22"/>
          <w:szCs w:val="22"/>
          <w:lang w:val="pl-PL" w:eastAsia="pl-PL"/>
        </w:rPr>
      </w:pPr>
      <w:r w:rsidRPr="00FF679D">
        <w:rPr>
          <w:rFonts w:cs="Arial"/>
          <w:sz w:val="22"/>
          <w:szCs w:val="22"/>
          <w:lang w:val="pl-PL" w:eastAsia="pl-PL"/>
        </w:rPr>
        <w:t>GŁÓWNE RYZYKA</w:t>
      </w:r>
      <w:bookmarkEnd w:id="9"/>
      <w:r w:rsidR="009C7AD9" w:rsidRPr="00FF679D">
        <w:rPr>
          <w:rFonts w:cs="Arial"/>
          <w:caps w:val="0"/>
          <w:sz w:val="22"/>
          <w:szCs w:val="22"/>
          <w:lang w:val="pl-PL" w:eastAsia="pl-PL"/>
        </w:rPr>
        <w:t xml:space="preserve"> </w:t>
      </w:r>
    </w:p>
    <w:p w14:paraId="004C6DA3" w14:textId="77777777" w:rsidR="00D90F1A" w:rsidRPr="00FF679D" w:rsidRDefault="009F7CDA" w:rsidP="008149AF">
      <w:pPr>
        <w:pStyle w:val="Nagwek2"/>
        <w:tabs>
          <w:tab w:val="num" w:pos="1134"/>
        </w:tabs>
        <w:rPr>
          <w:sz w:val="22"/>
          <w:szCs w:val="22"/>
          <w:lang w:val="pl-PL" w:eastAsia="pl-PL"/>
        </w:rPr>
      </w:pPr>
      <w:bookmarkStart w:id="10" w:name="_Toc462924072"/>
      <w:r w:rsidRPr="00FF679D">
        <w:rPr>
          <w:sz w:val="22"/>
          <w:szCs w:val="22"/>
          <w:lang w:val="pl-PL" w:eastAsia="pl-PL"/>
        </w:rPr>
        <w:t>Ryzyka wpływające na realizację projektu</w:t>
      </w:r>
      <w:bookmarkEnd w:id="10"/>
      <w:r w:rsidR="00A44CAE" w:rsidRPr="00FF679D">
        <w:rPr>
          <w:sz w:val="22"/>
          <w:szCs w:val="22"/>
          <w:lang w:val="pl-PL" w:eastAsia="pl-PL"/>
        </w:rPr>
        <w:t xml:space="preserve"> </w:t>
      </w:r>
    </w:p>
    <w:tbl>
      <w:tblPr>
        <w:tblW w:w="1001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976"/>
        <w:gridCol w:w="1276"/>
        <w:gridCol w:w="1559"/>
        <w:gridCol w:w="4205"/>
      </w:tblGrid>
      <w:tr w:rsidR="0020760A" w:rsidRPr="00FF679D" w14:paraId="07AD10EF" w14:textId="77777777" w:rsidTr="00422438">
        <w:trPr>
          <w:trHeight w:val="724"/>
          <w:tblHeader/>
        </w:trPr>
        <w:tc>
          <w:tcPr>
            <w:tcW w:w="2976" w:type="dxa"/>
            <w:shd w:val="clear" w:color="auto" w:fill="D9D9D9" w:themeFill="background1" w:themeFillShade="D9"/>
            <w:vAlign w:val="center"/>
          </w:tcPr>
          <w:p w14:paraId="0F16AA55" w14:textId="77777777" w:rsidR="0020760A" w:rsidRPr="003C6FAB" w:rsidRDefault="0020760A" w:rsidP="002F56B5">
            <w:pPr>
              <w:jc w:val="center"/>
              <w:rPr>
                <w:rFonts w:eastAsia="MS MinNew Roman" w:cs="Arial"/>
                <w:b/>
                <w:bCs/>
                <w:sz w:val="20"/>
              </w:rPr>
            </w:pPr>
            <w:r w:rsidRPr="003C6FAB">
              <w:rPr>
                <w:rFonts w:eastAsia="MS MinNew Roman" w:cs="Arial"/>
                <w:b/>
                <w:bCs/>
                <w:sz w:val="20"/>
              </w:rPr>
              <w:t>Nazwa ryzyka</w:t>
            </w:r>
          </w:p>
        </w:tc>
        <w:tc>
          <w:tcPr>
            <w:tcW w:w="1276" w:type="dxa"/>
            <w:shd w:val="clear" w:color="auto" w:fill="D9D9D9" w:themeFill="background1" w:themeFillShade="D9"/>
            <w:vAlign w:val="center"/>
          </w:tcPr>
          <w:p w14:paraId="7391477C" w14:textId="2E90E62E" w:rsidR="0020760A" w:rsidRPr="003C6FAB" w:rsidRDefault="0020760A" w:rsidP="001769CB">
            <w:pPr>
              <w:pStyle w:val="Legenda"/>
              <w:jc w:val="center"/>
              <w:rPr>
                <w:rFonts w:ascii="Arial" w:hAnsi="Arial" w:cs="Arial"/>
                <w:color w:val="0070C0"/>
                <w:sz w:val="20"/>
                <w:szCs w:val="20"/>
                <w:lang w:eastAsia="pl-PL"/>
              </w:rPr>
            </w:pPr>
            <w:r w:rsidRPr="003C6FAB">
              <w:rPr>
                <w:rFonts w:ascii="Arial" w:hAnsi="Arial" w:cs="Arial"/>
                <w:sz w:val="20"/>
                <w:szCs w:val="20"/>
              </w:rPr>
              <w:t>Siła oddziały</w:t>
            </w:r>
            <w:r w:rsidR="00422438">
              <w:rPr>
                <w:rFonts w:ascii="Arial" w:hAnsi="Arial" w:cs="Arial"/>
                <w:sz w:val="20"/>
                <w:szCs w:val="20"/>
              </w:rPr>
              <w:t>-</w:t>
            </w:r>
            <w:r w:rsidRPr="003C6FAB">
              <w:rPr>
                <w:rFonts w:ascii="Arial" w:hAnsi="Arial" w:cs="Arial"/>
                <w:sz w:val="20"/>
                <w:szCs w:val="20"/>
              </w:rPr>
              <w:t>wania</w:t>
            </w:r>
          </w:p>
        </w:tc>
        <w:tc>
          <w:tcPr>
            <w:tcW w:w="1559" w:type="dxa"/>
            <w:shd w:val="clear" w:color="auto" w:fill="D9D9D9" w:themeFill="background1" w:themeFillShade="D9"/>
          </w:tcPr>
          <w:p w14:paraId="277048A1" w14:textId="633AC164" w:rsidR="0020760A" w:rsidRPr="003C6FAB" w:rsidRDefault="0020760A" w:rsidP="00D0302D">
            <w:pPr>
              <w:pStyle w:val="Legenda"/>
              <w:jc w:val="center"/>
              <w:rPr>
                <w:rFonts w:ascii="Arial" w:hAnsi="Arial" w:cs="Arial"/>
                <w:sz w:val="20"/>
                <w:szCs w:val="20"/>
              </w:rPr>
            </w:pPr>
            <w:r w:rsidRPr="003C6FAB">
              <w:rPr>
                <w:rFonts w:ascii="Arial" w:hAnsi="Arial" w:cs="Arial"/>
                <w:sz w:val="20"/>
                <w:szCs w:val="20"/>
              </w:rPr>
              <w:t>Prawdopodo</w:t>
            </w:r>
            <w:r w:rsidR="00665274">
              <w:rPr>
                <w:rFonts w:ascii="Arial" w:hAnsi="Arial" w:cs="Arial"/>
                <w:sz w:val="20"/>
                <w:szCs w:val="20"/>
              </w:rPr>
              <w:t>-</w:t>
            </w:r>
            <w:r w:rsidRPr="003C6FAB">
              <w:rPr>
                <w:rFonts w:ascii="Arial" w:hAnsi="Arial" w:cs="Arial"/>
                <w:sz w:val="20"/>
                <w:szCs w:val="20"/>
              </w:rPr>
              <w:t>bieństwo wystąpienia ryzyka</w:t>
            </w:r>
          </w:p>
        </w:tc>
        <w:tc>
          <w:tcPr>
            <w:tcW w:w="4205" w:type="dxa"/>
            <w:shd w:val="clear" w:color="auto" w:fill="D9D9D9" w:themeFill="background1" w:themeFillShade="D9"/>
            <w:vAlign w:val="center"/>
          </w:tcPr>
          <w:p w14:paraId="199F19CA" w14:textId="77777777" w:rsidR="0020760A" w:rsidRPr="003C6FAB" w:rsidRDefault="0020760A" w:rsidP="00D0302D">
            <w:pPr>
              <w:pStyle w:val="Legenda"/>
              <w:jc w:val="center"/>
              <w:rPr>
                <w:rFonts w:ascii="Arial" w:hAnsi="Arial" w:cs="Arial"/>
                <w:color w:val="0070C0"/>
                <w:sz w:val="20"/>
                <w:szCs w:val="20"/>
                <w:lang w:eastAsia="pl-PL"/>
              </w:rPr>
            </w:pPr>
            <w:r w:rsidRPr="003C6FAB">
              <w:rPr>
                <w:rFonts w:ascii="Arial" w:hAnsi="Arial" w:cs="Arial"/>
                <w:sz w:val="20"/>
                <w:szCs w:val="20"/>
              </w:rPr>
              <w:t>Sposób zarzadzania ryzykiem</w:t>
            </w:r>
          </w:p>
        </w:tc>
      </w:tr>
      <w:tr w:rsidR="00ED045F" w:rsidRPr="00FF679D" w14:paraId="6EAAF0C9" w14:textId="77777777" w:rsidTr="00422438">
        <w:trPr>
          <w:trHeight w:val="484"/>
        </w:trPr>
        <w:tc>
          <w:tcPr>
            <w:tcW w:w="2976" w:type="dxa"/>
            <w:shd w:val="clear" w:color="auto" w:fill="auto"/>
          </w:tcPr>
          <w:p w14:paraId="156F5D4B" w14:textId="77777777" w:rsidR="00ED045F" w:rsidRPr="00FF679D" w:rsidRDefault="00ED045F" w:rsidP="00ED045F">
            <w:pPr>
              <w:rPr>
                <w:rFonts w:cs="Arial"/>
                <w:color w:val="0070C0"/>
                <w:sz w:val="22"/>
                <w:szCs w:val="22"/>
                <w:lang w:eastAsia="pl-PL"/>
              </w:rPr>
            </w:pPr>
            <w:r w:rsidRPr="00FF679D">
              <w:rPr>
                <w:rFonts w:cs="Arial"/>
                <w:sz w:val="22"/>
                <w:szCs w:val="22"/>
              </w:rPr>
              <w:t>Przedłużające się procedury przetargowe</w:t>
            </w:r>
          </w:p>
        </w:tc>
        <w:tc>
          <w:tcPr>
            <w:tcW w:w="1276" w:type="dxa"/>
            <w:shd w:val="clear" w:color="auto" w:fill="FFFFFF" w:themeFill="background1"/>
            <w:vAlign w:val="center"/>
          </w:tcPr>
          <w:p w14:paraId="6C5AD01F" w14:textId="3F8BFA3D" w:rsidR="00ED045F" w:rsidRPr="00FF679D" w:rsidRDefault="00ED045F" w:rsidP="00687F74">
            <w:pPr>
              <w:pStyle w:val="Legenda"/>
              <w:rPr>
                <w:rFonts w:ascii="Arial" w:eastAsia="Times New Roman" w:hAnsi="Arial" w:cs="Arial"/>
                <w:b w:val="0"/>
                <w:bCs w:val="0"/>
                <w:color w:val="0070C0"/>
                <w:kern w:val="0"/>
                <w:sz w:val="22"/>
                <w:szCs w:val="22"/>
                <w:lang w:eastAsia="pl-PL"/>
              </w:rPr>
            </w:pPr>
            <w:r w:rsidRPr="00FF679D">
              <w:rPr>
                <w:rFonts w:ascii="Arial" w:eastAsia="Times New Roman" w:hAnsi="Arial" w:cs="Arial"/>
                <w:b w:val="0"/>
                <w:bCs w:val="0"/>
                <w:kern w:val="0"/>
                <w:sz w:val="22"/>
                <w:szCs w:val="22"/>
              </w:rPr>
              <w:t>Średni</w:t>
            </w:r>
            <w:r w:rsidR="00687F74">
              <w:rPr>
                <w:rFonts w:ascii="Arial" w:eastAsia="Times New Roman" w:hAnsi="Arial" w:cs="Arial"/>
                <w:b w:val="0"/>
                <w:bCs w:val="0"/>
                <w:kern w:val="0"/>
                <w:sz w:val="22"/>
                <w:szCs w:val="22"/>
              </w:rPr>
              <w:t>a</w:t>
            </w:r>
          </w:p>
        </w:tc>
        <w:tc>
          <w:tcPr>
            <w:tcW w:w="1559" w:type="dxa"/>
            <w:shd w:val="clear" w:color="auto" w:fill="FFFFFF" w:themeFill="background1"/>
            <w:vAlign w:val="center"/>
          </w:tcPr>
          <w:p w14:paraId="72EF3935" w14:textId="77777777" w:rsidR="00ED045F" w:rsidRPr="00FF679D" w:rsidRDefault="00ED045F" w:rsidP="00ED045F">
            <w:pPr>
              <w:pStyle w:val="Legenda"/>
              <w:rPr>
                <w:rFonts w:ascii="Arial" w:eastAsia="Times New Roman" w:hAnsi="Arial" w:cs="Arial"/>
                <w:b w:val="0"/>
                <w:bCs w:val="0"/>
                <w:color w:val="0070C0"/>
                <w:kern w:val="0"/>
                <w:sz w:val="22"/>
                <w:szCs w:val="22"/>
                <w:lang w:eastAsia="pl-PL"/>
              </w:rPr>
            </w:pPr>
            <w:r w:rsidRPr="00FF679D">
              <w:rPr>
                <w:rFonts w:ascii="Arial" w:eastAsia="Times New Roman" w:hAnsi="Arial" w:cs="Arial"/>
                <w:b w:val="0"/>
                <w:bCs w:val="0"/>
                <w:kern w:val="0"/>
                <w:sz w:val="22"/>
                <w:szCs w:val="22"/>
              </w:rPr>
              <w:t>Średnie</w:t>
            </w:r>
          </w:p>
        </w:tc>
        <w:tc>
          <w:tcPr>
            <w:tcW w:w="4205" w:type="dxa"/>
            <w:shd w:val="clear" w:color="auto" w:fill="FFFFFF" w:themeFill="background1"/>
          </w:tcPr>
          <w:p w14:paraId="5E72A182" w14:textId="75672BE5" w:rsidR="00ED045F" w:rsidRPr="00FF679D" w:rsidRDefault="00ED045F" w:rsidP="00ED045F">
            <w:pPr>
              <w:pStyle w:val="Legenda"/>
              <w:rPr>
                <w:rFonts w:ascii="Arial" w:eastAsia="Times New Roman" w:hAnsi="Arial" w:cs="Arial"/>
                <w:b w:val="0"/>
                <w:bCs w:val="0"/>
                <w:color w:val="0070C0"/>
                <w:kern w:val="0"/>
                <w:sz w:val="22"/>
                <w:szCs w:val="22"/>
                <w:lang w:eastAsia="pl-PL"/>
              </w:rPr>
            </w:pPr>
            <w:r w:rsidRPr="00FF679D">
              <w:rPr>
                <w:rFonts w:ascii="Arial" w:hAnsi="Arial" w:cs="Arial"/>
                <w:b w:val="0"/>
                <w:sz w:val="22"/>
                <w:szCs w:val="22"/>
              </w:rPr>
              <w:t>Stosowanie spójnych i niebudzących wątpliwości zapisów Opisu Przedmiotu Zamówienia.</w:t>
            </w:r>
            <w:r w:rsidRPr="00FF679D">
              <w:rPr>
                <w:rFonts w:ascii="Arial" w:hAnsi="Arial" w:cs="Arial"/>
                <w:b w:val="0"/>
                <w:sz w:val="22"/>
                <w:szCs w:val="22"/>
              </w:rPr>
              <w:br/>
              <w:t>Szybka reakcja na pojawiające się zapytania do dokumentacji przetargowej.</w:t>
            </w:r>
            <w:r w:rsidR="00BD2BFC">
              <w:rPr>
                <w:rFonts w:ascii="Arial" w:hAnsi="Arial" w:cs="Arial"/>
                <w:b w:val="0"/>
                <w:sz w:val="22"/>
                <w:szCs w:val="22"/>
              </w:rPr>
              <w:t xml:space="preserve"> </w:t>
            </w:r>
            <w:r w:rsidR="00810DD2">
              <w:rPr>
                <w:rFonts w:ascii="Arial" w:hAnsi="Arial" w:cs="Arial"/>
                <w:b w:val="0"/>
                <w:sz w:val="22"/>
                <w:szCs w:val="22"/>
              </w:rPr>
              <w:t>Wyznaczenie osób odpowiedzialnych za przetargi planowane w projekcie.</w:t>
            </w:r>
          </w:p>
        </w:tc>
      </w:tr>
      <w:tr w:rsidR="00ED045F" w:rsidRPr="00FF679D" w14:paraId="501A1262" w14:textId="77777777" w:rsidTr="00422438">
        <w:trPr>
          <w:trHeight w:val="724"/>
        </w:trPr>
        <w:tc>
          <w:tcPr>
            <w:tcW w:w="2976" w:type="dxa"/>
            <w:shd w:val="clear" w:color="auto" w:fill="auto"/>
          </w:tcPr>
          <w:p w14:paraId="2EE432D3" w14:textId="52BBE022" w:rsidR="00ED045F" w:rsidRPr="00FF679D" w:rsidRDefault="00ED045F" w:rsidP="00810DD2">
            <w:pPr>
              <w:rPr>
                <w:rFonts w:cs="Arial"/>
                <w:color w:val="0070C0"/>
                <w:sz w:val="22"/>
                <w:szCs w:val="22"/>
                <w:lang w:eastAsia="pl-PL"/>
              </w:rPr>
            </w:pPr>
            <w:r w:rsidRPr="00FF679D">
              <w:rPr>
                <w:rFonts w:cs="Arial"/>
                <w:sz w:val="22"/>
                <w:szCs w:val="22"/>
              </w:rPr>
              <w:t>Ryzyko zmian w zakresie funkcjonalności systemu, wymaganych w związku z wejściem w</w:t>
            </w:r>
            <w:r w:rsidR="00810DD2">
              <w:rPr>
                <w:rFonts w:cs="Arial"/>
                <w:sz w:val="22"/>
                <w:szCs w:val="22"/>
              </w:rPr>
              <w:t xml:space="preserve"> życie nowych wymogów prawnych </w:t>
            </w:r>
            <w:r w:rsidRPr="00FF679D">
              <w:rPr>
                <w:rFonts w:cs="Arial"/>
                <w:sz w:val="22"/>
                <w:szCs w:val="22"/>
              </w:rPr>
              <w:t>w trakcie realizacji Projektu, a przez to prowadz</w:t>
            </w:r>
            <w:r w:rsidR="00810DD2">
              <w:rPr>
                <w:rFonts w:cs="Arial"/>
                <w:sz w:val="22"/>
                <w:szCs w:val="22"/>
              </w:rPr>
              <w:t>ących</w:t>
            </w:r>
            <w:r w:rsidRPr="00FF679D">
              <w:rPr>
                <w:rFonts w:cs="Arial"/>
                <w:sz w:val="22"/>
                <w:szCs w:val="22"/>
              </w:rPr>
              <w:t xml:space="preserve"> do opóźnień w jego realizacji.</w:t>
            </w:r>
          </w:p>
        </w:tc>
        <w:tc>
          <w:tcPr>
            <w:tcW w:w="1276" w:type="dxa"/>
            <w:shd w:val="clear" w:color="auto" w:fill="FFFFFF" w:themeFill="background1"/>
            <w:vAlign w:val="center"/>
          </w:tcPr>
          <w:p w14:paraId="037EA066" w14:textId="7634D8D1" w:rsidR="00ED045F" w:rsidRPr="00FF679D" w:rsidRDefault="00ED045F" w:rsidP="00687F74">
            <w:pPr>
              <w:pStyle w:val="Legenda"/>
              <w:rPr>
                <w:rFonts w:ascii="Arial" w:eastAsia="Times New Roman" w:hAnsi="Arial" w:cs="Arial"/>
                <w:b w:val="0"/>
                <w:bCs w:val="0"/>
                <w:color w:val="0070C0"/>
                <w:kern w:val="0"/>
                <w:sz w:val="22"/>
                <w:szCs w:val="22"/>
                <w:lang w:eastAsia="pl-PL"/>
              </w:rPr>
            </w:pPr>
            <w:r w:rsidRPr="00FF679D">
              <w:rPr>
                <w:rFonts w:ascii="Arial" w:eastAsia="Times New Roman" w:hAnsi="Arial" w:cs="Arial"/>
                <w:b w:val="0"/>
                <w:bCs w:val="0"/>
                <w:kern w:val="0"/>
                <w:sz w:val="22"/>
                <w:szCs w:val="22"/>
              </w:rPr>
              <w:t>Duż</w:t>
            </w:r>
            <w:r w:rsidR="00687F74">
              <w:rPr>
                <w:rFonts w:ascii="Arial" w:eastAsia="Times New Roman" w:hAnsi="Arial" w:cs="Arial"/>
                <w:b w:val="0"/>
                <w:bCs w:val="0"/>
                <w:kern w:val="0"/>
                <w:sz w:val="22"/>
                <w:szCs w:val="22"/>
              </w:rPr>
              <w:t>a</w:t>
            </w:r>
          </w:p>
        </w:tc>
        <w:tc>
          <w:tcPr>
            <w:tcW w:w="1559" w:type="dxa"/>
            <w:shd w:val="clear" w:color="auto" w:fill="FFFFFF" w:themeFill="background1"/>
            <w:vAlign w:val="center"/>
          </w:tcPr>
          <w:p w14:paraId="2BDC1111" w14:textId="77777777" w:rsidR="00ED045F" w:rsidRPr="00FF679D" w:rsidRDefault="00ED045F" w:rsidP="00ED045F">
            <w:pPr>
              <w:pStyle w:val="Legenda"/>
              <w:rPr>
                <w:rFonts w:ascii="Arial" w:eastAsia="Times New Roman" w:hAnsi="Arial" w:cs="Arial"/>
                <w:b w:val="0"/>
                <w:bCs w:val="0"/>
                <w:color w:val="0070C0"/>
                <w:kern w:val="0"/>
                <w:sz w:val="22"/>
                <w:szCs w:val="22"/>
                <w:lang w:eastAsia="pl-PL"/>
              </w:rPr>
            </w:pPr>
            <w:r w:rsidRPr="00FF679D">
              <w:rPr>
                <w:rFonts w:ascii="Arial" w:eastAsia="Times New Roman" w:hAnsi="Arial" w:cs="Arial"/>
                <w:b w:val="0"/>
                <w:bCs w:val="0"/>
                <w:kern w:val="0"/>
                <w:sz w:val="22"/>
                <w:szCs w:val="22"/>
              </w:rPr>
              <w:t>Średnie</w:t>
            </w:r>
          </w:p>
        </w:tc>
        <w:tc>
          <w:tcPr>
            <w:tcW w:w="4205" w:type="dxa"/>
            <w:shd w:val="clear" w:color="auto" w:fill="FFFFFF" w:themeFill="background1"/>
            <w:vAlign w:val="center"/>
          </w:tcPr>
          <w:p w14:paraId="348792DE" w14:textId="4D79FD64" w:rsidR="00ED045F" w:rsidRPr="00FF679D" w:rsidRDefault="00810DD2" w:rsidP="00810DD2">
            <w:pPr>
              <w:pStyle w:val="Legenda"/>
              <w:rPr>
                <w:rFonts w:ascii="Arial" w:hAnsi="Arial" w:cs="Arial"/>
                <w:b w:val="0"/>
                <w:color w:val="0070C0"/>
                <w:sz w:val="22"/>
                <w:szCs w:val="22"/>
                <w:lang w:eastAsia="pl-PL"/>
              </w:rPr>
            </w:pPr>
            <w:r>
              <w:rPr>
                <w:rFonts w:ascii="Arial" w:hAnsi="Arial" w:cs="Arial"/>
                <w:b w:val="0"/>
                <w:sz w:val="22"/>
                <w:szCs w:val="22"/>
              </w:rPr>
              <w:t xml:space="preserve">Monitorowanie procedowania aktów prawnych mogących mieć wpływ na projekt. Zapewnienie w umowie z Wykonawcą dostosowania projektu do zmian wynikających z nowych aktów prawnych.  </w:t>
            </w:r>
            <w:r w:rsidR="00ED045F" w:rsidRPr="00FF679D">
              <w:rPr>
                <w:rFonts w:ascii="Arial" w:hAnsi="Arial" w:cs="Arial"/>
                <w:b w:val="0"/>
                <w:sz w:val="22"/>
                <w:szCs w:val="22"/>
              </w:rPr>
              <w:t xml:space="preserve">Ciągłe angażowanie przedstawicieli </w:t>
            </w:r>
            <w:r>
              <w:rPr>
                <w:rFonts w:ascii="Arial" w:hAnsi="Arial" w:cs="Arial"/>
                <w:b w:val="0"/>
                <w:sz w:val="22"/>
                <w:szCs w:val="22"/>
              </w:rPr>
              <w:t>Zamawiającego</w:t>
            </w:r>
            <w:r w:rsidR="00ED045F" w:rsidRPr="00FF679D">
              <w:rPr>
                <w:rFonts w:ascii="Arial" w:hAnsi="Arial" w:cs="Arial"/>
                <w:b w:val="0"/>
                <w:sz w:val="22"/>
                <w:szCs w:val="22"/>
              </w:rPr>
              <w:t xml:space="preserve"> w prace związane z wdrożeniem </w:t>
            </w:r>
            <w:r>
              <w:rPr>
                <w:rFonts w:ascii="Arial" w:hAnsi="Arial" w:cs="Arial"/>
                <w:b w:val="0"/>
                <w:sz w:val="22"/>
                <w:szCs w:val="22"/>
              </w:rPr>
              <w:t>zmian funkcjonalności systemu</w:t>
            </w:r>
          </w:p>
        </w:tc>
      </w:tr>
      <w:tr w:rsidR="00ED045F" w:rsidRPr="00FF679D" w14:paraId="0F6E2355" w14:textId="77777777" w:rsidTr="00422438">
        <w:trPr>
          <w:trHeight w:val="724"/>
        </w:trPr>
        <w:tc>
          <w:tcPr>
            <w:tcW w:w="2976" w:type="dxa"/>
            <w:shd w:val="clear" w:color="auto" w:fill="auto"/>
          </w:tcPr>
          <w:p w14:paraId="13401B3C" w14:textId="19A60418" w:rsidR="00ED045F" w:rsidRPr="00FF679D" w:rsidRDefault="00ED045F" w:rsidP="00810DD2">
            <w:pPr>
              <w:rPr>
                <w:rFonts w:cs="Arial"/>
                <w:color w:val="0070C0"/>
                <w:sz w:val="22"/>
                <w:szCs w:val="22"/>
                <w:lang w:eastAsia="pl-PL"/>
              </w:rPr>
            </w:pPr>
            <w:r w:rsidRPr="00FF679D">
              <w:rPr>
                <w:rFonts w:cs="Arial"/>
                <w:sz w:val="22"/>
                <w:szCs w:val="22"/>
              </w:rPr>
              <w:t>Ryzyko błędów działania systemu niewykrytych na etapie wdrożenia (np.</w:t>
            </w:r>
            <w:r w:rsidR="00810DD2">
              <w:rPr>
                <w:rFonts w:cs="Arial"/>
                <w:sz w:val="22"/>
                <w:szCs w:val="22"/>
              </w:rPr>
              <w:t>:</w:t>
            </w:r>
            <w:r w:rsidRPr="00FF679D">
              <w:rPr>
                <w:rFonts w:cs="Arial"/>
                <w:sz w:val="22"/>
                <w:szCs w:val="22"/>
              </w:rPr>
              <w:t xml:space="preserve"> </w:t>
            </w:r>
            <w:r w:rsidR="00810DD2">
              <w:rPr>
                <w:rFonts w:cs="Arial"/>
                <w:sz w:val="22"/>
                <w:szCs w:val="22"/>
              </w:rPr>
              <w:t xml:space="preserve">błędy aplikacyjne i bazodanowe) lub </w:t>
            </w:r>
            <w:r w:rsidRPr="00FF679D">
              <w:rPr>
                <w:rFonts w:cs="Arial"/>
                <w:sz w:val="22"/>
                <w:szCs w:val="22"/>
              </w:rPr>
              <w:t>w trakcie testowania (</w:t>
            </w:r>
            <w:r w:rsidR="00810DD2">
              <w:rPr>
                <w:rFonts w:cs="Arial"/>
                <w:sz w:val="22"/>
                <w:szCs w:val="22"/>
              </w:rPr>
              <w:t xml:space="preserve">np.: </w:t>
            </w:r>
            <w:r w:rsidRPr="00FF679D">
              <w:rPr>
                <w:rFonts w:cs="Arial"/>
                <w:sz w:val="22"/>
                <w:szCs w:val="22"/>
              </w:rPr>
              <w:t>luki bezpieczeństwa, ukryte błę</w:t>
            </w:r>
            <w:r w:rsidR="00810DD2">
              <w:rPr>
                <w:rFonts w:cs="Arial"/>
                <w:sz w:val="22"/>
                <w:szCs w:val="22"/>
              </w:rPr>
              <w:t>dy, niska wydajność aplikacji).</w:t>
            </w:r>
          </w:p>
        </w:tc>
        <w:tc>
          <w:tcPr>
            <w:tcW w:w="1276" w:type="dxa"/>
            <w:shd w:val="clear" w:color="auto" w:fill="FFFFFF" w:themeFill="background1"/>
            <w:vAlign w:val="center"/>
          </w:tcPr>
          <w:p w14:paraId="1D619A46" w14:textId="0A8F1741" w:rsidR="00ED045F" w:rsidRPr="00FF679D" w:rsidRDefault="00ED045F" w:rsidP="00687F74">
            <w:pPr>
              <w:pStyle w:val="Legenda"/>
              <w:rPr>
                <w:rFonts w:ascii="Arial" w:eastAsia="Times New Roman" w:hAnsi="Arial" w:cs="Arial"/>
                <w:b w:val="0"/>
                <w:bCs w:val="0"/>
                <w:color w:val="0070C0"/>
                <w:kern w:val="0"/>
                <w:sz w:val="22"/>
                <w:szCs w:val="22"/>
                <w:lang w:eastAsia="pl-PL"/>
              </w:rPr>
            </w:pPr>
            <w:r w:rsidRPr="00FF679D">
              <w:rPr>
                <w:rFonts w:ascii="Arial" w:eastAsia="Times New Roman" w:hAnsi="Arial" w:cs="Arial"/>
                <w:b w:val="0"/>
                <w:bCs w:val="0"/>
                <w:kern w:val="0"/>
                <w:sz w:val="22"/>
                <w:szCs w:val="22"/>
              </w:rPr>
              <w:t>Średni</w:t>
            </w:r>
            <w:r w:rsidR="00687F74">
              <w:rPr>
                <w:rFonts w:ascii="Arial" w:eastAsia="Times New Roman" w:hAnsi="Arial" w:cs="Arial"/>
                <w:b w:val="0"/>
                <w:bCs w:val="0"/>
                <w:kern w:val="0"/>
                <w:sz w:val="22"/>
                <w:szCs w:val="22"/>
              </w:rPr>
              <w:t>a</w:t>
            </w:r>
          </w:p>
        </w:tc>
        <w:tc>
          <w:tcPr>
            <w:tcW w:w="1559" w:type="dxa"/>
            <w:shd w:val="clear" w:color="auto" w:fill="FFFFFF" w:themeFill="background1"/>
            <w:vAlign w:val="center"/>
          </w:tcPr>
          <w:p w14:paraId="4468423A" w14:textId="77777777" w:rsidR="00ED045F" w:rsidRPr="00FF679D" w:rsidRDefault="00ED045F" w:rsidP="00ED045F">
            <w:pPr>
              <w:pStyle w:val="Legenda"/>
              <w:rPr>
                <w:rFonts w:ascii="Arial" w:eastAsia="Times New Roman" w:hAnsi="Arial" w:cs="Arial"/>
                <w:b w:val="0"/>
                <w:bCs w:val="0"/>
                <w:color w:val="0070C0"/>
                <w:kern w:val="0"/>
                <w:sz w:val="22"/>
                <w:szCs w:val="22"/>
                <w:lang w:eastAsia="pl-PL"/>
              </w:rPr>
            </w:pPr>
            <w:r w:rsidRPr="00FF679D">
              <w:rPr>
                <w:rFonts w:ascii="Arial" w:eastAsia="Times New Roman" w:hAnsi="Arial" w:cs="Arial"/>
                <w:b w:val="0"/>
                <w:bCs w:val="0"/>
                <w:kern w:val="0"/>
                <w:sz w:val="22"/>
                <w:szCs w:val="22"/>
              </w:rPr>
              <w:t>Średnie</w:t>
            </w:r>
          </w:p>
        </w:tc>
        <w:tc>
          <w:tcPr>
            <w:tcW w:w="4205" w:type="dxa"/>
            <w:shd w:val="clear" w:color="auto" w:fill="FFFFFF" w:themeFill="background1"/>
            <w:vAlign w:val="center"/>
          </w:tcPr>
          <w:p w14:paraId="6EC179E4" w14:textId="10F7C871" w:rsidR="00ED045F" w:rsidRPr="00FF679D" w:rsidRDefault="00ED045F" w:rsidP="00ED045F">
            <w:pPr>
              <w:pStyle w:val="Legenda"/>
              <w:rPr>
                <w:rFonts w:ascii="Arial" w:hAnsi="Arial" w:cs="Arial"/>
                <w:b w:val="0"/>
                <w:color w:val="0070C0"/>
                <w:sz w:val="22"/>
                <w:szCs w:val="22"/>
                <w:lang w:eastAsia="pl-PL"/>
              </w:rPr>
            </w:pPr>
            <w:r w:rsidRPr="00FF679D">
              <w:rPr>
                <w:rFonts w:ascii="Arial" w:hAnsi="Arial" w:cs="Arial"/>
                <w:b w:val="0"/>
                <w:sz w:val="22"/>
                <w:szCs w:val="22"/>
              </w:rPr>
              <w:t>Stosowanie właściwych metodyk zarządzania procesem</w:t>
            </w:r>
            <w:r w:rsidR="00810DD2">
              <w:rPr>
                <w:rFonts w:ascii="Arial" w:hAnsi="Arial" w:cs="Arial"/>
                <w:b w:val="0"/>
                <w:sz w:val="22"/>
                <w:szCs w:val="22"/>
              </w:rPr>
              <w:t xml:space="preserve"> (PRINCE) oraz</w:t>
            </w:r>
            <w:r w:rsidRPr="00FF679D">
              <w:rPr>
                <w:rFonts w:ascii="Arial" w:hAnsi="Arial" w:cs="Arial"/>
                <w:b w:val="0"/>
                <w:sz w:val="22"/>
                <w:szCs w:val="22"/>
              </w:rPr>
              <w:t xml:space="preserve"> tworzenia oprogramowania – metodyki zwinne.</w:t>
            </w:r>
          </w:p>
        </w:tc>
      </w:tr>
      <w:tr w:rsidR="00ED045F" w:rsidRPr="00FF679D" w14:paraId="4B79D3AA" w14:textId="77777777" w:rsidTr="00422438">
        <w:trPr>
          <w:trHeight w:val="724"/>
        </w:trPr>
        <w:tc>
          <w:tcPr>
            <w:tcW w:w="2976" w:type="dxa"/>
            <w:tcBorders>
              <w:top w:val="single" w:sz="4" w:space="0" w:color="auto"/>
              <w:left w:val="single" w:sz="4" w:space="0" w:color="auto"/>
              <w:bottom w:val="single" w:sz="4" w:space="0" w:color="auto"/>
              <w:right w:val="single" w:sz="4" w:space="0" w:color="auto"/>
            </w:tcBorders>
            <w:shd w:val="clear" w:color="auto" w:fill="auto"/>
          </w:tcPr>
          <w:p w14:paraId="0F4E1EF7" w14:textId="37B7A727" w:rsidR="00ED045F" w:rsidRPr="00512CA4" w:rsidRDefault="00ED045F" w:rsidP="00687F74">
            <w:pPr>
              <w:rPr>
                <w:rFonts w:cs="Arial"/>
                <w:color w:val="FF0000"/>
                <w:sz w:val="22"/>
                <w:szCs w:val="22"/>
                <w:lang w:eastAsia="pl-PL"/>
              </w:rPr>
            </w:pPr>
            <w:r w:rsidRPr="00E124A2">
              <w:rPr>
                <w:rFonts w:cs="Arial"/>
                <w:color w:val="000000" w:themeColor="text1"/>
                <w:sz w:val="22"/>
                <w:szCs w:val="22"/>
                <w:lang w:eastAsia="pl-PL"/>
              </w:rPr>
              <w:t xml:space="preserve">Brak możliwości </w:t>
            </w:r>
            <w:r w:rsidR="00E124A2" w:rsidRPr="00E124A2">
              <w:rPr>
                <w:rFonts w:cs="Arial"/>
                <w:color w:val="000000" w:themeColor="text1"/>
                <w:sz w:val="22"/>
                <w:szCs w:val="22"/>
                <w:lang w:eastAsia="pl-PL"/>
              </w:rPr>
              <w:t>zasilenia KZNZ w założonym zakresie.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306AE37" w14:textId="5F1D76D8" w:rsidR="00687F74" w:rsidRPr="00135BBA" w:rsidRDefault="002A5148" w:rsidP="00687F74">
            <w:pPr>
              <w:pStyle w:val="Legenda"/>
              <w:rPr>
                <w:rFonts w:ascii="Arial" w:eastAsia="Times New Roman" w:hAnsi="Arial" w:cs="Arial"/>
                <w:b w:val="0"/>
                <w:bCs w:val="0"/>
                <w:kern w:val="0"/>
                <w:sz w:val="22"/>
                <w:szCs w:val="22"/>
                <w:lang w:eastAsia="pl-PL"/>
              </w:rPr>
            </w:pPr>
            <w:r w:rsidRPr="00135BBA">
              <w:rPr>
                <w:rFonts w:ascii="Arial" w:eastAsia="Times New Roman" w:hAnsi="Arial" w:cs="Arial"/>
                <w:b w:val="0"/>
                <w:bCs w:val="0"/>
                <w:kern w:val="0"/>
                <w:sz w:val="22"/>
                <w:szCs w:val="22"/>
                <w:lang w:eastAsia="pl-PL"/>
              </w:rPr>
              <w:t>Duż</w:t>
            </w:r>
            <w:r w:rsidR="00687F74" w:rsidRPr="00135BBA">
              <w:rPr>
                <w:rFonts w:ascii="Arial" w:eastAsia="Times New Roman" w:hAnsi="Arial" w:cs="Arial"/>
                <w:b w:val="0"/>
                <w:bCs w:val="0"/>
                <w:kern w:val="0"/>
                <w:sz w:val="22"/>
                <w:szCs w:val="22"/>
                <w:lang w:eastAsia="pl-PL"/>
              </w:rPr>
              <w:t>a</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72564E91" w14:textId="72D758A7" w:rsidR="00687F74" w:rsidRPr="00135BBA" w:rsidRDefault="00687F74" w:rsidP="00687F74">
            <w:pPr>
              <w:rPr>
                <w:lang w:eastAsia="pl-PL"/>
              </w:rPr>
            </w:pPr>
            <w:r w:rsidRPr="00135BBA">
              <w:rPr>
                <w:lang w:eastAsia="pl-PL"/>
              </w:rPr>
              <w:t>Niskie</w:t>
            </w:r>
          </w:p>
        </w:tc>
        <w:tc>
          <w:tcPr>
            <w:tcW w:w="4205" w:type="dxa"/>
            <w:tcBorders>
              <w:top w:val="single" w:sz="4" w:space="0" w:color="auto"/>
              <w:left w:val="single" w:sz="4" w:space="0" w:color="auto"/>
              <w:bottom w:val="single" w:sz="4" w:space="0" w:color="auto"/>
              <w:right w:val="single" w:sz="4" w:space="0" w:color="auto"/>
            </w:tcBorders>
            <w:shd w:val="clear" w:color="auto" w:fill="FFFFFF" w:themeFill="background1"/>
          </w:tcPr>
          <w:p w14:paraId="741101AA" w14:textId="52F627B4" w:rsidR="00687F74" w:rsidRPr="00135BBA" w:rsidRDefault="00ED045F" w:rsidP="00135BBA">
            <w:pPr>
              <w:pStyle w:val="Legenda"/>
              <w:rPr>
                <w:rFonts w:ascii="Arial" w:hAnsi="Arial" w:cs="Arial"/>
                <w:b w:val="0"/>
                <w:color w:val="FF0000"/>
                <w:sz w:val="22"/>
                <w:szCs w:val="22"/>
                <w:lang w:eastAsia="pl-PL"/>
              </w:rPr>
            </w:pPr>
            <w:r w:rsidRPr="00135BBA">
              <w:rPr>
                <w:rFonts w:ascii="Arial" w:hAnsi="Arial" w:cs="Arial"/>
                <w:b w:val="0"/>
                <w:sz w:val="22"/>
                <w:szCs w:val="22"/>
                <w:lang w:eastAsia="pl-PL"/>
              </w:rPr>
              <w:t xml:space="preserve">Opracowanie </w:t>
            </w:r>
            <w:r w:rsidR="002A5148" w:rsidRPr="00135BBA">
              <w:rPr>
                <w:rFonts w:ascii="Arial" w:hAnsi="Arial" w:cs="Arial"/>
                <w:b w:val="0"/>
                <w:sz w:val="22"/>
                <w:szCs w:val="22"/>
                <w:lang w:eastAsia="pl-PL"/>
              </w:rPr>
              <w:t xml:space="preserve">szczegółowej </w:t>
            </w:r>
            <w:r w:rsidRPr="00135BBA">
              <w:rPr>
                <w:rFonts w:ascii="Arial" w:hAnsi="Arial" w:cs="Arial"/>
                <w:b w:val="0"/>
                <w:sz w:val="22"/>
                <w:szCs w:val="22"/>
                <w:lang w:eastAsia="pl-PL"/>
              </w:rPr>
              <w:t>analizy przedwdrożeniowej i realne oszacowanie stopnia możliwości integracji z bazami systemów szpitalnych. Opracowanie właściwych modeli wymiany danych między systemami. Opracowanie szczegółowego modelu testowania i korekty działań w wypadku stwierdzenia błędów wynikających z procesu integracji.</w:t>
            </w:r>
            <w:r w:rsidR="00135BBA">
              <w:rPr>
                <w:rFonts w:ascii="Arial" w:hAnsi="Arial" w:cs="Arial"/>
                <w:b w:val="0"/>
                <w:sz w:val="22"/>
                <w:szCs w:val="22"/>
                <w:lang w:eastAsia="pl-PL"/>
              </w:rPr>
              <w:t xml:space="preserve"> Przyjęcie rozwiązania technicznego minimalizującego ryzyko komunikacji między wykonawcą systemu </w:t>
            </w:r>
            <w:r w:rsidR="006B54FA">
              <w:rPr>
                <w:rFonts w:ascii="Arial" w:hAnsi="Arial" w:cs="Arial"/>
                <w:b w:val="0"/>
                <w:sz w:val="22"/>
                <w:szCs w:val="22"/>
                <w:lang w:eastAsia="pl-PL"/>
              </w:rPr>
              <w:t xml:space="preserve">ZPRO </w:t>
            </w:r>
            <w:r w:rsidR="00135BBA">
              <w:rPr>
                <w:rFonts w:ascii="Arial" w:hAnsi="Arial" w:cs="Arial"/>
                <w:b w:val="0"/>
                <w:sz w:val="22"/>
                <w:szCs w:val="22"/>
                <w:lang w:eastAsia="pl-PL"/>
              </w:rPr>
              <w:t>a producentami HIS.</w:t>
            </w:r>
            <w:r w:rsidRPr="00135BBA">
              <w:rPr>
                <w:rFonts w:ascii="Arial" w:hAnsi="Arial" w:cs="Arial"/>
                <w:b w:val="0"/>
                <w:sz w:val="22"/>
                <w:szCs w:val="22"/>
                <w:lang w:eastAsia="pl-PL"/>
              </w:rPr>
              <w:t xml:space="preserve">   </w:t>
            </w:r>
          </w:p>
        </w:tc>
      </w:tr>
      <w:tr w:rsidR="00FB5ED9" w:rsidRPr="00FF679D" w14:paraId="5D45F63B" w14:textId="77777777" w:rsidTr="00422438">
        <w:trPr>
          <w:trHeight w:val="724"/>
        </w:trPr>
        <w:tc>
          <w:tcPr>
            <w:tcW w:w="2976" w:type="dxa"/>
            <w:tcBorders>
              <w:top w:val="single" w:sz="4" w:space="0" w:color="auto"/>
              <w:left w:val="single" w:sz="4" w:space="0" w:color="auto"/>
              <w:bottom w:val="single" w:sz="4" w:space="0" w:color="auto"/>
              <w:right w:val="single" w:sz="4" w:space="0" w:color="auto"/>
            </w:tcBorders>
            <w:shd w:val="clear" w:color="auto" w:fill="auto"/>
          </w:tcPr>
          <w:p w14:paraId="1BB9F2CF" w14:textId="4D9B31FE" w:rsidR="00FB5ED9" w:rsidRPr="00FF679D" w:rsidRDefault="00FB5ED9" w:rsidP="006E56BF">
            <w:pPr>
              <w:rPr>
                <w:rFonts w:cs="Arial"/>
                <w:sz w:val="22"/>
                <w:szCs w:val="22"/>
                <w:lang w:eastAsia="pl-PL"/>
              </w:rPr>
            </w:pPr>
            <w:bookmarkStart w:id="11" w:name="_Toc462924073"/>
            <w:r w:rsidRPr="00FF679D">
              <w:rPr>
                <w:rFonts w:cs="Arial"/>
                <w:sz w:val="22"/>
                <w:szCs w:val="22"/>
                <w:lang w:eastAsia="pl-PL"/>
              </w:rPr>
              <w:t>Brak skutecznej koordynacji działań projektowych</w:t>
            </w:r>
            <w:r w:rsidR="00512CA4">
              <w:rPr>
                <w:rFonts w:cs="Arial"/>
                <w:sz w:val="22"/>
                <w:szCs w:val="22"/>
                <w:lang w:eastAsia="pl-PL"/>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14:paraId="47A49EB4" w14:textId="2B296E73" w:rsidR="00FB5ED9" w:rsidRPr="00FF679D" w:rsidRDefault="00FB5ED9" w:rsidP="00687F74">
            <w:pPr>
              <w:pStyle w:val="Legenda"/>
              <w:rPr>
                <w:rFonts w:ascii="Arial" w:eastAsia="Times New Roman" w:hAnsi="Arial" w:cs="Arial"/>
                <w:b w:val="0"/>
                <w:bCs w:val="0"/>
                <w:kern w:val="0"/>
                <w:sz w:val="22"/>
                <w:szCs w:val="22"/>
                <w:lang w:eastAsia="pl-PL"/>
              </w:rPr>
            </w:pPr>
            <w:r w:rsidRPr="00FF679D">
              <w:rPr>
                <w:rFonts w:ascii="Arial" w:eastAsia="Times New Roman" w:hAnsi="Arial" w:cs="Arial"/>
                <w:b w:val="0"/>
                <w:bCs w:val="0"/>
                <w:kern w:val="0"/>
                <w:sz w:val="22"/>
                <w:szCs w:val="22"/>
                <w:lang w:eastAsia="pl-PL"/>
              </w:rPr>
              <w:t>Średni</w:t>
            </w:r>
            <w:r w:rsidR="00687F74">
              <w:rPr>
                <w:rFonts w:ascii="Arial" w:eastAsia="Times New Roman" w:hAnsi="Arial" w:cs="Arial"/>
                <w:b w:val="0"/>
                <w:bCs w:val="0"/>
                <w:kern w:val="0"/>
                <w:sz w:val="22"/>
                <w:szCs w:val="22"/>
                <w:lang w:eastAsia="pl-PL"/>
              </w:rPr>
              <w:t>a</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tcPr>
          <w:p w14:paraId="11693F60" w14:textId="77777777" w:rsidR="00FB5ED9" w:rsidRPr="00FF679D" w:rsidRDefault="00FB5ED9" w:rsidP="00FB5ED9">
            <w:pPr>
              <w:pStyle w:val="Legenda"/>
              <w:rPr>
                <w:rFonts w:ascii="Arial" w:eastAsia="Times New Roman" w:hAnsi="Arial" w:cs="Arial"/>
                <w:b w:val="0"/>
                <w:bCs w:val="0"/>
                <w:kern w:val="0"/>
                <w:sz w:val="22"/>
                <w:szCs w:val="22"/>
                <w:lang w:eastAsia="pl-PL"/>
              </w:rPr>
            </w:pPr>
            <w:r w:rsidRPr="00FF679D">
              <w:rPr>
                <w:rFonts w:ascii="Arial" w:eastAsia="Times New Roman" w:hAnsi="Arial" w:cs="Arial"/>
                <w:b w:val="0"/>
                <w:bCs w:val="0"/>
                <w:kern w:val="0"/>
                <w:sz w:val="22"/>
                <w:szCs w:val="22"/>
                <w:lang w:eastAsia="pl-PL"/>
              </w:rPr>
              <w:t>Niskie</w:t>
            </w:r>
          </w:p>
        </w:tc>
        <w:tc>
          <w:tcPr>
            <w:tcW w:w="4205" w:type="dxa"/>
            <w:tcBorders>
              <w:top w:val="single" w:sz="4" w:space="0" w:color="auto"/>
              <w:left w:val="single" w:sz="4" w:space="0" w:color="auto"/>
              <w:bottom w:val="single" w:sz="4" w:space="0" w:color="auto"/>
              <w:right w:val="single" w:sz="4" w:space="0" w:color="auto"/>
            </w:tcBorders>
            <w:shd w:val="clear" w:color="auto" w:fill="FFFFFF" w:themeFill="background1"/>
          </w:tcPr>
          <w:p w14:paraId="0DB11381" w14:textId="1A0A7505" w:rsidR="00FB5ED9" w:rsidRPr="00FF679D" w:rsidRDefault="00FB5ED9" w:rsidP="00512CA4">
            <w:pPr>
              <w:pStyle w:val="Legenda"/>
              <w:rPr>
                <w:rFonts w:ascii="Arial" w:hAnsi="Arial" w:cs="Arial"/>
                <w:b w:val="0"/>
                <w:sz w:val="22"/>
                <w:szCs w:val="22"/>
                <w:lang w:eastAsia="pl-PL"/>
              </w:rPr>
            </w:pPr>
            <w:r w:rsidRPr="00FF679D">
              <w:rPr>
                <w:rFonts w:ascii="Arial" w:hAnsi="Arial" w:cs="Arial"/>
                <w:b w:val="0"/>
                <w:sz w:val="22"/>
                <w:szCs w:val="22"/>
                <w:lang w:eastAsia="pl-PL"/>
              </w:rPr>
              <w:t xml:space="preserve">Wdrożenie mechanizmów komunikacji </w:t>
            </w:r>
            <w:r w:rsidR="00512CA4">
              <w:rPr>
                <w:rFonts w:ascii="Arial" w:hAnsi="Arial" w:cs="Arial"/>
                <w:b w:val="0"/>
                <w:sz w:val="22"/>
                <w:szCs w:val="22"/>
                <w:lang w:eastAsia="pl-PL"/>
              </w:rPr>
              <w:t xml:space="preserve">oraz ich bieżące monitorowanie. </w:t>
            </w:r>
            <w:r w:rsidRPr="00FF679D">
              <w:rPr>
                <w:rFonts w:ascii="Arial" w:hAnsi="Arial" w:cs="Arial"/>
                <w:b w:val="0"/>
                <w:sz w:val="22"/>
                <w:szCs w:val="22"/>
                <w:lang w:eastAsia="pl-PL"/>
              </w:rPr>
              <w:t xml:space="preserve">Ciągłe angażowanie przedstawicieli </w:t>
            </w:r>
            <w:r w:rsidR="00512CA4">
              <w:rPr>
                <w:rFonts w:ascii="Arial" w:hAnsi="Arial" w:cs="Arial"/>
                <w:b w:val="0"/>
                <w:sz w:val="22"/>
                <w:szCs w:val="22"/>
                <w:lang w:eastAsia="pl-PL"/>
              </w:rPr>
              <w:t xml:space="preserve">Zamawiającego </w:t>
            </w:r>
            <w:r w:rsidRPr="00FF679D">
              <w:rPr>
                <w:rFonts w:ascii="Arial" w:hAnsi="Arial" w:cs="Arial"/>
                <w:b w:val="0"/>
                <w:sz w:val="22"/>
                <w:szCs w:val="22"/>
                <w:lang w:eastAsia="pl-PL"/>
              </w:rPr>
              <w:t>w prace związane z wdrożeniem rozwiązania teleinformatycznego będącego przedmiotem projektu</w:t>
            </w:r>
            <w:r w:rsidR="00512CA4">
              <w:rPr>
                <w:rFonts w:ascii="Arial" w:hAnsi="Arial" w:cs="Arial"/>
                <w:b w:val="0"/>
                <w:sz w:val="22"/>
                <w:szCs w:val="22"/>
                <w:lang w:eastAsia="pl-PL"/>
              </w:rPr>
              <w:t xml:space="preserve">. Zaangażowanie inżyniera projektu odpowiedzialnego m.in. za koordynację działań. Współpraca inżyniera projektu z zespołem projektowym powołanym po stronie Zamawiającego. </w:t>
            </w:r>
          </w:p>
        </w:tc>
      </w:tr>
    </w:tbl>
    <w:p w14:paraId="2C1FBE36" w14:textId="77777777" w:rsidR="00422438" w:rsidRDefault="00422438" w:rsidP="00422438">
      <w:pPr>
        <w:pStyle w:val="Nagwek2"/>
        <w:numPr>
          <w:ilvl w:val="0"/>
          <w:numId w:val="0"/>
        </w:numPr>
        <w:spacing w:after="0"/>
        <w:ind w:left="356"/>
        <w:rPr>
          <w:sz w:val="22"/>
          <w:szCs w:val="22"/>
          <w:lang w:val="pl-PL" w:eastAsia="pl-PL"/>
        </w:rPr>
      </w:pPr>
    </w:p>
    <w:p w14:paraId="5ECFAD6E" w14:textId="77777777" w:rsidR="00422438" w:rsidRDefault="00422438">
      <w:pPr>
        <w:spacing w:after="200" w:line="276" w:lineRule="auto"/>
        <w:rPr>
          <w:rFonts w:cs="Arial"/>
          <w:b/>
          <w:iCs/>
          <w:sz w:val="22"/>
          <w:szCs w:val="22"/>
          <w:lang w:eastAsia="pl-PL"/>
        </w:rPr>
      </w:pPr>
      <w:r>
        <w:rPr>
          <w:sz w:val="22"/>
          <w:szCs w:val="22"/>
          <w:lang w:eastAsia="pl-PL"/>
        </w:rPr>
        <w:br w:type="page"/>
      </w:r>
    </w:p>
    <w:p w14:paraId="60042261" w14:textId="58D0D6DC" w:rsidR="00D90F1A" w:rsidRPr="00FF679D" w:rsidRDefault="00A44CAE" w:rsidP="008149AF">
      <w:pPr>
        <w:pStyle w:val="Nagwek2"/>
        <w:tabs>
          <w:tab w:val="num" w:pos="1276"/>
        </w:tabs>
        <w:spacing w:after="0"/>
        <w:ind w:left="788"/>
        <w:rPr>
          <w:sz w:val="22"/>
          <w:szCs w:val="22"/>
          <w:lang w:val="pl-PL" w:eastAsia="pl-PL"/>
        </w:rPr>
      </w:pPr>
      <w:r w:rsidRPr="00FF679D">
        <w:rPr>
          <w:sz w:val="22"/>
          <w:szCs w:val="22"/>
          <w:lang w:val="pl-PL" w:eastAsia="pl-PL"/>
        </w:rPr>
        <w:t>Ryzyka wpływające na utrzymanie efektów</w:t>
      </w:r>
      <w:bookmarkEnd w:id="11"/>
    </w:p>
    <w:p w14:paraId="6BC2C5AB" w14:textId="77777777" w:rsidR="00D22CD7" w:rsidRPr="00FF679D" w:rsidRDefault="00D22CD7" w:rsidP="00D22CD7">
      <w:pPr>
        <w:pStyle w:val="Tekstpodstawowy2"/>
        <w:rPr>
          <w:sz w:val="22"/>
          <w:szCs w:val="22"/>
          <w:lang w:eastAsia="pl-PL"/>
        </w:rPr>
      </w:pPr>
    </w:p>
    <w:tbl>
      <w:tblPr>
        <w:tblW w:w="1006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1417"/>
        <w:gridCol w:w="1701"/>
        <w:gridCol w:w="4111"/>
      </w:tblGrid>
      <w:tr w:rsidR="00E40C7B" w:rsidRPr="00FF679D" w14:paraId="01C625F5" w14:textId="77777777" w:rsidTr="00422438">
        <w:trPr>
          <w:trHeight w:val="724"/>
        </w:trPr>
        <w:tc>
          <w:tcPr>
            <w:tcW w:w="2835" w:type="dxa"/>
            <w:shd w:val="clear" w:color="auto" w:fill="D9D9D9" w:themeFill="background1" w:themeFillShade="D9"/>
            <w:vAlign w:val="center"/>
          </w:tcPr>
          <w:p w14:paraId="19A7C120" w14:textId="77777777" w:rsidR="00E40C7B" w:rsidRPr="00FF679D" w:rsidRDefault="00E40C7B" w:rsidP="00AA52B5">
            <w:pPr>
              <w:jc w:val="center"/>
              <w:rPr>
                <w:rFonts w:eastAsia="MS MinNew Roman" w:cs="Arial"/>
                <w:b/>
                <w:bCs/>
                <w:sz w:val="22"/>
                <w:szCs w:val="22"/>
              </w:rPr>
            </w:pPr>
            <w:r w:rsidRPr="00FF679D">
              <w:rPr>
                <w:rFonts w:eastAsia="MS MinNew Roman" w:cs="Arial"/>
                <w:b/>
                <w:bCs/>
                <w:sz w:val="22"/>
                <w:szCs w:val="22"/>
              </w:rPr>
              <w:t>Nazwa ryzyka</w:t>
            </w:r>
          </w:p>
        </w:tc>
        <w:tc>
          <w:tcPr>
            <w:tcW w:w="1417" w:type="dxa"/>
            <w:shd w:val="clear" w:color="auto" w:fill="D9D9D9" w:themeFill="background1" w:themeFillShade="D9"/>
            <w:vAlign w:val="center"/>
          </w:tcPr>
          <w:p w14:paraId="53A8B2F4" w14:textId="0F1624A9" w:rsidR="00E40C7B" w:rsidRPr="00FF679D" w:rsidRDefault="00E40C7B" w:rsidP="00AA52B5">
            <w:pPr>
              <w:pStyle w:val="Legenda"/>
              <w:jc w:val="center"/>
              <w:rPr>
                <w:rFonts w:ascii="Arial" w:hAnsi="Arial" w:cs="Arial"/>
                <w:sz w:val="22"/>
                <w:szCs w:val="22"/>
                <w:lang w:eastAsia="pl-PL"/>
              </w:rPr>
            </w:pPr>
            <w:r w:rsidRPr="00FF679D">
              <w:rPr>
                <w:rFonts w:ascii="Arial" w:hAnsi="Arial" w:cs="Arial"/>
                <w:sz w:val="22"/>
                <w:szCs w:val="22"/>
              </w:rPr>
              <w:t>Siła oddziały</w:t>
            </w:r>
            <w:r w:rsidR="00422438">
              <w:rPr>
                <w:rFonts w:ascii="Arial" w:hAnsi="Arial" w:cs="Arial"/>
                <w:sz w:val="22"/>
                <w:szCs w:val="22"/>
              </w:rPr>
              <w:t>-</w:t>
            </w:r>
            <w:r w:rsidRPr="00FF679D">
              <w:rPr>
                <w:rFonts w:ascii="Arial" w:hAnsi="Arial" w:cs="Arial"/>
                <w:sz w:val="22"/>
                <w:szCs w:val="22"/>
              </w:rPr>
              <w:t>wania</w:t>
            </w:r>
          </w:p>
        </w:tc>
        <w:tc>
          <w:tcPr>
            <w:tcW w:w="1701" w:type="dxa"/>
            <w:shd w:val="clear" w:color="auto" w:fill="D9D9D9" w:themeFill="background1" w:themeFillShade="D9"/>
          </w:tcPr>
          <w:p w14:paraId="09E61BAD" w14:textId="12883EEE" w:rsidR="00E40C7B" w:rsidRPr="00FF679D" w:rsidRDefault="00E40C7B" w:rsidP="00AA52B5">
            <w:pPr>
              <w:pStyle w:val="Legenda"/>
              <w:jc w:val="center"/>
              <w:rPr>
                <w:rFonts w:ascii="Arial" w:hAnsi="Arial" w:cs="Arial"/>
                <w:sz w:val="22"/>
                <w:szCs w:val="22"/>
              </w:rPr>
            </w:pPr>
            <w:r w:rsidRPr="00FF679D">
              <w:rPr>
                <w:rFonts w:ascii="Arial" w:hAnsi="Arial" w:cs="Arial"/>
                <w:sz w:val="22"/>
                <w:szCs w:val="22"/>
              </w:rPr>
              <w:t>Prawdopodo</w:t>
            </w:r>
            <w:r w:rsidR="00265BC6">
              <w:rPr>
                <w:rFonts w:ascii="Arial" w:hAnsi="Arial" w:cs="Arial"/>
                <w:sz w:val="22"/>
                <w:szCs w:val="22"/>
              </w:rPr>
              <w:t>-</w:t>
            </w:r>
            <w:r w:rsidRPr="00FF679D">
              <w:rPr>
                <w:rFonts w:ascii="Arial" w:hAnsi="Arial" w:cs="Arial"/>
                <w:sz w:val="22"/>
                <w:szCs w:val="22"/>
              </w:rPr>
              <w:t>bieństwo wystąpienia ryzyka</w:t>
            </w:r>
          </w:p>
        </w:tc>
        <w:tc>
          <w:tcPr>
            <w:tcW w:w="4111" w:type="dxa"/>
            <w:shd w:val="clear" w:color="auto" w:fill="D9D9D9" w:themeFill="background1" w:themeFillShade="D9"/>
            <w:vAlign w:val="center"/>
          </w:tcPr>
          <w:p w14:paraId="5BC077F0" w14:textId="77777777" w:rsidR="00E40C7B" w:rsidRPr="00FF679D" w:rsidRDefault="00E40C7B" w:rsidP="00AA52B5">
            <w:pPr>
              <w:pStyle w:val="Legenda"/>
              <w:jc w:val="center"/>
              <w:rPr>
                <w:rFonts w:ascii="Arial" w:hAnsi="Arial" w:cs="Arial"/>
                <w:sz w:val="22"/>
                <w:szCs w:val="22"/>
                <w:lang w:eastAsia="pl-PL"/>
              </w:rPr>
            </w:pPr>
            <w:r w:rsidRPr="00FF679D">
              <w:rPr>
                <w:rFonts w:ascii="Arial" w:hAnsi="Arial" w:cs="Arial"/>
                <w:sz w:val="22"/>
                <w:szCs w:val="22"/>
              </w:rPr>
              <w:t>Sposób zarzadzania ryzykiem</w:t>
            </w:r>
          </w:p>
        </w:tc>
      </w:tr>
      <w:tr w:rsidR="00850CAC" w:rsidRPr="00FF679D" w14:paraId="7EF3A58B" w14:textId="77777777" w:rsidTr="00422438">
        <w:trPr>
          <w:trHeight w:val="724"/>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29AACD78" w14:textId="3E43C96B" w:rsidR="00862A72" w:rsidRPr="00FF679D" w:rsidRDefault="00862A72" w:rsidP="006E56BF">
            <w:pPr>
              <w:rPr>
                <w:rFonts w:cs="Arial"/>
                <w:sz w:val="22"/>
                <w:szCs w:val="22"/>
                <w:lang w:eastAsia="pl-PL"/>
              </w:rPr>
            </w:pPr>
            <w:r w:rsidRPr="00FF679D">
              <w:rPr>
                <w:rFonts w:cs="Arial"/>
                <w:sz w:val="22"/>
                <w:szCs w:val="22"/>
                <w:lang w:eastAsia="pl-PL"/>
              </w:rPr>
              <w:t>Ryzyko braku zabezpieczenia środków finansowych na utrzymanie systemu po jego wdrożeniu</w:t>
            </w:r>
            <w:r w:rsidR="00C9169D">
              <w:rPr>
                <w:rFonts w:cs="Arial"/>
                <w:sz w:val="22"/>
                <w:szCs w:val="22"/>
                <w:lang w:eastAsia="pl-PL"/>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1899478B" w14:textId="433CFC41" w:rsidR="00862A72" w:rsidRPr="00FF679D" w:rsidRDefault="00862A72" w:rsidP="00C9169D">
            <w:pPr>
              <w:pStyle w:val="Legenda"/>
              <w:rPr>
                <w:rFonts w:ascii="Arial" w:eastAsia="Times New Roman" w:hAnsi="Arial" w:cs="Arial"/>
                <w:b w:val="0"/>
                <w:bCs w:val="0"/>
                <w:kern w:val="0"/>
                <w:sz w:val="22"/>
                <w:szCs w:val="22"/>
                <w:lang w:eastAsia="pl-PL"/>
              </w:rPr>
            </w:pPr>
            <w:r w:rsidRPr="00FF679D">
              <w:rPr>
                <w:rFonts w:ascii="Arial" w:eastAsia="Times New Roman" w:hAnsi="Arial" w:cs="Arial"/>
                <w:b w:val="0"/>
                <w:bCs w:val="0"/>
                <w:kern w:val="0"/>
                <w:sz w:val="22"/>
                <w:szCs w:val="22"/>
                <w:lang w:eastAsia="pl-PL"/>
              </w:rPr>
              <w:t>Średni</w:t>
            </w:r>
            <w:r w:rsidR="00C9169D">
              <w:rPr>
                <w:rFonts w:ascii="Arial" w:eastAsia="Times New Roman" w:hAnsi="Arial" w:cs="Arial"/>
                <w:b w:val="0"/>
                <w:bCs w:val="0"/>
                <w:kern w:val="0"/>
                <w:sz w:val="22"/>
                <w:szCs w:val="22"/>
                <w:lang w:eastAsia="pl-PL"/>
              </w:rPr>
              <w:t>a</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4B5A6CE6" w14:textId="77777777" w:rsidR="00862A72" w:rsidRPr="00FF679D" w:rsidRDefault="00862A72" w:rsidP="00862A72">
            <w:pPr>
              <w:pStyle w:val="Legenda"/>
              <w:rPr>
                <w:rFonts w:ascii="Arial" w:eastAsia="Times New Roman" w:hAnsi="Arial" w:cs="Arial"/>
                <w:b w:val="0"/>
                <w:bCs w:val="0"/>
                <w:kern w:val="0"/>
                <w:sz w:val="22"/>
                <w:szCs w:val="22"/>
                <w:lang w:eastAsia="pl-PL"/>
              </w:rPr>
            </w:pPr>
            <w:r w:rsidRPr="00FF679D">
              <w:rPr>
                <w:rFonts w:ascii="Arial" w:eastAsia="Times New Roman" w:hAnsi="Arial" w:cs="Arial"/>
                <w:b w:val="0"/>
                <w:bCs w:val="0"/>
                <w:kern w:val="0"/>
                <w:sz w:val="22"/>
                <w:szCs w:val="22"/>
                <w:lang w:eastAsia="pl-PL"/>
              </w:rPr>
              <w:t>Niskie</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14:paraId="67107F61" w14:textId="3E8DC001" w:rsidR="00862A72" w:rsidRPr="00FF679D" w:rsidRDefault="00862A72" w:rsidP="00862A72">
            <w:pPr>
              <w:pStyle w:val="Legenda"/>
              <w:rPr>
                <w:rFonts w:ascii="Arial" w:eastAsia="Times New Roman" w:hAnsi="Arial" w:cs="Arial"/>
                <w:b w:val="0"/>
                <w:bCs w:val="0"/>
                <w:kern w:val="0"/>
                <w:sz w:val="22"/>
                <w:szCs w:val="22"/>
                <w:lang w:eastAsia="pl-PL"/>
              </w:rPr>
            </w:pPr>
            <w:r w:rsidRPr="00FF679D">
              <w:rPr>
                <w:rFonts w:ascii="Arial" w:eastAsia="Times New Roman" w:hAnsi="Arial" w:cs="Arial"/>
                <w:b w:val="0"/>
                <w:bCs w:val="0"/>
                <w:kern w:val="0"/>
                <w:sz w:val="22"/>
                <w:szCs w:val="22"/>
                <w:lang w:eastAsia="pl-PL"/>
              </w:rPr>
              <w:t>Analiza kosztów utrzymania systemu i zabezpieczenie odpowiednich środków w budżecie Państwa (Ministerstwa Zdrowia).</w:t>
            </w:r>
            <w:r w:rsidR="00A91D84">
              <w:rPr>
                <w:rFonts w:ascii="Arial" w:eastAsia="Times New Roman" w:hAnsi="Arial" w:cs="Arial"/>
                <w:b w:val="0"/>
                <w:bCs w:val="0"/>
                <w:kern w:val="0"/>
                <w:sz w:val="22"/>
                <w:szCs w:val="22"/>
                <w:lang w:eastAsia="pl-PL"/>
              </w:rPr>
              <w:t xml:space="preserve"> Do 2024 środki zapewnione w NPZCHN.</w:t>
            </w:r>
          </w:p>
        </w:tc>
      </w:tr>
      <w:tr w:rsidR="00850CAC" w:rsidRPr="00FF679D" w14:paraId="023F2FAF" w14:textId="77777777" w:rsidTr="00422438">
        <w:trPr>
          <w:trHeight w:val="724"/>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6422C89E" w14:textId="3CD7CF98" w:rsidR="001C45DD" w:rsidRPr="00FF679D" w:rsidRDefault="001C45DD" w:rsidP="006E56BF">
            <w:pPr>
              <w:rPr>
                <w:rFonts w:cs="Arial"/>
                <w:sz w:val="22"/>
                <w:szCs w:val="22"/>
                <w:lang w:eastAsia="pl-PL"/>
              </w:rPr>
            </w:pPr>
            <w:r w:rsidRPr="00FF679D">
              <w:rPr>
                <w:rFonts w:cs="Arial"/>
                <w:sz w:val="22"/>
                <w:szCs w:val="22"/>
                <w:lang w:eastAsia="pl-PL"/>
              </w:rPr>
              <w:t>Ryzyko nieosiągnięcia zakładanych wskaźników rezultatu – zbyt małe zainteresowanie użytkowników</w:t>
            </w:r>
            <w:r w:rsidR="00C9169D">
              <w:rPr>
                <w:rFonts w:cs="Arial"/>
                <w:sz w:val="22"/>
                <w:szCs w:val="22"/>
                <w:lang w:eastAsia="pl-PL"/>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257750CF" w14:textId="77777777" w:rsidR="001C45DD" w:rsidRPr="00FF679D" w:rsidRDefault="001C45DD" w:rsidP="001C45DD">
            <w:pPr>
              <w:pStyle w:val="Legenda"/>
              <w:rPr>
                <w:rFonts w:ascii="Arial" w:eastAsia="Times New Roman" w:hAnsi="Arial" w:cs="Arial"/>
                <w:b w:val="0"/>
                <w:bCs w:val="0"/>
                <w:kern w:val="0"/>
                <w:sz w:val="22"/>
                <w:szCs w:val="22"/>
                <w:lang w:eastAsia="pl-PL"/>
              </w:rPr>
            </w:pPr>
            <w:r w:rsidRPr="00FF679D">
              <w:rPr>
                <w:rFonts w:ascii="Arial" w:eastAsia="Times New Roman" w:hAnsi="Arial" w:cs="Arial"/>
                <w:b w:val="0"/>
                <w:bCs w:val="0"/>
                <w:kern w:val="0"/>
                <w:sz w:val="22"/>
                <w:szCs w:val="22"/>
                <w:lang w:eastAsia="pl-PL"/>
              </w:rPr>
              <w:t>Średnia</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6D63CEE4" w14:textId="77777777" w:rsidR="001C45DD" w:rsidRPr="00FF679D" w:rsidRDefault="001C45DD" w:rsidP="001C45DD">
            <w:pPr>
              <w:pStyle w:val="Legenda"/>
              <w:rPr>
                <w:rFonts w:ascii="Arial" w:eastAsia="Times New Roman" w:hAnsi="Arial" w:cs="Arial"/>
                <w:b w:val="0"/>
                <w:bCs w:val="0"/>
                <w:kern w:val="0"/>
                <w:sz w:val="22"/>
                <w:szCs w:val="22"/>
                <w:lang w:eastAsia="pl-PL"/>
              </w:rPr>
            </w:pPr>
            <w:r w:rsidRPr="00FF679D">
              <w:rPr>
                <w:rFonts w:ascii="Arial" w:eastAsia="Times New Roman" w:hAnsi="Arial" w:cs="Arial"/>
                <w:b w:val="0"/>
                <w:bCs w:val="0"/>
                <w:kern w:val="0"/>
                <w:sz w:val="22"/>
                <w:szCs w:val="22"/>
                <w:lang w:eastAsia="pl-PL"/>
              </w:rPr>
              <w:t>Niskie</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14:paraId="2904FBCA" w14:textId="06ADCB1A" w:rsidR="001C45DD" w:rsidRPr="00FF679D" w:rsidRDefault="00C9169D" w:rsidP="001C45DD">
            <w:pPr>
              <w:pStyle w:val="Legenda"/>
              <w:rPr>
                <w:rFonts w:ascii="Arial" w:eastAsia="Times New Roman" w:hAnsi="Arial" w:cs="Arial"/>
                <w:b w:val="0"/>
                <w:bCs w:val="0"/>
                <w:kern w:val="0"/>
                <w:sz w:val="22"/>
                <w:szCs w:val="22"/>
                <w:lang w:eastAsia="pl-PL"/>
              </w:rPr>
            </w:pPr>
            <w:r>
              <w:rPr>
                <w:rFonts w:ascii="Arial" w:eastAsia="Times New Roman" w:hAnsi="Arial" w:cs="Arial"/>
                <w:b w:val="0"/>
                <w:bCs w:val="0"/>
                <w:kern w:val="0"/>
                <w:sz w:val="22"/>
                <w:szCs w:val="22"/>
                <w:lang w:eastAsia="pl-PL"/>
              </w:rPr>
              <w:t>P</w:t>
            </w:r>
            <w:r w:rsidR="001C45DD" w:rsidRPr="00FF679D">
              <w:rPr>
                <w:rFonts w:ascii="Arial" w:eastAsia="Times New Roman" w:hAnsi="Arial" w:cs="Arial"/>
                <w:b w:val="0"/>
                <w:bCs w:val="0"/>
                <w:kern w:val="0"/>
                <w:sz w:val="22"/>
                <w:szCs w:val="22"/>
                <w:lang w:eastAsia="pl-PL"/>
              </w:rPr>
              <w:t xml:space="preserve">rowadzenie akcji promocyjnej Projektu – informowanie </w:t>
            </w:r>
            <w:r>
              <w:rPr>
                <w:rFonts w:ascii="Arial" w:eastAsia="Times New Roman" w:hAnsi="Arial" w:cs="Arial"/>
                <w:b w:val="0"/>
                <w:bCs w:val="0"/>
                <w:kern w:val="0"/>
                <w:sz w:val="22"/>
                <w:szCs w:val="22"/>
                <w:lang w:eastAsia="pl-PL"/>
              </w:rPr>
              <w:t xml:space="preserve">świadczeniodawców o możliwościach </w:t>
            </w:r>
            <w:r w:rsidR="001C45DD" w:rsidRPr="00FF679D">
              <w:rPr>
                <w:rFonts w:ascii="Arial" w:eastAsia="Times New Roman" w:hAnsi="Arial" w:cs="Arial"/>
                <w:b w:val="0"/>
                <w:bCs w:val="0"/>
                <w:kern w:val="0"/>
                <w:sz w:val="22"/>
                <w:szCs w:val="22"/>
                <w:lang w:eastAsia="pl-PL"/>
              </w:rPr>
              <w:t>udostępnion</w:t>
            </w:r>
            <w:r>
              <w:rPr>
                <w:rFonts w:ascii="Arial" w:eastAsia="Times New Roman" w:hAnsi="Arial" w:cs="Arial"/>
                <w:b w:val="0"/>
                <w:bCs w:val="0"/>
                <w:kern w:val="0"/>
                <w:sz w:val="22"/>
                <w:szCs w:val="22"/>
                <w:lang w:eastAsia="pl-PL"/>
              </w:rPr>
              <w:t xml:space="preserve">ych </w:t>
            </w:r>
            <w:r w:rsidR="001C45DD" w:rsidRPr="00FF679D">
              <w:rPr>
                <w:rFonts w:ascii="Arial" w:eastAsia="Times New Roman" w:hAnsi="Arial" w:cs="Arial"/>
                <w:b w:val="0"/>
                <w:bCs w:val="0"/>
                <w:kern w:val="0"/>
                <w:sz w:val="22"/>
                <w:szCs w:val="22"/>
                <w:lang w:eastAsia="pl-PL"/>
              </w:rPr>
              <w:t>przez wdrożony system. Przeprowadzanie szkoleń z zakresu użytkowania systemu.</w:t>
            </w:r>
          </w:p>
          <w:p w14:paraId="3F3C2AB5" w14:textId="4FE6882C" w:rsidR="001C45DD" w:rsidRPr="00FF679D" w:rsidRDefault="001C45DD" w:rsidP="00C9169D">
            <w:pPr>
              <w:pStyle w:val="Legenda"/>
              <w:rPr>
                <w:rFonts w:ascii="Arial" w:eastAsia="Times New Roman" w:hAnsi="Arial" w:cs="Arial"/>
                <w:b w:val="0"/>
                <w:bCs w:val="0"/>
                <w:kern w:val="0"/>
                <w:sz w:val="22"/>
                <w:szCs w:val="22"/>
                <w:lang w:eastAsia="pl-PL"/>
              </w:rPr>
            </w:pPr>
            <w:r w:rsidRPr="00FF679D">
              <w:rPr>
                <w:rFonts w:ascii="Arial" w:eastAsia="Times New Roman" w:hAnsi="Arial" w:cs="Arial"/>
                <w:b w:val="0"/>
                <w:bCs w:val="0"/>
                <w:kern w:val="0"/>
                <w:sz w:val="22"/>
                <w:szCs w:val="22"/>
                <w:lang w:eastAsia="pl-PL"/>
              </w:rPr>
              <w:t>Bieżące monitorowanie i kontrolowanie</w:t>
            </w:r>
            <w:r w:rsidR="00C9169D">
              <w:rPr>
                <w:rFonts w:ascii="Arial" w:eastAsia="Times New Roman" w:hAnsi="Arial" w:cs="Arial"/>
                <w:b w:val="0"/>
                <w:bCs w:val="0"/>
                <w:kern w:val="0"/>
                <w:sz w:val="22"/>
                <w:szCs w:val="22"/>
                <w:lang w:eastAsia="pl-PL"/>
              </w:rPr>
              <w:t xml:space="preserve"> realizacji wskaźników Projektu</w:t>
            </w:r>
            <w:r w:rsidRPr="00FF679D">
              <w:rPr>
                <w:rFonts w:ascii="Arial" w:eastAsia="Times New Roman" w:hAnsi="Arial" w:cs="Arial"/>
                <w:b w:val="0"/>
                <w:bCs w:val="0"/>
                <w:kern w:val="0"/>
                <w:sz w:val="22"/>
                <w:szCs w:val="22"/>
                <w:lang w:eastAsia="pl-PL"/>
              </w:rPr>
              <w:t>.</w:t>
            </w:r>
          </w:p>
        </w:tc>
      </w:tr>
      <w:tr w:rsidR="00850CAC" w:rsidRPr="00FF679D" w14:paraId="41E72F1C" w14:textId="77777777" w:rsidTr="00422438">
        <w:trPr>
          <w:trHeight w:val="724"/>
        </w:trPr>
        <w:tc>
          <w:tcPr>
            <w:tcW w:w="2835" w:type="dxa"/>
            <w:tcBorders>
              <w:top w:val="single" w:sz="4" w:space="0" w:color="auto"/>
              <w:left w:val="single" w:sz="4" w:space="0" w:color="auto"/>
              <w:bottom w:val="single" w:sz="4" w:space="0" w:color="auto"/>
              <w:right w:val="single" w:sz="4" w:space="0" w:color="auto"/>
            </w:tcBorders>
            <w:shd w:val="clear" w:color="auto" w:fill="auto"/>
          </w:tcPr>
          <w:p w14:paraId="4D14FC74" w14:textId="5A02CFEE" w:rsidR="001C45DD" w:rsidRPr="00FF679D" w:rsidRDefault="001C45DD" w:rsidP="006E56BF">
            <w:pPr>
              <w:rPr>
                <w:rFonts w:cs="Arial"/>
                <w:sz w:val="22"/>
                <w:szCs w:val="22"/>
                <w:lang w:eastAsia="pl-PL"/>
              </w:rPr>
            </w:pPr>
            <w:r w:rsidRPr="00FF679D">
              <w:rPr>
                <w:rFonts w:cs="Arial"/>
                <w:sz w:val="22"/>
                <w:szCs w:val="22"/>
                <w:lang w:eastAsia="pl-PL"/>
              </w:rPr>
              <w:t>Ryzyko nieodpowiedniego zabezpieczenia przetwarzanych danych</w:t>
            </w:r>
            <w:r w:rsidR="00C9169D">
              <w:rPr>
                <w:rFonts w:cs="Arial"/>
                <w:sz w:val="22"/>
                <w:szCs w:val="22"/>
                <w:lang w:eastAsia="pl-PL"/>
              </w:rPr>
              <w:t>.</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14:paraId="3925CA9B" w14:textId="6400C0F9" w:rsidR="001C45DD" w:rsidRPr="00FF679D" w:rsidRDefault="00C9169D" w:rsidP="001C45DD">
            <w:pPr>
              <w:pStyle w:val="Legenda"/>
              <w:rPr>
                <w:rFonts w:ascii="Arial" w:eastAsia="Times New Roman" w:hAnsi="Arial" w:cs="Arial"/>
                <w:b w:val="0"/>
                <w:bCs w:val="0"/>
                <w:kern w:val="0"/>
                <w:sz w:val="22"/>
                <w:szCs w:val="22"/>
                <w:lang w:eastAsia="pl-PL"/>
              </w:rPr>
            </w:pPr>
            <w:r>
              <w:rPr>
                <w:rFonts w:ascii="Arial" w:eastAsia="Times New Roman" w:hAnsi="Arial" w:cs="Arial"/>
                <w:b w:val="0"/>
                <w:bCs w:val="0"/>
                <w:kern w:val="0"/>
                <w:sz w:val="22"/>
                <w:szCs w:val="22"/>
                <w:lang w:eastAsia="pl-PL"/>
              </w:rPr>
              <w:t>Duża</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tcPr>
          <w:p w14:paraId="79DA6C54" w14:textId="77777777" w:rsidR="001C45DD" w:rsidRPr="00FF679D" w:rsidRDefault="001C45DD" w:rsidP="001C45DD">
            <w:pPr>
              <w:pStyle w:val="Legenda"/>
              <w:rPr>
                <w:rFonts w:ascii="Arial" w:eastAsia="Times New Roman" w:hAnsi="Arial" w:cs="Arial"/>
                <w:b w:val="0"/>
                <w:bCs w:val="0"/>
                <w:kern w:val="0"/>
                <w:sz w:val="22"/>
                <w:szCs w:val="22"/>
                <w:lang w:eastAsia="pl-PL"/>
              </w:rPr>
            </w:pPr>
            <w:r w:rsidRPr="00FF679D">
              <w:rPr>
                <w:rFonts w:ascii="Arial" w:eastAsia="Times New Roman" w:hAnsi="Arial" w:cs="Arial"/>
                <w:b w:val="0"/>
                <w:bCs w:val="0"/>
                <w:kern w:val="0"/>
                <w:sz w:val="22"/>
                <w:szCs w:val="22"/>
                <w:lang w:eastAsia="pl-PL"/>
              </w:rPr>
              <w:t>Niskie</w:t>
            </w:r>
          </w:p>
        </w:tc>
        <w:tc>
          <w:tcPr>
            <w:tcW w:w="4111" w:type="dxa"/>
            <w:tcBorders>
              <w:top w:val="single" w:sz="4" w:space="0" w:color="auto"/>
              <w:left w:val="single" w:sz="4" w:space="0" w:color="auto"/>
              <w:bottom w:val="single" w:sz="4" w:space="0" w:color="auto"/>
              <w:right w:val="single" w:sz="4" w:space="0" w:color="auto"/>
            </w:tcBorders>
            <w:shd w:val="clear" w:color="auto" w:fill="FFFFFF" w:themeFill="background1"/>
          </w:tcPr>
          <w:p w14:paraId="4B7AD26B" w14:textId="33394B51" w:rsidR="001C45DD" w:rsidRPr="00FF679D" w:rsidRDefault="00C9169D" w:rsidP="00C423C9">
            <w:pPr>
              <w:pStyle w:val="Legenda"/>
              <w:rPr>
                <w:rFonts w:ascii="Arial" w:eastAsia="Times New Roman" w:hAnsi="Arial" w:cs="Arial"/>
                <w:b w:val="0"/>
                <w:bCs w:val="0"/>
                <w:kern w:val="0"/>
                <w:sz w:val="22"/>
                <w:szCs w:val="22"/>
                <w:lang w:eastAsia="pl-PL"/>
              </w:rPr>
            </w:pPr>
            <w:r>
              <w:rPr>
                <w:rFonts w:ascii="Arial" w:eastAsia="Times New Roman" w:hAnsi="Arial" w:cs="Arial"/>
                <w:b w:val="0"/>
                <w:bCs w:val="0"/>
                <w:kern w:val="0"/>
                <w:sz w:val="22"/>
                <w:szCs w:val="22"/>
                <w:lang w:eastAsia="pl-PL"/>
              </w:rPr>
              <w:t>Op</w:t>
            </w:r>
            <w:r w:rsidR="001C45DD" w:rsidRPr="00FF679D">
              <w:rPr>
                <w:rFonts w:ascii="Arial" w:eastAsia="Times New Roman" w:hAnsi="Arial" w:cs="Arial"/>
                <w:b w:val="0"/>
                <w:bCs w:val="0"/>
                <w:kern w:val="0"/>
                <w:sz w:val="22"/>
                <w:szCs w:val="22"/>
                <w:lang w:eastAsia="pl-PL"/>
              </w:rPr>
              <w:t>racowane wytycznych (zalecenia) w zakresie bezpiecznego przetwarzania danych przez podmioty korzystające z systemu.</w:t>
            </w:r>
            <w:r w:rsidR="00C423C9">
              <w:rPr>
                <w:rFonts w:ascii="Arial" w:eastAsia="Times New Roman" w:hAnsi="Arial" w:cs="Arial"/>
                <w:b w:val="0"/>
                <w:bCs w:val="0"/>
                <w:kern w:val="0"/>
                <w:sz w:val="22"/>
                <w:szCs w:val="22"/>
                <w:lang w:eastAsia="pl-PL"/>
              </w:rPr>
              <w:t xml:space="preserve"> </w:t>
            </w:r>
          </w:p>
        </w:tc>
      </w:tr>
    </w:tbl>
    <w:p w14:paraId="2311F628" w14:textId="681EC932" w:rsidR="00CA69FB" w:rsidRPr="00FF679D" w:rsidRDefault="00CA69FB">
      <w:pPr>
        <w:spacing w:after="200" w:line="276" w:lineRule="auto"/>
        <w:rPr>
          <w:sz w:val="22"/>
          <w:szCs w:val="22"/>
          <w:lang w:eastAsia="pl-PL"/>
        </w:rPr>
      </w:pPr>
    </w:p>
    <w:p w14:paraId="2FD72538" w14:textId="77777777" w:rsidR="00422438" w:rsidRDefault="00422438">
      <w:pPr>
        <w:spacing w:after="200" w:line="276" w:lineRule="auto"/>
        <w:rPr>
          <w:rFonts w:cs="Arial"/>
          <w:b/>
          <w:caps/>
          <w:sz w:val="22"/>
          <w:szCs w:val="22"/>
          <w:lang w:eastAsia="pl-PL"/>
        </w:rPr>
      </w:pPr>
      <w:r>
        <w:rPr>
          <w:rFonts w:cs="Arial"/>
          <w:sz w:val="22"/>
          <w:szCs w:val="22"/>
          <w:lang w:eastAsia="pl-PL"/>
        </w:rPr>
        <w:br w:type="page"/>
      </w:r>
    </w:p>
    <w:p w14:paraId="72F04245" w14:textId="7A0869FE" w:rsidR="0056584B" w:rsidRPr="00FF679D" w:rsidRDefault="002F7D84" w:rsidP="00885C3A">
      <w:pPr>
        <w:pStyle w:val="Nagwek1"/>
        <w:rPr>
          <w:rFonts w:cs="Arial"/>
          <w:sz w:val="22"/>
          <w:szCs w:val="22"/>
          <w:lang w:val="pl-PL" w:eastAsia="pl-PL"/>
        </w:rPr>
      </w:pPr>
      <w:r w:rsidRPr="00FF679D">
        <w:rPr>
          <w:rFonts w:cs="Arial"/>
          <w:sz w:val="22"/>
          <w:szCs w:val="22"/>
          <w:lang w:val="pl-PL" w:eastAsia="pl-PL"/>
        </w:rPr>
        <w:t>OTOCZENIE PRAWNE</w:t>
      </w:r>
      <w:r w:rsidR="00E01872" w:rsidRPr="00FF679D">
        <w:rPr>
          <w:rFonts w:cs="Arial"/>
          <w:sz w:val="22"/>
          <w:szCs w:val="22"/>
          <w:lang w:val="pl-PL" w:eastAsia="pl-PL"/>
        </w:rPr>
        <w:t xml:space="preserve"> </w:t>
      </w:r>
    </w:p>
    <w:tbl>
      <w:tblPr>
        <w:tblStyle w:val="Tabela-Siatka"/>
        <w:tblW w:w="9599" w:type="dxa"/>
        <w:tblInd w:w="461" w:type="dxa"/>
        <w:tblLayout w:type="fixed"/>
        <w:tblLook w:val="04A0" w:firstRow="1" w:lastRow="0" w:firstColumn="1" w:lastColumn="0" w:noHBand="0" w:noVBand="1"/>
      </w:tblPr>
      <w:tblGrid>
        <w:gridCol w:w="547"/>
        <w:gridCol w:w="3729"/>
        <w:gridCol w:w="1228"/>
        <w:gridCol w:w="1543"/>
        <w:gridCol w:w="2552"/>
      </w:tblGrid>
      <w:tr w:rsidR="0078552C" w:rsidRPr="00FF679D" w14:paraId="1456C8D6" w14:textId="77777777" w:rsidTr="00422438">
        <w:tc>
          <w:tcPr>
            <w:tcW w:w="547" w:type="dxa"/>
            <w:shd w:val="clear" w:color="auto" w:fill="D9D9D9" w:themeFill="background1" w:themeFillShade="D9"/>
          </w:tcPr>
          <w:p w14:paraId="46E7F517" w14:textId="7BA54A25" w:rsidR="0078552C" w:rsidRPr="00FF679D" w:rsidRDefault="00B70FBF" w:rsidP="00480C5A">
            <w:pPr>
              <w:jc w:val="center"/>
              <w:rPr>
                <w:rFonts w:eastAsia="MS MinNew Roman" w:cs="Arial"/>
                <w:b/>
                <w:bCs/>
                <w:sz w:val="22"/>
                <w:szCs w:val="22"/>
              </w:rPr>
            </w:pPr>
            <w:r w:rsidRPr="00FF679D">
              <w:rPr>
                <w:rFonts w:eastAsia="MS MinNew Roman" w:cs="Arial"/>
                <w:b/>
                <w:bCs/>
                <w:sz w:val="22"/>
                <w:szCs w:val="22"/>
              </w:rPr>
              <w:t>Lp.</w:t>
            </w:r>
          </w:p>
        </w:tc>
        <w:tc>
          <w:tcPr>
            <w:tcW w:w="3729" w:type="dxa"/>
            <w:shd w:val="clear" w:color="auto" w:fill="D9D9D9" w:themeFill="background1" w:themeFillShade="D9"/>
          </w:tcPr>
          <w:p w14:paraId="4BB25E81" w14:textId="77777777" w:rsidR="0078552C" w:rsidRPr="00FF679D" w:rsidRDefault="008B3343" w:rsidP="008B3343">
            <w:pPr>
              <w:pStyle w:val="Legenda"/>
              <w:jc w:val="center"/>
              <w:rPr>
                <w:rFonts w:ascii="Arial" w:eastAsia="MS MinNew Roman" w:hAnsi="Arial" w:cs="Arial"/>
                <w:kern w:val="0"/>
                <w:sz w:val="22"/>
                <w:szCs w:val="22"/>
              </w:rPr>
            </w:pPr>
            <w:r w:rsidRPr="00FF679D">
              <w:rPr>
                <w:rFonts w:ascii="Arial" w:eastAsia="MS MinNew Roman" w:hAnsi="Arial" w:cs="Arial"/>
                <w:kern w:val="0"/>
                <w:sz w:val="22"/>
                <w:szCs w:val="22"/>
              </w:rPr>
              <w:t>T</w:t>
            </w:r>
            <w:r w:rsidR="00193CC4" w:rsidRPr="00FF679D">
              <w:rPr>
                <w:rFonts w:ascii="Arial" w:eastAsia="MS MinNew Roman" w:hAnsi="Arial" w:cs="Arial"/>
                <w:kern w:val="0"/>
                <w:sz w:val="22"/>
                <w:szCs w:val="22"/>
              </w:rPr>
              <w:t xml:space="preserve">ytuł </w:t>
            </w:r>
            <w:r w:rsidR="0078552C" w:rsidRPr="00FF679D">
              <w:rPr>
                <w:rFonts w:ascii="Arial" w:eastAsia="MS MinNew Roman" w:hAnsi="Arial" w:cs="Arial"/>
                <w:kern w:val="0"/>
                <w:sz w:val="22"/>
                <w:szCs w:val="22"/>
              </w:rPr>
              <w:t>aktu prawnego</w:t>
            </w:r>
          </w:p>
        </w:tc>
        <w:tc>
          <w:tcPr>
            <w:tcW w:w="1228" w:type="dxa"/>
            <w:shd w:val="clear" w:color="auto" w:fill="D9D9D9" w:themeFill="background1" w:themeFillShade="D9"/>
          </w:tcPr>
          <w:p w14:paraId="14E04AF7" w14:textId="77777777" w:rsidR="0078552C" w:rsidRPr="00FF679D" w:rsidRDefault="0078552C" w:rsidP="00B3193E">
            <w:pPr>
              <w:pStyle w:val="Legenda"/>
              <w:jc w:val="center"/>
              <w:rPr>
                <w:rFonts w:ascii="Arial" w:eastAsia="MS MinNew Roman" w:hAnsi="Arial" w:cs="Arial"/>
                <w:kern w:val="0"/>
                <w:sz w:val="22"/>
                <w:szCs w:val="22"/>
              </w:rPr>
            </w:pPr>
            <w:r w:rsidRPr="00FF679D">
              <w:rPr>
                <w:rFonts w:ascii="Arial" w:eastAsia="MS MinNew Roman" w:hAnsi="Arial" w:cs="Arial"/>
                <w:kern w:val="0"/>
                <w:sz w:val="22"/>
                <w:szCs w:val="22"/>
              </w:rPr>
              <w:t>Czy wymaga zmian?</w:t>
            </w:r>
          </w:p>
        </w:tc>
        <w:tc>
          <w:tcPr>
            <w:tcW w:w="1543" w:type="dxa"/>
            <w:shd w:val="clear" w:color="auto" w:fill="D9D9D9" w:themeFill="background1" w:themeFillShade="D9"/>
          </w:tcPr>
          <w:p w14:paraId="7BA89FDF" w14:textId="77777777" w:rsidR="0078552C" w:rsidRPr="00FF679D" w:rsidRDefault="0078552C" w:rsidP="00B3193E">
            <w:pPr>
              <w:pStyle w:val="Legenda"/>
              <w:jc w:val="center"/>
              <w:rPr>
                <w:rFonts w:ascii="Arial" w:eastAsia="MS MinNew Roman" w:hAnsi="Arial" w:cs="Arial"/>
                <w:kern w:val="0"/>
                <w:sz w:val="22"/>
                <w:szCs w:val="22"/>
              </w:rPr>
            </w:pPr>
            <w:r w:rsidRPr="00FF679D">
              <w:rPr>
                <w:rFonts w:ascii="Arial" w:eastAsia="MS MinNew Roman" w:hAnsi="Arial" w:cs="Arial"/>
                <w:kern w:val="0"/>
                <w:sz w:val="22"/>
                <w:szCs w:val="22"/>
              </w:rPr>
              <w:t>Opis zmian (jeśli dotyczy)</w:t>
            </w:r>
          </w:p>
        </w:tc>
        <w:tc>
          <w:tcPr>
            <w:tcW w:w="2552" w:type="dxa"/>
            <w:shd w:val="clear" w:color="auto" w:fill="D9D9D9" w:themeFill="background1" w:themeFillShade="D9"/>
          </w:tcPr>
          <w:p w14:paraId="0F0A2C6B" w14:textId="77777777" w:rsidR="0078552C" w:rsidRPr="00FF679D" w:rsidRDefault="0078552C" w:rsidP="00B3193E">
            <w:pPr>
              <w:pStyle w:val="Legenda"/>
              <w:jc w:val="center"/>
              <w:rPr>
                <w:rFonts w:ascii="Arial" w:eastAsia="MS MinNew Roman" w:hAnsi="Arial" w:cs="Arial"/>
                <w:kern w:val="0"/>
                <w:sz w:val="22"/>
                <w:szCs w:val="22"/>
              </w:rPr>
            </w:pPr>
            <w:r w:rsidRPr="00FF679D">
              <w:rPr>
                <w:rFonts w:ascii="Arial" w:eastAsia="MS MinNew Roman" w:hAnsi="Arial" w:cs="Arial"/>
                <w:kern w:val="0"/>
                <w:sz w:val="22"/>
                <w:szCs w:val="22"/>
              </w:rPr>
              <w:t>Etap prac legislacyjnych (jeśli dotyczy)</w:t>
            </w:r>
          </w:p>
        </w:tc>
      </w:tr>
      <w:tr w:rsidR="0078552C" w:rsidRPr="00FF679D" w14:paraId="16285ACB" w14:textId="77777777" w:rsidTr="00422438">
        <w:tc>
          <w:tcPr>
            <w:tcW w:w="547" w:type="dxa"/>
          </w:tcPr>
          <w:p w14:paraId="6063638D" w14:textId="77777777" w:rsidR="0078552C" w:rsidRPr="00FF679D" w:rsidRDefault="00EA6B04" w:rsidP="00480C5A">
            <w:pPr>
              <w:jc w:val="both"/>
              <w:rPr>
                <w:rFonts w:cstheme="minorHAnsi"/>
                <w:sz w:val="22"/>
                <w:szCs w:val="22"/>
              </w:rPr>
            </w:pPr>
            <w:r w:rsidRPr="00FF679D">
              <w:rPr>
                <w:rFonts w:cstheme="minorHAnsi"/>
                <w:sz w:val="22"/>
                <w:szCs w:val="22"/>
              </w:rPr>
              <w:t>1</w:t>
            </w:r>
          </w:p>
        </w:tc>
        <w:tc>
          <w:tcPr>
            <w:tcW w:w="3729" w:type="dxa"/>
          </w:tcPr>
          <w:p w14:paraId="5FEEFFB2" w14:textId="597ED24E" w:rsidR="0078552C" w:rsidRPr="00FF679D" w:rsidRDefault="00CD1BB5" w:rsidP="00C423C9">
            <w:pPr>
              <w:rPr>
                <w:rFonts w:cs="Arial"/>
                <w:sz w:val="22"/>
                <w:szCs w:val="22"/>
              </w:rPr>
            </w:pPr>
            <w:r w:rsidRPr="00FF679D">
              <w:rPr>
                <w:rFonts w:cs="Arial"/>
                <w:sz w:val="22"/>
                <w:szCs w:val="22"/>
              </w:rPr>
              <w:t xml:space="preserve">Rejestr PROH </w:t>
            </w:r>
            <w:r w:rsidR="00C423C9">
              <w:rPr>
                <w:rFonts w:cs="Arial"/>
                <w:sz w:val="22"/>
                <w:szCs w:val="22"/>
              </w:rPr>
              <w:t>zostanie</w:t>
            </w:r>
            <w:r w:rsidRPr="00FF679D">
              <w:rPr>
                <w:rFonts w:cs="Arial"/>
                <w:sz w:val="22"/>
                <w:szCs w:val="22"/>
              </w:rPr>
              <w:t xml:space="preserve"> powołany rozporządzeniem Ministra </w:t>
            </w:r>
            <w:r w:rsidR="00B70FBF" w:rsidRPr="00FF679D">
              <w:rPr>
                <w:rFonts w:cs="Arial"/>
                <w:sz w:val="22"/>
                <w:szCs w:val="22"/>
              </w:rPr>
              <w:t>Zdrowia na</w:t>
            </w:r>
            <w:r w:rsidRPr="00FF679D">
              <w:rPr>
                <w:rFonts w:cs="Arial"/>
                <w:sz w:val="22"/>
                <w:szCs w:val="22"/>
              </w:rPr>
              <w:t xml:space="preserve"> podstawie art. 20 ust. 1 ustawy z dnia 28 kwietnia 2011 r. o systemie informacji w ochronie zdrowia (Dz. U. z 2015 r. poz. 1535, z późn. zm). </w:t>
            </w:r>
          </w:p>
        </w:tc>
        <w:tc>
          <w:tcPr>
            <w:tcW w:w="1228" w:type="dxa"/>
          </w:tcPr>
          <w:p w14:paraId="6ED449F2" w14:textId="77777777" w:rsidR="0078552C" w:rsidRPr="00FF679D" w:rsidRDefault="0078552C" w:rsidP="00480C5A">
            <w:pPr>
              <w:jc w:val="both"/>
              <w:rPr>
                <w:rFonts w:cs="Arial"/>
                <w:sz w:val="22"/>
                <w:szCs w:val="22"/>
              </w:rPr>
            </w:pPr>
            <w:r w:rsidRPr="00FF679D">
              <w:rPr>
                <w:rFonts w:cs="Arial"/>
                <w:sz w:val="22"/>
                <w:szCs w:val="22"/>
              </w:rPr>
              <w:t>TAK</w:t>
            </w:r>
          </w:p>
        </w:tc>
        <w:tc>
          <w:tcPr>
            <w:tcW w:w="1543" w:type="dxa"/>
          </w:tcPr>
          <w:p w14:paraId="6125B389" w14:textId="7156D778" w:rsidR="0078552C" w:rsidRPr="00FF679D" w:rsidRDefault="00AD6770" w:rsidP="00C423C9">
            <w:pPr>
              <w:rPr>
                <w:rFonts w:cs="Arial"/>
                <w:sz w:val="22"/>
                <w:szCs w:val="22"/>
              </w:rPr>
            </w:pPr>
            <w:r w:rsidRPr="00FF679D">
              <w:rPr>
                <w:rFonts w:cs="Arial"/>
                <w:sz w:val="22"/>
                <w:szCs w:val="22"/>
              </w:rPr>
              <w:t>Powołanie rejestru PROH</w:t>
            </w:r>
            <w:r w:rsidR="00C423C9">
              <w:rPr>
                <w:rFonts w:cs="Arial"/>
                <w:sz w:val="22"/>
                <w:szCs w:val="22"/>
              </w:rPr>
              <w:t xml:space="preserve"> w drodze rozporządzenia</w:t>
            </w:r>
          </w:p>
        </w:tc>
        <w:tc>
          <w:tcPr>
            <w:tcW w:w="2552" w:type="dxa"/>
          </w:tcPr>
          <w:p w14:paraId="7E657AE3" w14:textId="22014CFD" w:rsidR="0078552C" w:rsidRPr="00FF679D" w:rsidRDefault="00BF65AC" w:rsidP="00F94EB2">
            <w:pPr>
              <w:rPr>
                <w:rFonts w:cs="Arial"/>
                <w:sz w:val="22"/>
                <w:szCs w:val="22"/>
              </w:rPr>
            </w:pPr>
            <w:r w:rsidRPr="00FF679D">
              <w:rPr>
                <w:rFonts w:cs="Arial"/>
                <w:color w:val="444444"/>
                <w:sz w:val="22"/>
                <w:szCs w:val="22"/>
                <w:shd w:val="clear" w:color="auto" w:fill="FFFFFF"/>
              </w:rPr>
              <w:t>Wniosek o powołanie rejestru PROH został złożony w lutym 2017 roku</w:t>
            </w:r>
            <w:r w:rsidR="00F94EB2" w:rsidRPr="00FF679D">
              <w:rPr>
                <w:rFonts w:cs="Arial"/>
                <w:color w:val="444444"/>
                <w:sz w:val="22"/>
                <w:szCs w:val="22"/>
                <w:shd w:val="clear" w:color="auto" w:fill="FFFFFF"/>
              </w:rPr>
              <w:t xml:space="preserve">. </w:t>
            </w:r>
            <w:r w:rsidRPr="00FF679D">
              <w:rPr>
                <w:rFonts w:cs="Arial"/>
                <w:color w:val="444444"/>
                <w:sz w:val="22"/>
                <w:szCs w:val="22"/>
                <w:shd w:val="clear" w:color="auto" w:fill="FFFFFF"/>
              </w:rPr>
              <w:t xml:space="preserve"> </w:t>
            </w:r>
            <w:r w:rsidR="00F94EB2" w:rsidRPr="00FF679D">
              <w:rPr>
                <w:rFonts w:cs="Arial"/>
                <w:color w:val="444444"/>
                <w:sz w:val="22"/>
                <w:szCs w:val="22"/>
                <w:shd w:val="clear" w:color="auto" w:fill="FFFFFF"/>
              </w:rPr>
              <w:t>Prace legislacyjne rozpoczęły się w III kwartale 2018 roku</w:t>
            </w:r>
            <w:r w:rsidR="00C423C9">
              <w:rPr>
                <w:rFonts w:cs="Arial"/>
                <w:color w:val="444444"/>
                <w:sz w:val="22"/>
                <w:szCs w:val="22"/>
                <w:shd w:val="clear" w:color="auto" w:fill="FFFFFF"/>
              </w:rPr>
              <w:t>,</w:t>
            </w:r>
            <w:r w:rsidR="00F94EB2" w:rsidRPr="00FF679D">
              <w:rPr>
                <w:rFonts w:cs="Arial"/>
                <w:color w:val="444444"/>
                <w:sz w:val="22"/>
                <w:szCs w:val="22"/>
                <w:shd w:val="clear" w:color="auto" w:fill="FFFFFF"/>
              </w:rPr>
              <w:t xml:space="preserve"> a ogłoszenie rozporządzenia ma nastąpi</w:t>
            </w:r>
            <w:r w:rsidR="00C423C9">
              <w:rPr>
                <w:rFonts w:cs="Arial"/>
                <w:color w:val="444444"/>
                <w:sz w:val="22"/>
                <w:szCs w:val="22"/>
                <w:shd w:val="clear" w:color="auto" w:fill="FFFFFF"/>
              </w:rPr>
              <w:t>ć z końcem I kwartału 2019 roku.</w:t>
            </w:r>
          </w:p>
        </w:tc>
      </w:tr>
      <w:tr w:rsidR="000533C0" w:rsidRPr="00FF679D" w14:paraId="69473D40" w14:textId="77777777" w:rsidTr="00422438">
        <w:tc>
          <w:tcPr>
            <w:tcW w:w="547" w:type="dxa"/>
          </w:tcPr>
          <w:p w14:paraId="252FC8D5" w14:textId="77777777" w:rsidR="000533C0" w:rsidRPr="00FF679D" w:rsidRDefault="00EA6B04" w:rsidP="00480C5A">
            <w:pPr>
              <w:jc w:val="both"/>
              <w:rPr>
                <w:rFonts w:cstheme="minorHAnsi"/>
                <w:sz w:val="22"/>
                <w:szCs w:val="22"/>
              </w:rPr>
            </w:pPr>
            <w:r w:rsidRPr="00FF679D">
              <w:rPr>
                <w:rFonts w:cstheme="minorHAnsi"/>
                <w:sz w:val="22"/>
                <w:szCs w:val="22"/>
              </w:rPr>
              <w:t>2</w:t>
            </w:r>
          </w:p>
        </w:tc>
        <w:tc>
          <w:tcPr>
            <w:tcW w:w="3729" w:type="dxa"/>
          </w:tcPr>
          <w:p w14:paraId="353857DD" w14:textId="77777777" w:rsidR="000533C0" w:rsidRPr="00FF679D" w:rsidRDefault="005B4903" w:rsidP="0091154E">
            <w:pPr>
              <w:rPr>
                <w:rFonts w:cs="Arial"/>
                <w:sz w:val="22"/>
                <w:szCs w:val="22"/>
              </w:rPr>
            </w:pPr>
            <w:r w:rsidRPr="00FF679D">
              <w:rPr>
                <w:rFonts w:cs="Arial"/>
                <w:sz w:val="22"/>
                <w:szCs w:val="22"/>
              </w:rPr>
              <w:t>Ustawa z dnia 28 kwietnia 2011 r. o systemie informacji w ochronie zdrowia (tekst jednolity Dz.U. 2017 poz. 1845 ze zm.);</w:t>
            </w:r>
          </w:p>
        </w:tc>
        <w:tc>
          <w:tcPr>
            <w:tcW w:w="1228" w:type="dxa"/>
          </w:tcPr>
          <w:p w14:paraId="4D8F93DF" w14:textId="77777777" w:rsidR="000533C0" w:rsidRPr="00FF679D" w:rsidRDefault="00EA6B04" w:rsidP="00480C5A">
            <w:pPr>
              <w:jc w:val="both"/>
              <w:rPr>
                <w:rFonts w:cs="Arial"/>
                <w:sz w:val="22"/>
                <w:szCs w:val="22"/>
              </w:rPr>
            </w:pPr>
            <w:r w:rsidRPr="00FF679D">
              <w:rPr>
                <w:rFonts w:cs="Arial"/>
                <w:sz w:val="22"/>
                <w:szCs w:val="22"/>
              </w:rPr>
              <w:t>NIE</w:t>
            </w:r>
          </w:p>
        </w:tc>
        <w:tc>
          <w:tcPr>
            <w:tcW w:w="1543" w:type="dxa"/>
          </w:tcPr>
          <w:p w14:paraId="1828C302" w14:textId="77777777" w:rsidR="000533C0" w:rsidRPr="00FF679D" w:rsidRDefault="000533C0" w:rsidP="00480C5A">
            <w:pPr>
              <w:jc w:val="both"/>
              <w:rPr>
                <w:rFonts w:cs="Arial"/>
                <w:sz w:val="22"/>
                <w:szCs w:val="22"/>
              </w:rPr>
            </w:pPr>
          </w:p>
        </w:tc>
        <w:tc>
          <w:tcPr>
            <w:tcW w:w="2552" w:type="dxa"/>
          </w:tcPr>
          <w:p w14:paraId="6ECDD3E7" w14:textId="77777777" w:rsidR="000533C0" w:rsidRPr="00FF679D" w:rsidRDefault="000533C0" w:rsidP="00480C5A">
            <w:pPr>
              <w:jc w:val="both"/>
              <w:rPr>
                <w:rFonts w:cs="Arial"/>
                <w:sz w:val="22"/>
                <w:szCs w:val="22"/>
              </w:rPr>
            </w:pPr>
          </w:p>
        </w:tc>
      </w:tr>
      <w:tr w:rsidR="000533C0" w:rsidRPr="00FF679D" w14:paraId="14EF59C7" w14:textId="77777777" w:rsidTr="00422438">
        <w:tc>
          <w:tcPr>
            <w:tcW w:w="547" w:type="dxa"/>
          </w:tcPr>
          <w:p w14:paraId="6D05B5A9" w14:textId="77777777" w:rsidR="000533C0" w:rsidRPr="00FF679D" w:rsidRDefault="00EA6B04" w:rsidP="00480C5A">
            <w:pPr>
              <w:jc w:val="both"/>
              <w:rPr>
                <w:rFonts w:cstheme="minorHAnsi"/>
                <w:sz w:val="22"/>
                <w:szCs w:val="22"/>
              </w:rPr>
            </w:pPr>
            <w:r w:rsidRPr="00FF679D">
              <w:rPr>
                <w:rFonts w:cstheme="minorHAnsi"/>
                <w:sz w:val="22"/>
                <w:szCs w:val="22"/>
              </w:rPr>
              <w:t>3</w:t>
            </w:r>
          </w:p>
        </w:tc>
        <w:tc>
          <w:tcPr>
            <w:tcW w:w="3729" w:type="dxa"/>
          </w:tcPr>
          <w:p w14:paraId="0F170670" w14:textId="77777777" w:rsidR="000533C0" w:rsidRPr="00FF679D" w:rsidRDefault="00EA2368" w:rsidP="0091154E">
            <w:pPr>
              <w:rPr>
                <w:rFonts w:cs="Arial"/>
                <w:sz w:val="22"/>
                <w:szCs w:val="22"/>
              </w:rPr>
            </w:pPr>
            <w:r w:rsidRPr="00FF679D">
              <w:rPr>
                <w:rFonts w:cs="Arial"/>
                <w:sz w:val="22"/>
                <w:szCs w:val="22"/>
              </w:rPr>
              <w:t>Rozporządzenie Ministra Zdrowia z dnia 14 czerwca 2018 r. w sprawie Krajowego Rejestru Nowotworów (Dz.U. 2018 poz. 1197);</w:t>
            </w:r>
          </w:p>
        </w:tc>
        <w:tc>
          <w:tcPr>
            <w:tcW w:w="1228" w:type="dxa"/>
          </w:tcPr>
          <w:p w14:paraId="015EBBDA" w14:textId="77777777" w:rsidR="000533C0" w:rsidRPr="00FF679D" w:rsidRDefault="00EA6B04" w:rsidP="00480C5A">
            <w:pPr>
              <w:jc w:val="both"/>
              <w:rPr>
                <w:rFonts w:cs="Arial"/>
                <w:sz w:val="22"/>
                <w:szCs w:val="22"/>
              </w:rPr>
            </w:pPr>
            <w:r w:rsidRPr="00FF679D">
              <w:rPr>
                <w:rFonts w:cs="Arial"/>
                <w:sz w:val="22"/>
                <w:szCs w:val="22"/>
              </w:rPr>
              <w:t>NIE</w:t>
            </w:r>
          </w:p>
        </w:tc>
        <w:tc>
          <w:tcPr>
            <w:tcW w:w="1543" w:type="dxa"/>
          </w:tcPr>
          <w:p w14:paraId="2A594069" w14:textId="77777777" w:rsidR="000533C0" w:rsidRPr="00FF679D" w:rsidRDefault="000533C0" w:rsidP="00480C5A">
            <w:pPr>
              <w:jc w:val="both"/>
              <w:rPr>
                <w:rFonts w:cs="Arial"/>
                <w:sz w:val="22"/>
                <w:szCs w:val="22"/>
              </w:rPr>
            </w:pPr>
          </w:p>
        </w:tc>
        <w:tc>
          <w:tcPr>
            <w:tcW w:w="2552" w:type="dxa"/>
          </w:tcPr>
          <w:p w14:paraId="3D08C80C" w14:textId="77777777" w:rsidR="000533C0" w:rsidRPr="00FF679D" w:rsidRDefault="000533C0" w:rsidP="00480C5A">
            <w:pPr>
              <w:jc w:val="both"/>
              <w:rPr>
                <w:rFonts w:cs="Arial"/>
                <w:sz w:val="22"/>
                <w:szCs w:val="22"/>
              </w:rPr>
            </w:pPr>
          </w:p>
        </w:tc>
      </w:tr>
      <w:tr w:rsidR="000533C0" w:rsidRPr="00FF679D" w14:paraId="0F0CF1A4" w14:textId="77777777" w:rsidTr="00422438">
        <w:tc>
          <w:tcPr>
            <w:tcW w:w="547" w:type="dxa"/>
          </w:tcPr>
          <w:p w14:paraId="3D53E82E" w14:textId="77777777" w:rsidR="000533C0" w:rsidRPr="00FF679D" w:rsidRDefault="00EA6B04" w:rsidP="00480C5A">
            <w:pPr>
              <w:jc w:val="both"/>
              <w:rPr>
                <w:rFonts w:cstheme="minorHAnsi"/>
                <w:sz w:val="22"/>
                <w:szCs w:val="22"/>
              </w:rPr>
            </w:pPr>
            <w:r w:rsidRPr="00FF679D">
              <w:rPr>
                <w:rFonts w:cstheme="minorHAnsi"/>
                <w:sz w:val="22"/>
                <w:szCs w:val="22"/>
              </w:rPr>
              <w:t>4</w:t>
            </w:r>
          </w:p>
        </w:tc>
        <w:tc>
          <w:tcPr>
            <w:tcW w:w="3729" w:type="dxa"/>
          </w:tcPr>
          <w:p w14:paraId="56FF1216" w14:textId="77777777" w:rsidR="000533C0" w:rsidRPr="00FF679D" w:rsidRDefault="00B67686" w:rsidP="0091154E">
            <w:pPr>
              <w:rPr>
                <w:rFonts w:cs="Arial"/>
                <w:sz w:val="22"/>
                <w:szCs w:val="22"/>
              </w:rPr>
            </w:pPr>
            <w:r w:rsidRPr="00FF679D">
              <w:rPr>
                <w:rFonts w:cs="Arial"/>
                <w:sz w:val="22"/>
                <w:szCs w:val="22"/>
              </w:rPr>
              <w:t>Ustawa z dnia 29 czerwca 1995 r. o statystyce publicznej (tekst jednolity Dz.U. 2018 poz. 997);</w:t>
            </w:r>
          </w:p>
        </w:tc>
        <w:tc>
          <w:tcPr>
            <w:tcW w:w="1228" w:type="dxa"/>
          </w:tcPr>
          <w:p w14:paraId="1265CCFB" w14:textId="77777777" w:rsidR="000533C0" w:rsidRPr="00FF679D" w:rsidRDefault="00EA6B04" w:rsidP="00480C5A">
            <w:pPr>
              <w:jc w:val="both"/>
              <w:rPr>
                <w:rFonts w:cs="Arial"/>
                <w:sz w:val="22"/>
                <w:szCs w:val="22"/>
              </w:rPr>
            </w:pPr>
            <w:r w:rsidRPr="00FF679D">
              <w:rPr>
                <w:rFonts w:cs="Arial"/>
                <w:sz w:val="22"/>
                <w:szCs w:val="22"/>
              </w:rPr>
              <w:t>NIE</w:t>
            </w:r>
          </w:p>
        </w:tc>
        <w:tc>
          <w:tcPr>
            <w:tcW w:w="1543" w:type="dxa"/>
          </w:tcPr>
          <w:p w14:paraId="66757DBE" w14:textId="77777777" w:rsidR="000533C0" w:rsidRPr="00FF679D" w:rsidRDefault="000533C0" w:rsidP="00480C5A">
            <w:pPr>
              <w:jc w:val="both"/>
              <w:rPr>
                <w:rFonts w:cs="Arial"/>
                <w:sz w:val="22"/>
                <w:szCs w:val="22"/>
              </w:rPr>
            </w:pPr>
          </w:p>
        </w:tc>
        <w:tc>
          <w:tcPr>
            <w:tcW w:w="2552" w:type="dxa"/>
          </w:tcPr>
          <w:p w14:paraId="4465C395" w14:textId="77777777" w:rsidR="000533C0" w:rsidRPr="00FF679D" w:rsidRDefault="000533C0" w:rsidP="00480C5A">
            <w:pPr>
              <w:jc w:val="both"/>
              <w:rPr>
                <w:rFonts w:cs="Arial"/>
                <w:sz w:val="22"/>
                <w:szCs w:val="22"/>
              </w:rPr>
            </w:pPr>
          </w:p>
        </w:tc>
      </w:tr>
      <w:tr w:rsidR="00C423C9" w:rsidRPr="00FF679D" w14:paraId="655CACD1" w14:textId="77777777" w:rsidTr="00422438">
        <w:tc>
          <w:tcPr>
            <w:tcW w:w="547" w:type="dxa"/>
          </w:tcPr>
          <w:p w14:paraId="7E9ED121" w14:textId="3B8A05A3" w:rsidR="00C423C9" w:rsidRPr="00FF679D" w:rsidRDefault="00C423C9" w:rsidP="00480C5A">
            <w:pPr>
              <w:jc w:val="both"/>
              <w:rPr>
                <w:rFonts w:cstheme="minorHAnsi"/>
                <w:sz w:val="22"/>
                <w:szCs w:val="22"/>
              </w:rPr>
            </w:pPr>
            <w:r>
              <w:rPr>
                <w:rFonts w:cstheme="minorHAnsi"/>
                <w:sz w:val="22"/>
                <w:szCs w:val="22"/>
              </w:rPr>
              <w:t>5</w:t>
            </w:r>
          </w:p>
        </w:tc>
        <w:tc>
          <w:tcPr>
            <w:tcW w:w="3729" w:type="dxa"/>
          </w:tcPr>
          <w:p w14:paraId="2DC9D3CE" w14:textId="0004CFD9" w:rsidR="00C423C9" w:rsidRPr="00FF679D" w:rsidRDefault="00C423C9" w:rsidP="0091154E">
            <w:pPr>
              <w:suppressAutoHyphens/>
              <w:contextualSpacing/>
              <w:rPr>
                <w:rFonts w:cs="Arial"/>
                <w:sz w:val="22"/>
                <w:szCs w:val="22"/>
                <w:lang w:eastAsia="zh-CN"/>
              </w:rPr>
            </w:pPr>
            <w:r w:rsidRPr="00FF679D">
              <w:rPr>
                <w:rFonts w:cs="Arial"/>
                <w:sz w:val="22"/>
                <w:szCs w:val="22"/>
                <w:lang w:eastAsia="zh-CN"/>
              </w:rPr>
              <w:t>Ustawa z dnia 10 maja 2018 r. o ochronie danych osobowych (Dz.U. 2018 poz. 1000).</w:t>
            </w:r>
          </w:p>
        </w:tc>
        <w:tc>
          <w:tcPr>
            <w:tcW w:w="1228" w:type="dxa"/>
          </w:tcPr>
          <w:p w14:paraId="32CF4035" w14:textId="3283A678" w:rsidR="00C423C9" w:rsidRPr="00FF679D" w:rsidRDefault="00C423C9" w:rsidP="00480C5A">
            <w:pPr>
              <w:jc w:val="both"/>
              <w:rPr>
                <w:rFonts w:cs="Arial"/>
                <w:sz w:val="22"/>
                <w:szCs w:val="22"/>
              </w:rPr>
            </w:pPr>
            <w:r w:rsidRPr="00FF679D">
              <w:rPr>
                <w:rFonts w:cs="Arial"/>
                <w:sz w:val="22"/>
                <w:szCs w:val="22"/>
              </w:rPr>
              <w:t>NIE</w:t>
            </w:r>
          </w:p>
        </w:tc>
        <w:tc>
          <w:tcPr>
            <w:tcW w:w="1543" w:type="dxa"/>
          </w:tcPr>
          <w:p w14:paraId="53DEF7D6" w14:textId="77777777" w:rsidR="00C423C9" w:rsidRPr="00FF679D" w:rsidRDefault="00C423C9" w:rsidP="00480C5A">
            <w:pPr>
              <w:jc w:val="both"/>
              <w:rPr>
                <w:rFonts w:cs="Arial"/>
                <w:sz w:val="22"/>
                <w:szCs w:val="22"/>
              </w:rPr>
            </w:pPr>
          </w:p>
        </w:tc>
        <w:tc>
          <w:tcPr>
            <w:tcW w:w="2552" w:type="dxa"/>
          </w:tcPr>
          <w:p w14:paraId="2BD6AAA1" w14:textId="77777777" w:rsidR="00C423C9" w:rsidRPr="00FF679D" w:rsidRDefault="00C423C9" w:rsidP="00480C5A">
            <w:pPr>
              <w:jc w:val="both"/>
              <w:rPr>
                <w:rFonts w:cs="Arial"/>
                <w:sz w:val="22"/>
                <w:szCs w:val="22"/>
              </w:rPr>
            </w:pPr>
          </w:p>
        </w:tc>
      </w:tr>
    </w:tbl>
    <w:p w14:paraId="5E5A451A" w14:textId="77777777" w:rsidR="007573B2" w:rsidRPr="00FF679D" w:rsidRDefault="007573B2" w:rsidP="00505D03">
      <w:pPr>
        <w:pStyle w:val="Nagwek1"/>
        <w:numPr>
          <w:ilvl w:val="0"/>
          <w:numId w:val="10"/>
        </w:numPr>
        <w:rPr>
          <w:rFonts w:cs="Arial"/>
          <w:sz w:val="22"/>
          <w:szCs w:val="22"/>
          <w:lang w:val="pl-PL" w:eastAsia="pl-PL"/>
        </w:rPr>
      </w:pPr>
      <w:r w:rsidRPr="00FF679D">
        <w:rPr>
          <w:rFonts w:cs="Arial"/>
          <w:sz w:val="22"/>
          <w:szCs w:val="22"/>
          <w:lang w:val="pl-PL" w:eastAsia="pl-PL"/>
        </w:rPr>
        <w:t>ARCHITEKTURA</w:t>
      </w:r>
    </w:p>
    <w:p w14:paraId="4819D348" w14:textId="77777777" w:rsidR="007573B2" w:rsidRPr="00FF679D" w:rsidRDefault="007573B2" w:rsidP="007573B2">
      <w:pPr>
        <w:pStyle w:val="Nagwek2"/>
        <w:keepNext/>
        <w:rPr>
          <w:sz w:val="22"/>
          <w:szCs w:val="22"/>
          <w:lang w:val="pl-PL" w:eastAsia="pl-PL"/>
        </w:rPr>
      </w:pPr>
      <w:r w:rsidRPr="00FF679D">
        <w:rPr>
          <w:sz w:val="22"/>
          <w:szCs w:val="22"/>
          <w:lang w:val="pl-PL" w:eastAsia="pl-PL"/>
        </w:rPr>
        <w:t>Widok kooperacji aplikacji</w:t>
      </w:r>
    </w:p>
    <w:p w14:paraId="057EDD24" w14:textId="04AC5BB1" w:rsidR="007573B2" w:rsidRPr="00FF679D" w:rsidRDefault="00E007CA" w:rsidP="00553EE4">
      <w:pPr>
        <w:pStyle w:val="Tekstpodstawowy3"/>
        <w:ind w:left="0"/>
        <w:jc w:val="center"/>
        <w:rPr>
          <w:lang w:eastAsia="pl-PL"/>
        </w:rPr>
      </w:pPr>
      <w:r>
        <w:rPr>
          <w:noProof/>
          <w:sz w:val="22"/>
          <w:szCs w:val="22"/>
          <w:lang w:eastAsia="pl-PL"/>
        </w:rPr>
        <w:drawing>
          <wp:inline distT="0" distB="0" distL="0" distR="0" wp14:anchorId="3CB66D34" wp14:editId="5E38343B">
            <wp:extent cx="6286500" cy="6539083"/>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9873" cy="6542591"/>
                    </a:xfrm>
                    <a:prstGeom prst="rect">
                      <a:avLst/>
                    </a:prstGeom>
                    <a:noFill/>
                    <a:ln>
                      <a:noFill/>
                    </a:ln>
                  </pic:spPr>
                </pic:pic>
              </a:graphicData>
            </a:graphic>
          </wp:inline>
        </w:drawing>
      </w:r>
    </w:p>
    <w:tbl>
      <w:tblPr>
        <w:tblW w:w="9495" w:type="dxa"/>
        <w:jc w:val="center"/>
        <w:tblBorders>
          <w:top w:val="single" w:sz="4" w:space="0" w:color="auto"/>
          <w:left w:val="single" w:sz="2" w:space="0" w:color="auto"/>
          <w:bottom w:val="single" w:sz="2" w:space="0" w:color="auto"/>
          <w:right w:val="single" w:sz="2" w:space="0" w:color="auto"/>
          <w:insideH w:val="single" w:sz="2" w:space="0" w:color="808080"/>
          <w:insideV w:val="single" w:sz="2" w:space="0" w:color="808080"/>
        </w:tblBorders>
        <w:tblLayout w:type="fixed"/>
        <w:tblCellMar>
          <w:left w:w="70" w:type="dxa"/>
          <w:right w:w="70" w:type="dxa"/>
        </w:tblCellMar>
        <w:tblLook w:val="0000" w:firstRow="0" w:lastRow="0" w:firstColumn="0" w:lastColumn="0" w:noHBand="0" w:noVBand="0"/>
      </w:tblPr>
      <w:tblGrid>
        <w:gridCol w:w="2061"/>
        <w:gridCol w:w="7434"/>
      </w:tblGrid>
      <w:tr w:rsidR="0032240B" w:rsidRPr="00FF679D" w14:paraId="4CBEB5B4" w14:textId="77777777" w:rsidTr="00553EE4">
        <w:trPr>
          <w:cantSplit/>
          <w:tblHeader/>
          <w:jc w:val="center"/>
        </w:trPr>
        <w:tc>
          <w:tcPr>
            <w:tcW w:w="2061" w:type="dxa"/>
            <w:shd w:val="pct5" w:color="auto" w:fill="auto"/>
          </w:tcPr>
          <w:p w14:paraId="6EF6600E" w14:textId="77777777" w:rsidR="0032240B" w:rsidRPr="00FF679D" w:rsidRDefault="0032240B" w:rsidP="00AA52B5">
            <w:pPr>
              <w:pStyle w:val="Nagwektabeli"/>
              <w:rPr>
                <w:rFonts w:ascii="Arial" w:hAnsi="Arial" w:cs="Arial"/>
                <w:sz w:val="22"/>
                <w:szCs w:val="22"/>
              </w:rPr>
            </w:pPr>
            <w:r w:rsidRPr="00FF679D">
              <w:rPr>
                <w:rFonts w:ascii="Arial" w:hAnsi="Arial" w:cs="Arial"/>
                <w:color w:val="333333"/>
                <w:sz w:val="22"/>
                <w:szCs w:val="22"/>
              </w:rPr>
              <w:t>Status</w:t>
            </w:r>
          </w:p>
        </w:tc>
        <w:tc>
          <w:tcPr>
            <w:tcW w:w="7434" w:type="dxa"/>
            <w:shd w:val="pct5" w:color="auto" w:fill="auto"/>
          </w:tcPr>
          <w:p w14:paraId="7CCFD8D7" w14:textId="77777777" w:rsidR="0032240B" w:rsidRPr="00FF679D" w:rsidRDefault="0032240B" w:rsidP="00AA52B5">
            <w:pPr>
              <w:pStyle w:val="Nagwektabeli"/>
              <w:rPr>
                <w:rFonts w:ascii="Arial" w:hAnsi="Arial" w:cs="Arial"/>
                <w:sz w:val="22"/>
                <w:szCs w:val="22"/>
              </w:rPr>
            </w:pPr>
            <w:r w:rsidRPr="00FF679D">
              <w:rPr>
                <w:rFonts w:ascii="Arial" w:hAnsi="Arial" w:cs="Arial"/>
                <w:sz w:val="22"/>
                <w:szCs w:val="22"/>
              </w:rPr>
              <w:t>Opis</w:t>
            </w:r>
          </w:p>
        </w:tc>
      </w:tr>
      <w:tr w:rsidR="0032240B" w:rsidRPr="00FF679D" w14:paraId="307E5DA2" w14:textId="77777777" w:rsidTr="00553EE4">
        <w:trPr>
          <w:cantSplit/>
          <w:jc w:val="center"/>
        </w:trPr>
        <w:tc>
          <w:tcPr>
            <w:tcW w:w="2061" w:type="dxa"/>
          </w:tcPr>
          <w:p w14:paraId="4B4D8F22" w14:textId="77777777" w:rsidR="0032240B" w:rsidRPr="00FF679D" w:rsidRDefault="0032240B" w:rsidP="00AA52B5">
            <w:pPr>
              <w:pStyle w:val="Poletabeli"/>
              <w:rPr>
                <w:rFonts w:ascii="Arial" w:hAnsi="Arial" w:cs="Arial"/>
                <w:b/>
                <w:sz w:val="22"/>
                <w:szCs w:val="22"/>
                <w:lang w:val="pl-PL" w:eastAsia="pl-PL"/>
              </w:rPr>
            </w:pPr>
            <w:r w:rsidRPr="00FF679D">
              <w:rPr>
                <w:rFonts w:ascii="Arial" w:hAnsi="Arial" w:cs="Arial"/>
                <w:b/>
                <w:color w:val="00B050"/>
                <w:sz w:val="22"/>
                <w:szCs w:val="22"/>
                <w:lang w:val="pl-PL" w:eastAsia="pl-PL"/>
              </w:rPr>
              <w:t>Planowany</w:t>
            </w:r>
          </w:p>
        </w:tc>
        <w:tc>
          <w:tcPr>
            <w:tcW w:w="7434" w:type="dxa"/>
          </w:tcPr>
          <w:p w14:paraId="7978F5E5" w14:textId="77777777" w:rsidR="0032240B" w:rsidRPr="00FF679D" w:rsidRDefault="0032240B" w:rsidP="00AA52B5">
            <w:pPr>
              <w:pStyle w:val="Poletabeli"/>
              <w:rPr>
                <w:rFonts w:ascii="Arial" w:hAnsi="Arial" w:cs="Arial"/>
                <w:sz w:val="22"/>
                <w:szCs w:val="22"/>
                <w:lang w:val="pl-PL" w:eastAsia="pl-PL"/>
              </w:rPr>
            </w:pPr>
            <w:r w:rsidRPr="00FF679D">
              <w:rPr>
                <w:rFonts w:ascii="Arial" w:hAnsi="Arial" w:cs="Arial"/>
                <w:color w:val="333333"/>
                <w:sz w:val="22"/>
                <w:szCs w:val="22"/>
                <w:lang w:val="pl-PL" w:eastAsia="pl-PL"/>
              </w:rPr>
              <w:t>System projektowany, w trakcie budowy, w trakcie wdrożenia.</w:t>
            </w:r>
          </w:p>
        </w:tc>
      </w:tr>
      <w:tr w:rsidR="0032240B" w:rsidRPr="00FF679D" w14:paraId="7B4027E0" w14:textId="77777777" w:rsidTr="00553EE4">
        <w:trPr>
          <w:cantSplit/>
          <w:jc w:val="center"/>
        </w:trPr>
        <w:tc>
          <w:tcPr>
            <w:tcW w:w="2061" w:type="dxa"/>
          </w:tcPr>
          <w:p w14:paraId="7ADAEB09" w14:textId="77777777" w:rsidR="0032240B" w:rsidRPr="00FF679D" w:rsidRDefault="0032240B" w:rsidP="00AA52B5">
            <w:pPr>
              <w:pStyle w:val="Poletabeli"/>
              <w:rPr>
                <w:rFonts w:ascii="Arial" w:hAnsi="Arial" w:cs="Arial"/>
                <w:b/>
                <w:sz w:val="22"/>
                <w:szCs w:val="22"/>
                <w:lang w:val="pl-PL" w:eastAsia="pl-PL"/>
              </w:rPr>
            </w:pPr>
            <w:r w:rsidRPr="00FF679D">
              <w:rPr>
                <w:rFonts w:ascii="Arial" w:hAnsi="Arial" w:cs="Arial"/>
                <w:b/>
                <w:color w:val="0070C0"/>
                <w:sz w:val="22"/>
                <w:szCs w:val="22"/>
                <w:lang w:val="pl-PL" w:eastAsia="pl-PL"/>
              </w:rPr>
              <w:t>Modyfikowany</w:t>
            </w:r>
          </w:p>
        </w:tc>
        <w:tc>
          <w:tcPr>
            <w:tcW w:w="7434" w:type="dxa"/>
          </w:tcPr>
          <w:p w14:paraId="3B77BAA5" w14:textId="77777777" w:rsidR="0032240B" w:rsidRPr="00FF679D" w:rsidRDefault="0032240B" w:rsidP="00AA52B5">
            <w:pPr>
              <w:pStyle w:val="Poletabeli"/>
              <w:rPr>
                <w:rFonts w:ascii="Arial" w:hAnsi="Arial" w:cs="Arial"/>
                <w:sz w:val="22"/>
                <w:szCs w:val="22"/>
                <w:lang w:val="pl-PL" w:eastAsia="pl-PL"/>
              </w:rPr>
            </w:pPr>
            <w:r w:rsidRPr="00FF679D">
              <w:rPr>
                <w:rFonts w:ascii="Arial" w:hAnsi="Arial" w:cs="Arial"/>
                <w:color w:val="333333"/>
                <w:sz w:val="22"/>
                <w:szCs w:val="22"/>
                <w:lang w:val="pl-PL" w:eastAsia="pl-PL"/>
              </w:rPr>
              <w:t>System modyfikowany, rozszerzany na potrzeby projektu.</w:t>
            </w:r>
          </w:p>
        </w:tc>
      </w:tr>
      <w:tr w:rsidR="0032240B" w:rsidRPr="00FF679D" w14:paraId="3C28BDED" w14:textId="77777777" w:rsidTr="00553EE4">
        <w:trPr>
          <w:cantSplit/>
          <w:jc w:val="center"/>
        </w:trPr>
        <w:tc>
          <w:tcPr>
            <w:tcW w:w="2061" w:type="dxa"/>
          </w:tcPr>
          <w:p w14:paraId="6746B7B4" w14:textId="77777777" w:rsidR="0032240B" w:rsidRPr="00FF679D" w:rsidRDefault="0032240B" w:rsidP="00AA52B5">
            <w:pPr>
              <w:pStyle w:val="Poletabeli"/>
              <w:rPr>
                <w:rFonts w:ascii="Arial" w:hAnsi="Arial" w:cs="Arial"/>
                <w:b/>
                <w:color w:val="333333"/>
                <w:sz w:val="22"/>
                <w:szCs w:val="22"/>
                <w:lang w:val="pl-PL" w:eastAsia="pl-PL"/>
              </w:rPr>
            </w:pPr>
            <w:r w:rsidRPr="00FF679D">
              <w:rPr>
                <w:rFonts w:ascii="Arial" w:hAnsi="Arial" w:cs="Arial"/>
                <w:b/>
                <w:color w:val="333333"/>
                <w:sz w:val="22"/>
                <w:szCs w:val="22"/>
                <w:lang w:val="pl-PL" w:eastAsia="pl-PL"/>
              </w:rPr>
              <w:t>Istniejący</w:t>
            </w:r>
          </w:p>
        </w:tc>
        <w:tc>
          <w:tcPr>
            <w:tcW w:w="7434" w:type="dxa"/>
          </w:tcPr>
          <w:p w14:paraId="1F0273FF" w14:textId="77777777" w:rsidR="0032240B" w:rsidRPr="00FF679D" w:rsidRDefault="0032240B" w:rsidP="00AA52B5">
            <w:pPr>
              <w:pStyle w:val="Poletabeli"/>
              <w:rPr>
                <w:rFonts w:ascii="Arial" w:hAnsi="Arial" w:cs="Arial"/>
                <w:color w:val="333333"/>
                <w:sz w:val="22"/>
                <w:szCs w:val="22"/>
                <w:lang w:val="pl-PL" w:eastAsia="pl-PL"/>
              </w:rPr>
            </w:pPr>
            <w:r w:rsidRPr="00FF679D">
              <w:rPr>
                <w:rFonts w:ascii="Arial" w:hAnsi="Arial" w:cs="Arial"/>
                <w:color w:val="333333"/>
                <w:sz w:val="22"/>
                <w:szCs w:val="22"/>
                <w:lang w:val="pl-PL" w:eastAsia="pl-PL"/>
              </w:rPr>
              <w:t>System działający produkcyjnie, gotowy do wykorzystania</w:t>
            </w:r>
          </w:p>
        </w:tc>
      </w:tr>
    </w:tbl>
    <w:p w14:paraId="020B0119" w14:textId="77777777" w:rsidR="0032240B" w:rsidRPr="00FF679D" w:rsidRDefault="0032240B" w:rsidP="007573B2">
      <w:pPr>
        <w:pStyle w:val="Tekstpodstawowy2"/>
        <w:ind w:left="851"/>
        <w:jc w:val="both"/>
        <w:rPr>
          <w:sz w:val="22"/>
          <w:szCs w:val="22"/>
        </w:rPr>
      </w:pPr>
    </w:p>
    <w:p w14:paraId="7B35C0F2" w14:textId="01B5D72A" w:rsidR="007573B2" w:rsidRPr="00FF679D" w:rsidRDefault="007573B2" w:rsidP="00920A12">
      <w:pPr>
        <w:pStyle w:val="Tekstpodstawowy2"/>
        <w:ind w:left="0"/>
        <w:jc w:val="both"/>
        <w:rPr>
          <w:b/>
          <w:sz w:val="22"/>
          <w:szCs w:val="22"/>
        </w:rPr>
      </w:pPr>
      <w:r w:rsidRPr="00FF679D">
        <w:rPr>
          <w:b/>
          <w:sz w:val="22"/>
          <w:szCs w:val="22"/>
        </w:rPr>
        <w:t>Lista syst</w:t>
      </w:r>
      <w:r w:rsidR="00E01872" w:rsidRPr="00FF679D">
        <w:rPr>
          <w:b/>
          <w:sz w:val="22"/>
          <w:szCs w:val="22"/>
        </w:rPr>
        <w:t>emów wykorzyst</w:t>
      </w:r>
      <w:r w:rsidR="0032240B" w:rsidRPr="00FF679D">
        <w:rPr>
          <w:b/>
          <w:sz w:val="22"/>
          <w:szCs w:val="22"/>
        </w:rPr>
        <w:t>yw</w:t>
      </w:r>
      <w:r w:rsidR="00E01872" w:rsidRPr="00FF679D">
        <w:rPr>
          <w:b/>
          <w:sz w:val="22"/>
          <w:szCs w:val="22"/>
        </w:rPr>
        <w:t xml:space="preserve">anych w projekcie </w:t>
      </w:r>
    </w:p>
    <w:tbl>
      <w:tblPr>
        <w:tblW w:w="101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340"/>
        <w:gridCol w:w="1439"/>
        <w:gridCol w:w="2300"/>
        <w:gridCol w:w="1388"/>
        <w:gridCol w:w="2092"/>
      </w:tblGrid>
      <w:tr w:rsidR="00407EB1" w:rsidRPr="00FF679D" w14:paraId="731C7B80" w14:textId="77777777" w:rsidTr="00F62CD8">
        <w:trPr>
          <w:trHeight w:val="827"/>
          <w:jc w:val="center"/>
        </w:trPr>
        <w:tc>
          <w:tcPr>
            <w:tcW w:w="516" w:type="dxa"/>
            <w:tcBorders>
              <w:top w:val="single" w:sz="4" w:space="0" w:color="auto"/>
              <w:left w:val="single" w:sz="4" w:space="0" w:color="auto"/>
              <w:bottom w:val="single" w:sz="4" w:space="0" w:color="auto"/>
              <w:right w:val="single" w:sz="4" w:space="0" w:color="auto"/>
            </w:tcBorders>
            <w:shd w:val="clear" w:color="auto" w:fill="E7E6E6"/>
            <w:hideMark/>
          </w:tcPr>
          <w:p w14:paraId="4DC155FE" w14:textId="77777777" w:rsidR="00F62CD8" w:rsidRPr="00FF679D" w:rsidRDefault="00F62CD8" w:rsidP="00F62CD8">
            <w:pPr>
              <w:spacing w:line="256" w:lineRule="auto"/>
              <w:jc w:val="center"/>
              <w:rPr>
                <w:b/>
                <w:sz w:val="22"/>
                <w:szCs w:val="22"/>
              </w:rPr>
            </w:pPr>
            <w:r w:rsidRPr="00FF679D">
              <w:rPr>
                <w:b/>
                <w:sz w:val="22"/>
                <w:szCs w:val="22"/>
              </w:rPr>
              <w:t>Lp.</w:t>
            </w:r>
          </w:p>
        </w:tc>
        <w:tc>
          <w:tcPr>
            <w:tcW w:w="2340" w:type="dxa"/>
            <w:tcBorders>
              <w:top w:val="single" w:sz="4" w:space="0" w:color="auto"/>
              <w:left w:val="single" w:sz="4" w:space="0" w:color="auto"/>
              <w:bottom w:val="single" w:sz="4" w:space="0" w:color="auto"/>
              <w:right w:val="single" w:sz="4" w:space="0" w:color="auto"/>
            </w:tcBorders>
            <w:shd w:val="clear" w:color="auto" w:fill="E7E6E6"/>
            <w:hideMark/>
          </w:tcPr>
          <w:p w14:paraId="0D0CE1D2" w14:textId="77777777" w:rsidR="00F62CD8" w:rsidRPr="00FF679D" w:rsidRDefault="00F62CD8" w:rsidP="00F62CD8">
            <w:pPr>
              <w:spacing w:line="256" w:lineRule="auto"/>
              <w:jc w:val="center"/>
              <w:rPr>
                <w:b/>
                <w:sz w:val="22"/>
                <w:szCs w:val="22"/>
              </w:rPr>
            </w:pPr>
            <w:r w:rsidRPr="00FF679D">
              <w:rPr>
                <w:b/>
                <w:sz w:val="22"/>
                <w:szCs w:val="22"/>
              </w:rPr>
              <w:t>Nazwa systemu</w:t>
            </w:r>
          </w:p>
        </w:tc>
        <w:tc>
          <w:tcPr>
            <w:tcW w:w="1328" w:type="dxa"/>
            <w:tcBorders>
              <w:top w:val="single" w:sz="4" w:space="0" w:color="auto"/>
              <w:left w:val="single" w:sz="4" w:space="0" w:color="auto"/>
              <w:bottom w:val="single" w:sz="4" w:space="0" w:color="auto"/>
              <w:right w:val="single" w:sz="4" w:space="0" w:color="auto"/>
            </w:tcBorders>
            <w:shd w:val="clear" w:color="auto" w:fill="E7E6E6"/>
          </w:tcPr>
          <w:p w14:paraId="423FE205" w14:textId="77777777" w:rsidR="00F62CD8" w:rsidRPr="00FF679D" w:rsidRDefault="00F62CD8" w:rsidP="00F62CD8">
            <w:pPr>
              <w:spacing w:line="256" w:lineRule="auto"/>
              <w:jc w:val="center"/>
              <w:rPr>
                <w:b/>
                <w:sz w:val="22"/>
                <w:szCs w:val="22"/>
              </w:rPr>
            </w:pPr>
            <w:r w:rsidRPr="00FF679D">
              <w:rPr>
                <w:b/>
                <w:sz w:val="22"/>
                <w:szCs w:val="22"/>
              </w:rPr>
              <w:t>Gestor systemu</w:t>
            </w:r>
          </w:p>
        </w:tc>
        <w:tc>
          <w:tcPr>
            <w:tcW w:w="2332" w:type="dxa"/>
            <w:tcBorders>
              <w:top w:val="single" w:sz="4" w:space="0" w:color="auto"/>
              <w:left w:val="single" w:sz="4" w:space="0" w:color="auto"/>
              <w:bottom w:val="single" w:sz="4" w:space="0" w:color="auto"/>
              <w:right w:val="single" w:sz="4" w:space="0" w:color="auto"/>
            </w:tcBorders>
            <w:shd w:val="clear" w:color="auto" w:fill="E7E6E6"/>
            <w:hideMark/>
          </w:tcPr>
          <w:p w14:paraId="27CEC484" w14:textId="77777777" w:rsidR="00F62CD8" w:rsidRPr="00FF679D" w:rsidRDefault="00F62CD8" w:rsidP="00F62CD8">
            <w:pPr>
              <w:spacing w:line="256" w:lineRule="auto"/>
              <w:jc w:val="center"/>
              <w:rPr>
                <w:b/>
                <w:sz w:val="22"/>
                <w:szCs w:val="22"/>
              </w:rPr>
            </w:pPr>
            <w:r w:rsidRPr="00FF679D">
              <w:rPr>
                <w:b/>
                <w:sz w:val="22"/>
                <w:szCs w:val="22"/>
              </w:rPr>
              <w:t>Opis systemu</w:t>
            </w:r>
          </w:p>
        </w:tc>
        <w:tc>
          <w:tcPr>
            <w:tcW w:w="1417" w:type="dxa"/>
            <w:tcBorders>
              <w:top w:val="single" w:sz="4" w:space="0" w:color="auto"/>
              <w:left w:val="single" w:sz="4" w:space="0" w:color="auto"/>
              <w:bottom w:val="single" w:sz="4" w:space="0" w:color="auto"/>
              <w:right w:val="single" w:sz="4" w:space="0" w:color="auto"/>
            </w:tcBorders>
            <w:shd w:val="clear" w:color="auto" w:fill="E7E6E6"/>
            <w:hideMark/>
          </w:tcPr>
          <w:p w14:paraId="4255C89B" w14:textId="77777777" w:rsidR="00F62CD8" w:rsidRPr="00FF679D" w:rsidRDefault="00F62CD8" w:rsidP="00F62CD8">
            <w:pPr>
              <w:spacing w:line="256" w:lineRule="auto"/>
              <w:jc w:val="center"/>
              <w:rPr>
                <w:b/>
                <w:sz w:val="22"/>
                <w:szCs w:val="22"/>
              </w:rPr>
            </w:pPr>
            <w:r w:rsidRPr="00FF679D">
              <w:rPr>
                <w:b/>
                <w:sz w:val="22"/>
                <w:szCs w:val="22"/>
              </w:rPr>
              <w:t>Status</w:t>
            </w:r>
          </w:p>
        </w:tc>
        <w:tc>
          <w:tcPr>
            <w:tcW w:w="2172" w:type="dxa"/>
            <w:tcBorders>
              <w:top w:val="single" w:sz="4" w:space="0" w:color="auto"/>
              <w:left w:val="single" w:sz="4" w:space="0" w:color="auto"/>
              <w:bottom w:val="single" w:sz="4" w:space="0" w:color="auto"/>
              <w:right w:val="single" w:sz="4" w:space="0" w:color="auto"/>
            </w:tcBorders>
            <w:shd w:val="clear" w:color="auto" w:fill="E7E6E6"/>
            <w:hideMark/>
          </w:tcPr>
          <w:p w14:paraId="6FFDB52D" w14:textId="77777777" w:rsidR="00F62CD8" w:rsidRPr="00FF679D" w:rsidRDefault="00F62CD8" w:rsidP="00F62CD8">
            <w:pPr>
              <w:spacing w:line="256" w:lineRule="auto"/>
              <w:jc w:val="center"/>
              <w:rPr>
                <w:b/>
                <w:sz w:val="22"/>
                <w:szCs w:val="22"/>
              </w:rPr>
            </w:pPr>
            <w:r w:rsidRPr="00FF679D">
              <w:rPr>
                <w:b/>
                <w:sz w:val="22"/>
                <w:szCs w:val="22"/>
              </w:rPr>
              <w:t>Krótki opis ewentualnej zmiany</w:t>
            </w:r>
          </w:p>
        </w:tc>
      </w:tr>
      <w:tr w:rsidR="00407EB1" w:rsidRPr="00FF679D" w14:paraId="0F927218" w14:textId="77777777" w:rsidTr="00F62CD8">
        <w:trPr>
          <w:trHeight w:val="1691"/>
          <w:jc w:val="center"/>
        </w:trPr>
        <w:tc>
          <w:tcPr>
            <w:tcW w:w="516" w:type="dxa"/>
            <w:tcBorders>
              <w:top w:val="single" w:sz="4" w:space="0" w:color="auto"/>
              <w:left w:val="single" w:sz="4" w:space="0" w:color="auto"/>
              <w:bottom w:val="single" w:sz="4" w:space="0" w:color="auto"/>
              <w:right w:val="single" w:sz="4" w:space="0" w:color="auto"/>
            </w:tcBorders>
            <w:hideMark/>
          </w:tcPr>
          <w:p w14:paraId="26BADCF4" w14:textId="77777777" w:rsidR="00F62CD8" w:rsidRPr="00FF679D" w:rsidRDefault="00F62CD8" w:rsidP="00F62CD8">
            <w:pPr>
              <w:spacing w:line="256" w:lineRule="auto"/>
              <w:rPr>
                <w:sz w:val="22"/>
                <w:szCs w:val="22"/>
                <w:lang w:eastAsia="pl-PL"/>
              </w:rPr>
            </w:pPr>
            <w:r w:rsidRPr="00FF679D">
              <w:rPr>
                <w:sz w:val="22"/>
                <w:szCs w:val="22"/>
                <w:lang w:eastAsia="pl-PL"/>
              </w:rPr>
              <w:t>1</w:t>
            </w:r>
          </w:p>
        </w:tc>
        <w:tc>
          <w:tcPr>
            <w:tcW w:w="2340" w:type="dxa"/>
            <w:tcBorders>
              <w:top w:val="single" w:sz="4" w:space="0" w:color="auto"/>
              <w:left w:val="single" w:sz="4" w:space="0" w:color="auto"/>
              <w:bottom w:val="single" w:sz="4" w:space="0" w:color="auto"/>
              <w:right w:val="single" w:sz="4" w:space="0" w:color="auto"/>
            </w:tcBorders>
          </w:tcPr>
          <w:p w14:paraId="69BB556E" w14:textId="77777777" w:rsidR="00F62CD8" w:rsidRPr="00FF679D" w:rsidRDefault="00F62CD8" w:rsidP="00F62CD8">
            <w:pPr>
              <w:spacing w:line="256" w:lineRule="auto"/>
              <w:rPr>
                <w:sz w:val="22"/>
                <w:szCs w:val="22"/>
                <w:lang w:eastAsia="pl-PL"/>
              </w:rPr>
            </w:pPr>
            <w:r w:rsidRPr="00FF679D">
              <w:rPr>
                <w:sz w:val="22"/>
                <w:szCs w:val="22"/>
                <w:lang w:eastAsia="pl-PL"/>
              </w:rPr>
              <w:t>Platforma gromadzenia i analizy danych</w:t>
            </w:r>
            <w:r w:rsidRPr="00FF679D" w:rsidDel="000B01DF">
              <w:rPr>
                <w:sz w:val="22"/>
                <w:szCs w:val="22"/>
                <w:lang w:eastAsia="pl-PL"/>
              </w:rPr>
              <w:t xml:space="preserve"> </w:t>
            </w:r>
            <w:r w:rsidRPr="00FF679D">
              <w:rPr>
                <w:sz w:val="22"/>
                <w:szCs w:val="22"/>
                <w:lang w:eastAsia="pl-PL"/>
              </w:rPr>
              <w:t>ZPRO</w:t>
            </w:r>
          </w:p>
          <w:p w14:paraId="52C9402A" w14:textId="77777777" w:rsidR="00F62CD8" w:rsidRPr="00FF679D" w:rsidRDefault="00F62CD8" w:rsidP="00F62CD8">
            <w:pPr>
              <w:spacing w:line="256" w:lineRule="auto"/>
              <w:ind w:left="2124"/>
              <w:rPr>
                <w:sz w:val="22"/>
                <w:szCs w:val="22"/>
                <w:lang w:eastAsia="pl-PL"/>
              </w:rPr>
            </w:pPr>
          </w:p>
          <w:p w14:paraId="0DAF77FB" w14:textId="77777777" w:rsidR="00F62CD8" w:rsidRPr="00FF679D" w:rsidRDefault="00F62CD8" w:rsidP="00F62CD8">
            <w:pPr>
              <w:spacing w:line="256" w:lineRule="auto"/>
              <w:ind w:left="2124"/>
              <w:rPr>
                <w:sz w:val="22"/>
                <w:szCs w:val="22"/>
                <w:lang w:eastAsia="pl-PL"/>
              </w:rPr>
            </w:pPr>
          </w:p>
        </w:tc>
        <w:tc>
          <w:tcPr>
            <w:tcW w:w="1328" w:type="dxa"/>
            <w:tcBorders>
              <w:top w:val="single" w:sz="4" w:space="0" w:color="auto"/>
              <w:left w:val="single" w:sz="4" w:space="0" w:color="auto"/>
              <w:bottom w:val="single" w:sz="4" w:space="0" w:color="auto"/>
              <w:right w:val="single" w:sz="4" w:space="0" w:color="auto"/>
            </w:tcBorders>
          </w:tcPr>
          <w:p w14:paraId="1F9AA12B" w14:textId="030952A4" w:rsidR="00F62CD8" w:rsidRPr="00FF679D" w:rsidRDefault="00553EE4" w:rsidP="00F62CD8">
            <w:pPr>
              <w:spacing w:line="256" w:lineRule="auto"/>
              <w:rPr>
                <w:sz w:val="22"/>
                <w:szCs w:val="22"/>
                <w:lang w:eastAsia="pl-PL"/>
              </w:rPr>
            </w:pPr>
            <w:r>
              <w:rPr>
                <w:sz w:val="22"/>
                <w:szCs w:val="22"/>
                <w:lang w:eastAsia="pl-PL"/>
              </w:rPr>
              <w:t xml:space="preserve">Centrum Onkologii – Instytut, </w:t>
            </w:r>
            <w:r w:rsidR="00F62CD8" w:rsidRPr="00FF679D">
              <w:rPr>
                <w:sz w:val="22"/>
                <w:szCs w:val="22"/>
                <w:lang w:eastAsia="pl-PL"/>
              </w:rPr>
              <w:t>KRN</w:t>
            </w:r>
          </w:p>
        </w:tc>
        <w:tc>
          <w:tcPr>
            <w:tcW w:w="2332" w:type="dxa"/>
            <w:tcBorders>
              <w:top w:val="single" w:sz="4" w:space="0" w:color="auto"/>
              <w:left w:val="single" w:sz="4" w:space="0" w:color="auto"/>
              <w:bottom w:val="single" w:sz="4" w:space="0" w:color="auto"/>
              <w:right w:val="single" w:sz="4" w:space="0" w:color="auto"/>
            </w:tcBorders>
          </w:tcPr>
          <w:p w14:paraId="0A259EF4" w14:textId="77777777" w:rsidR="00F62CD8" w:rsidRPr="00FF679D" w:rsidRDefault="00F62CD8" w:rsidP="00F62CD8">
            <w:pPr>
              <w:spacing w:line="256" w:lineRule="auto"/>
              <w:rPr>
                <w:sz w:val="22"/>
                <w:szCs w:val="22"/>
                <w:lang w:eastAsia="pl-PL"/>
              </w:rPr>
            </w:pPr>
            <w:r w:rsidRPr="00FF679D">
              <w:rPr>
                <w:sz w:val="22"/>
                <w:szCs w:val="22"/>
                <w:lang w:eastAsia="pl-PL"/>
              </w:rPr>
              <w:t>Nowoczesna Platforma do gromadzenia i udostępniania danych onkologicznych:</w:t>
            </w:r>
          </w:p>
          <w:p w14:paraId="604FB02F" w14:textId="77777777" w:rsidR="00F62CD8" w:rsidRPr="00FF679D" w:rsidRDefault="00F62CD8" w:rsidP="00F62CD8">
            <w:pPr>
              <w:numPr>
                <w:ilvl w:val="0"/>
                <w:numId w:val="26"/>
              </w:numPr>
              <w:spacing w:line="256" w:lineRule="auto"/>
              <w:contextualSpacing/>
              <w:rPr>
                <w:sz w:val="22"/>
                <w:szCs w:val="22"/>
                <w:lang w:eastAsia="pl-PL"/>
              </w:rPr>
            </w:pPr>
            <w:r w:rsidRPr="00FF679D">
              <w:rPr>
                <w:sz w:val="22"/>
                <w:szCs w:val="22"/>
                <w:lang w:eastAsia="pl-PL"/>
              </w:rPr>
              <w:t>KRN</w:t>
            </w:r>
          </w:p>
          <w:p w14:paraId="6C26E818" w14:textId="77777777" w:rsidR="00F62CD8" w:rsidRPr="00FF679D" w:rsidRDefault="00F62CD8" w:rsidP="00F62CD8">
            <w:pPr>
              <w:numPr>
                <w:ilvl w:val="0"/>
                <w:numId w:val="26"/>
              </w:numPr>
              <w:spacing w:line="256" w:lineRule="auto"/>
              <w:contextualSpacing/>
              <w:rPr>
                <w:sz w:val="22"/>
                <w:szCs w:val="22"/>
                <w:lang w:eastAsia="pl-PL"/>
              </w:rPr>
            </w:pPr>
            <w:r w:rsidRPr="00FF679D">
              <w:rPr>
                <w:sz w:val="22"/>
                <w:szCs w:val="22"/>
                <w:lang w:eastAsia="pl-PL"/>
              </w:rPr>
              <w:t>PROH</w:t>
            </w:r>
          </w:p>
          <w:p w14:paraId="2BA2C593" w14:textId="77777777" w:rsidR="00F62CD8" w:rsidRPr="00FF679D" w:rsidRDefault="00F62CD8" w:rsidP="00F62CD8">
            <w:pPr>
              <w:numPr>
                <w:ilvl w:val="0"/>
                <w:numId w:val="26"/>
              </w:numPr>
              <w:spacing w:line="256" w:lineRule="auto"/>
              <w:contextualSpacing/>
              <w:rPr>
                <w:sz w:val="22"/>
                <w:szCs w:val="22"/>
                <w:lang w:eastAsia="pl-PL"/>
              </w:rPr>
            </w:pPr>
            <w:r w:rsidRPr="00FF679D">
              <w:rPr>
                <w:sz w:val="22"/>
                <w:szCs w:val="22"/>
                <w:lang w:eastAsia="pl-PL"/>
              </w:rPr>
              <w:t>Rejestrów narządowych</w:t>
            </w:r>
          </w:p>
          <w:p w14:paraId="1E825EC3" w14:textId="77777777" w:rsidR="00F62CD8" w:rsidRPr="00FF679D" w:rsidRDefault="00F62CD8" w:rsidP="00F62CD8">
            <w:pPr>
              <w:spacing w:line="256" w:lineRule="auto"/>
              <w:rPr>
                <w:sz w:val="22"/>
                <w:szCs w:val="22"/>
                <w:lang w:eastAsia="pl-PL"/>
              </w:rPr>
            </w:pPr>
          </w:p>
        </w:tc>
        <w:tc>
          <w:tcPr>
            <w:tcW w:w="1417" w:type="dxa"/>
            <w:tcBorders>
              <w:top w:val="single" w:sz="4" w:space="0" w:color="auto"/>
              <w:left w:val="single" w:sz="4" w:space="0" w:color="auto"/>
              <w:bottom w:val="single" w:sz="4" w:space="0" w:color="auto"/>
              <w:right w:val="single" w:sz="4" w:space="0" w:color="auto"/>
            </w:tcBorders>
            <w:hideMark/>
          </w:tcPr>
          <w:p w14:paraId="0A7A27D3" w14:textId="77777777" w:rsidR="00F62CD8" w:rsidRPr="00FF679D" w:rsidRDefault="00F62CD8" w:rsidP="00F62CD8">
            <w:pPr>
              <w:spacing w:line="256" w:lineRule="auto"/>
              <w:rPr>
                <w:sz w:val="22"/>
                <w:szCs w:val="22"/>
                <w:lang w:eastAsia="pl-PL"/>
              </w:rPr>
            </w:pPr>
            <w:r w:rsidRPr="00FF679D">
              <w:rPr>
                <w:sz w:val="22"/>
                <w:szCs w:val="22"/>
                <w:lang w:eastAsia="pl-PL"/>
              </w:rPr>
              <w:t>System planowany</w:t>
            </w:r>
          </w:p>
        </w:tc>
        <w:tc>
          <w:tcPr>
            <w:tcW w:w="2172" w:type="dxa"/>
            <w:tcBorders>
              <w:top w:val="single" w:sz="4" w:space="0" w:color="auto"/>
              <w:left w:val="single" w:sz="4" w:space="0" w:color="auto"/>
              <w:bottom w:val="single" w:sz="4" w:space="0" w:color="auto"/>
              <w:right w:val="single" w:sz="4" w:space="0" w:color="auto"/>
            </w:tcBorders>
            <w:hideMark/>
          </w:tcPr>
          <w:p w14:paraId="0B5679FC" w14:textId="2810A6E2" w:rsidR="00F62CD8" w:rsidRPr="00FF679D" w:rsidRDefault="00F62CD8" w:rsidP="00F62CD8">
            <w:pPr>
              <w:spacing w:line="256" w:lineRule="auto"/>
              <w:rPr>
                <w:sz w:val="22"/>
                <w:szCs w:val="22"/>
                <w:lang w:eastAsia="pl-PL"/>
              </w:rPr>
            </w:pPr>
            <w:r w:rsidRPr="00FF679D">
              <w:rPr>
                <w:sz w:val="22"/>
                <w:szCs w:val="22"/>
                <w:lang w:eastAsia="pl-PL"/>
              </w:rPr>
              <w:t>Modernizacja systemu KRN, utworzenie środowi</w:t>
            </w:r>
            <w:r w:rsidR="00407EB1">
              <w:rPr>
                <w:sz w:val="22"/>
                <w:szCs w:val="22"/>
                <w:lang w:eastAsia="pl-PL"/>
              </w:rPr>
              <w:t>ska technicznego do tworzenia nowych rejestrów narządowych, integracja rejestrów</w:t>
            </w:r>
            <w:r w:rsidRPr="00FF679D">
              <w:rPr>
                <w:sz w:val="22"/>
                <w:szCs w:val="22"/>
                <w:lang w:eastAsia="pl-PL"/>
              </w:rPr>
              <w:t xml:space="preserve"> z</w:t>
            </w:r>
            <w:r w:rsidR="00407EB1">
              <w:rPr>
                <w:sz w:val="22"/>
                <w:szCs w:val="22"/>
                <w:lang w:eastAsia="pl-PL"/>
              </w:rPr>
              <w:t xml:space="preserve"> placówkami medycznymi, w celu automatycznego pozyskiwania danych o zachorowaniach i leczeniu </w:t>
            </w:r>
            <w:r w:rsidRPr="00FF679D">
              <w:rPr>
                <w:sz w:val="22"/>
                <w:szCs w:val="22"/>
                <w:lang w:eastAsia="pl-PL"/>
              </w:rPr>
              <w:t xml:space="preserve"> </w:t>
            </w:r>
            <w:r w:rsidR="00407EB1">
              <w:rPr>
                <w:sz w:val="22"/>
                <w:szCs w:val="22"/>
                <w:lang w:eastAsia="pl-PL"/>
              </w:rPr>
              <w:t>chorób nowotworowych.</w:t>
            </w:r>
          </w:p>
        </w:tc>
      </w:tr>
      <w:tr w:rsidR="00407EB1" w:rsidRPr="00FF679D" w14:paraId="027DA17A" w14:textId="77777777" w:rsidTr="00F62CD8">
        <w:trPr>
          <w:trHeight w:val="53"/>
          <w:jc w:val="center"/>
        </w:trPr>
        <w:tc>
          <w:tcPr>
            <w:tcW w:w="516" w:type="dxa"/>
            <w:tcBorders>
              <w:top w:val="single" w:sz="4" w:space="0" w:color="auto"/>
              <w:left w:val="single" w:sz="4" w:space="0" w:color="auto"/>
              <w:bottom w:val="single" w:sz="4" w:space="0" w:color="auto"/>
              <w:right w:val="single" w:sz="4" w:space="0" w:color="auto"/>
            </w:tcBorders>
          </w:tcPr>
          <w:p w14:paraId="002FC961" w14:textId="77777777" w:rsidR="00F62CD8" w:rsidRPr="00FF679D" w:rsidRDefault="00F62CD8" w:rsidP="00F62CD8">
            <w:pPr>
              <w:spacing w:line="256" w:lineRule="auto"/>
              <w:jc w:val="center"/>
              <w:rPr>
                <w:sz w:val="22"/>
                <w:szCs w:val="22"/>
                <w:lang w:eastAsia="pl-PL"/>
              </w:rPr>
            </w:pPr>
            <w:r w:rsidRPr="00FF679D">
              <w:rPr>
                <w:sz w:val="22"/>
                <w:szCs w:val="22"/>
                <w:lang w:eastAsia="pl-PL"/>
              </w:rPr>
              <w:t>2</w:t>
            </w:r>
          </w:p>
        </w:tc>
        <w:tc>
          <w:tcPr>
            <w:tcW w:w="2340" w:type="dxa"/>
            <w:tcBorders>
              <w:top w:val="single" w:sz="4" w:space="0" w:color="auto"/>
              <w:left w:val="single" w:sz="4" w:space="0" w:color="auto"/>
              <w:bottom w:val="single" w:sz="4" w:space="0" w:color="auto"/>
              <w:right w:val="single" w:sz="4" w:space="0" w:color="auto"/>
            </w:tcBorders>
          </w:tcPr>
          <w:p w14:paraId="444D4CBB" w14:textId="77777777" w:rsidR="00F62CD8" w:rsidRPr="00FF679D" w:rsidRDefault="00F62CD8" w:rsidP="00F62CD8">
            <w:pPr>
              <w:spacing w:line="256" w:lineRule="auto"/>
              <w:rPr>
                <w:sz w:val="22"/>
                <w:szCs w:val="22"/>
                <w:lang w:eastAsia="pl-PL"/>
              </w:rPr>
            </w:pPr>
            <w:r w:rsidRPr="00FF679D">
              <w:rPr>
                <w:sz w:val="22"/>
                <w:szCs w:val="22"/>
                <w:lang w:eastAsia="pl-PL"/>
              </w:rPr>
              <w:t xml:space="preserve">HIS </w:t>
            </w:r>
          </w:p>
        </w:tc>
        <w:tc>
          <w:tcPr>
            <w:tcW w:w="1328" w:type="dxa"/>
            <w:tcBorders>
              <w:top w:val="single" w:sz="4" w:space="0" w:color="auto"/>
              <w:left w:val="single" w:sz="4" w:space="0" w:color="auto"/>
              <w:bottom w:val="single" w:sz="4" w:space="0" w:color="auto"/>
              <w:right w:val="single" w:sz="4" w:space="0" w:color="auto"/>
            </w:tcBorders>
          </w:tcPr>
          <w:p w14:paraId="64856824" w14:textId="17B40285" w:rsidR="00F62CD8" w:rsidRPr="00FF679D" w:rsidRDefault="00F62CD8" w:rsidP="00F62CD8">
            <w:pPr>
              <w:spacing w:line="256" w:lineRule="auto"/>
              <w:rPr>
                <w:sz w:val="22"/>
                <w:szCs w:val="22"/>
                <w:lang w:eastAsia="pl-PL"/>
              </w:rPr>
            </w:pPr>
            <w:r w:rsidRPr="00FF679D">
              <w:rPr>
                <w:sz w:val="22"/>
                <w:szCs w:val="22"/>
                <w:lang w:eastAsia="pl-PL"/>
              </w:rPr>
              <w:t>Podmiot lecznicz</w:t>
            </w:r>
            <w:r w:rsidR="0076664D">
              <w:rPr>
                <w:sz w:val="22"/>
                <w:szCs w:val="22"/>
                <w:lang w:eastAsia="pl-PL"/>
              </w:rPr>
              <w:t>y</w:t>
            </w:r>
          </w:p>
        </w:tc>
        <w:tc>
          <w:tcPr>
            <w:tcW w:w="2332" w:type="dxa"/>
            <w:tcBorders>
              <w:top w:val="single" w:sz="4" w:space="0" w:color="auto"/>
              <w:left w:val="single" w:sz="4" w:space="0" w:color="auto"/>
              <w:bottom w:val="single" w:sz="4" w:space="0" w:color="auto"/>
              <w:right w:val="single" w:sz="4" w:space="0" w:color="auto"/>
            </w:tcBorders>
          </w:tcPr>
          <w:p w14:paraId="6CF91CDE" w14:textId="77777777" w:rsidR="00F62CD8" w:rsidRPr="00FF679D" w:rsidRDefault="00F62CD8" w:rsidP="00F62CD8">
            <w:pPr>
              <w:spacing w:line="256" w:lineRule="auto"/>
              <w:rPr>
                <w:sz w:val="22"/>
                <w:szCs w:val="22"/>
              </w:rPr>
            </w:pPr>
            <w:r w:rsidRPr="00FF679D">
              <w:rPr>
                <w:sz w:val="22"/>
                <w:szCs w:val="22"/>
              </w:rPr>
              <w:t>System szpitalny gromadzący dokumentację medyczną</w:t>
            </w:r>
          </w:p>
        </w:tc>
        <w:tc>
          <w:tcPr>
            <w:tcW w:w="1417" w:type="dxa"/>
            <w:tcBorders>
              <w:top w:val="single" w:sz="4" w:space="0" w:color="auto"/>
              <w:left w:val="single" w:sz="4" w:space="0" w:color="auto"/>
              <w:bottom w:val="single" w:sz="4" w:space="0" w:color="auto"/>
              <w:right w:val="single" w:sz="4" w:space="0" w:color="auto"/>
            </w:tcBorders>
          </w:tcPr>
          <w:p w14:paraId="2BD57127" w14:textId="77777777" w:rsidR="00F62CD8" w:rsidRPr="00FF679D" w:rsidRDefault="00F62CD8" w:rsidP="00F62CD8">
            <w:pPr>
              <w:spacing w:line="256" w:lineRule="auto"/>
              <w:rPr>
                <w:sz w:val="22"/>
                <w:szCs w:val="22"/>
                <w:lang w:eastAsia="pl-PL"/>
              </w:rPr>
            </w:pPr>
            <w:r w:rsidRPr="00FF679D">
              <w:rPr>
                <w:sz w:val="22"/>
                <w:szCs w:val="22"/>
                <w:lang w:eastAsia="pl-PL"/>
              </w:rPr>
              <w:t>System istniejący</w:t>
            </w:r>
          </w:p>
        </w:tc>
        <w:tc>
          <w:tcPr>
            <w:tcW w:w="2172" w:type="dxa"/>
            <w:tcBorders>
              <w:top w:val="single" w:sz="4" w:space="0" w:color="auto"/>
              <w:left w:val="single" w:sz="4" w:space="0" w:color="auto"/>
              <w:bottom w:val="single" w:sz="4" w:space="0" w:color="auto"/>
              <w:right w:val="single" w:sz="4" w:space="0" w:color="auto"/>
            </w:tcBorders>
          </w:tcPr>
          <w:p w14:paraId="3662AC6D" w14:textId="7310EC3E" w:rsidR="00F62CD8" w:rsidRPr="00FF679D" w:rsidRDefault="00F62CD8" w:rsidP="00F62CD8">
            <w:pPr>
              <w:spacing w:line="256" w:lineRule="auto"/>
              <w:rPr>
                <w:sz w:val="22"/>
                <w:szCs w:val="22"/>
                <w:lang w:eastAsia="pl-PL"/>
              </w:rPr>
            </w:pPr>
            <w:r w:rsidRPr="00FF679D">
              <w:rPr>
                <w:sz w:val="22"/>
                <w:szCs w:val="22"/>
                <w:lang w:eastAsia="pl-PL"/>
              </w:rPr>
              <w:t xml:space="preserve">Stworzenie </w:t>
            </w:r>
            <w:r w:rsidR="00407EB1">
              <w:rPr>
                <w:sz w:val="22"/>
                <w:szCs w:val="22"/>
                <w:lang w:eastAsia="pl-PL"/>
              </w:rPr>
              <w:t>interfejsu do pobierania</w:t>
            </w:r>
            <w:r w:rsidRPr="00FF679D">
              <w:rPr>
                <w:sz w:val="22"/>
                <w:szCs w:val="22"/>
                <w:lang w:eastAsia="pl-PL"/>
              </w:rPr>
              <w:t xml:space="preserve"> informacji</w:t>
            </w:r>
            <w:r w:rsidR="00407EB1">
              <w:rPr>
                <w:sz w:val="22"/>
                <w:szCs w:val="22"/>
                <w:lang w:eastAsia="pl-PL"/>
              </w:rPr>
              <w:t xml:space="preserve"> </w:t>
            </w:r>
            <w:r w:rsidR="00E05C5B">
              <w:rPr>
                <w:sz w:val="22"/>
                <w:szCs w:val="22"/>
                <w:lang w:eastAsia="pl-PL"/>
              </w:rPr>
              <w:t>o zachorowaniach na nowotwory złośliwe z systemu</w:t>
            </w:r>
            <w:r w:rsidR="00407EB1">
              <w:rPr>
                <w:sz w:val="22"/>
                <w:szCs w:val="22"/>
                <w:lang w:eastAsia="pl-PL"/>
              </w:rPr>
              <w:t xml:space="preserve"> HIS</w:t>
            </w:r>
            <w:r w:rsidR="00E05C5B">
              <w:rPr>
                <w:sz w:val="22"/>
                <w:szCs w:val="22"/>
                <w:lang w:eastAsia="pl-PL"/>
              </w:rPr>
              <w:t xml:space="preserve"> a następnie p</w:t>
            </w:r>
            <w:r w:rsidR="00407EB1">
              <w:rPr>
                <w:sz w:val="22"/>
                <w:szCs w:val="22"/>
                <w:lang w:eastAsia="pl-PL"/>
              </w:rPr>
              <w:t xml:space="preserve">rzesłania </w:t>
            </w:r>
            <w:r w:rsidR="00E05C5B">
              <w:rPr>
                <w:sz w:val="22"/>
                <w:szCs w:val="22"/>
                <w:lang w:eastAsia="pl-PL"/>
              </w:rPr>
              <w:t xml:space="preserve">jej do </w:t>
            </w:r>
            <w:r w:rsidR="00407EB1">
              <w:rPr>
                <w:sz w:val="22"/>
                <w:szCs w:val="22"/>
                <w:lang w:eastAsia="pl-PL"/>
              </w:rPr>
              <w:t xml:space="preserve">systemu </w:t>
            </w:r>
            <w:r w:rsidRPr="00FF679D">
              <w:rPr>
                <w:sz w:val="22"/>
                <w:szCs w:val="22"/>
                <w:lang w:eastAsia="pl-PL"/>
              </w:rPr>
              <w:t>ZPRO</w:t>
            </w:r>
          </w:p>
        </w:tc>
      </w:tr>
      <w:tr w:rsidR="00407EB1" w:rsidRPr="00FF679D" w14:paraId="71E43D19" w14:textId="77777777" w:rsidTr="00F62CD8">
        <w:trPr>
          <w:trHeight w:val="53"/>
          <w:jc w:val="center"/>
        </w:trPr>
        <w:tc>
          <w:tcPr>
            <w:tcW w:w="516" w:type="dxa"/>
            <w:tcBorders>
              <w:top w:val="single" w:sz="4" w:space="0" w:color="auto"/>
              <w:left w:val="single" w:sz="4" w:space="0" w:color="auto"/>
              <w:bottom w:val="single" w:sz="4" w:space="0" w:color="auto"/>
              <w:right w:val="single" w:sz="4" w:space="0" w:color="auto"/>
            </w:tcBorders>
          </w:tcPr>
          <w:p w14:paraId="28A86A90" w14:textId="77777777" w:rsidR="00F62CD8" w:rsidRPr="00FF679D" w:rsidRDefault="00F62CD8" w:rsidP="00F62CD8">
            <w:pPr>
              <w:spacing w:line="256" w:lineRule="auto"/>
              <w:jc w:val="center"/>
              <w:rPr>
                <w:sz w:val="22"/>
                <w:szCs w:val="22"/>
                <w:lang w:eastAsia="pl-PL"/>
              </w:rPr>
            </w:pPr>
            <w:r w:rsidRPr="00FF679D">
              <w:rPr>
                <w:sz w:val="22"/>
                <w:szCs w:val="22"/>
                <w:lang w:eastAsia="pl-PL"/>
              </w:rPr>
              <w:t>3</w:t>
            </w:r>
          </w:p>
        </w:tc>
        <w:tc>
          <w:tcPr>
            <w:tcW w:w="2340" w:type="dxa"/>
            <w:tcBorders>
              <w:top w:val="single" w:sz="4" w:space="0" w:color="auto"/>
              <w:left w:val="single" w:sz="4" w:space="0" w:color="auto"/>
              <w:bottom w:val="single" w:sz="4" w:space="0" w:color="auto"/>
              <w:right w:val="single" w:sz="4" w:space="0" w:color="auto"/>
            </w:tcBorders>
          </w:tcPr>
          <w:p w14:paraId="600CD45B" w14:textId="77777777" w:rsidR="00F62CD8" w:rsidRPr="00FF679D" w:rsidRDefault="00F62CD8" w:rsidP="00F62CD8">
            <w:pPr>
              <w:spacing w:line="256" w:lineRule="auto"/>
              <w:rPr>
                <w:sz w:val="22"/>
                <w:szCs w:val="22"/>
                <w:lang w:eastAsia="pl-PL"/>
              </w:rPr>
            </w:pPr>
            <w:r w:rsidRPr="00FF679D">
              <w:rPr>
                <w:sz w:val="22"/>
                <w:szCs w:val="22"/>
                <w:lang w:eastAsia="pl-PL"/>
              </w:rPr>
              <w:t>Rejestr TERYT, REGON i zgonów</w:t>
            </w:r>
          </w:p>
        </w:tc>
        <w:tc>
          <w:tcPr>
            <w:tcW w:w="1328" w:type="dxa"/>
            <w:tcBorders>
              <w:top w:val="single" w:sz="4" w:space="0" w:color="auto"/>
              <w:left w:val="single" w:sz="4" w:space="0" w:color="auto"/>
              <w:bottom w:val="single" w:sz="4" w:space="0" w:color="auto"/>
              <w:right w:val="single" w:sz="4" w:space="0" w:color="auto"/>
            </w:tcBorders>
          </w:tcPr>
          <w:p w14:paraId="673B80D2" w14:textId="77777777" w:rsidR="00F62CD8" w:rsidRPr="00FF679D" w:rsidRDefault="00F62CD8" w:rsidP="00F62CD8">
            <w:pPr>
              <w:spacing w:line="256" w:lineRule="auto"/>
              <w:rPr>
                <w:sz w:val="22"/>
                <w:szCs w:val="22"/>
                <w:lang w:eastAsia="pl-PL"/>
              </w:rPr>
            </w:pPr>
            <w:r w:rsidRPr="00FF679D">
              <w:rPr>
                <w:sz w:val="22"/>
                <w:szCs w:val="22"/>
                <w:lang w:eastAsia="pl-PL"/>
              </w:rPr>
              <w:t>GUS</w:t>
            </w:r>
          </w:p>
        </w:tc>
        <w:tc>
          <w:tcPr>
            <w:tcW w:w="2332" w:type="dxa"/>
            <w:tcBorders>
              <w:top w:val="single" w:sz="4" w:space="0" w:color="auto"/>
              <w:left w:val="single" w:sz="4" w:space="0" w:color="auto"/>
              <w:bottom w:val="single" w:sz="4" w:space="0" w:color="auto"/>
              <w:right w:val="single" w:sz="4" w:space="0" w:color="auto"/>
            </w:tcBorders>
          </w:tcPr>
          <w:p w14:paraId="70C9E95A" w14:textId="77777777" w:rsidR="00F62CD8" w:rsidRPr="00FF679D" w:rsidRDefault="00F62CD8" w:rsidP="00F62CD8">
            <w:pPr>
              <w:spacing w:line="256" w:lineRule="auto"/>
              <w:rPr>
                <w:sz w:val="22"/>
                <w:szCs w:val="22"/>
              </w:rPr>
            </w:pPr>
            <w:r w:rsidRPr="00FF679D">
              <w:rPr>
                <w:sz w:val="22"/>
                <w:szCs w:val="22"/>
              </w:rPr>
              <w:t>Systemy rejestru TERYT, REGON i zgonów</w:t>
            </w:r>
          </w:p>
        </w:tc>
        <w:tc>
          <w:tcPr>
            <w:tcW w:w="1417" w:type="dxa"/>
            <w:tcBorders>
              <w:top w:val="single" w:sz="4" w:space="0" w:color="auto"/>
              <w:left w:val="single" w:sz="4" w:space="0" w:color="auto"/>
              <w:bottom w:val="single" w:sz="4" w:space="0" w:color="auto"/>
              <w:right w:val="single" w:sz="4" w:space="0" w:color="auto"/>
            </w:tcBorders>
          </w:tcPr>
          <w:p w14:paraId="0D0A2593" w14:textId="77777777" w:rsidR="00F62CD8" w:rsidRPr="00FF679D" w:rsidRDefault="00F62CD8" w:rsidP="00F62CD8">
            <w:pPr>
              <w:spacing w:line="256" w:lineRule="auto"/>
              <w:rPr>
                <w:sz w:val="22"/>
                <w:szCs w:val="22"/>
                <w:lang w:eastAsia="pl-PL"/>
              </w:rPr>
            </w:pPr>
            <w:r w:rsidRPr="00FF679D">
              <w:rPr>
                <w:sz w:val="22"/>
                <w:szCs w:val="22"/>
                <w:lang w:eastAsia="pl-PL"/>
              </w:rPr>
              <w:t>System istniejący</w:t>
            </w:r>
          </w:p>
        </w:tc>
        <w:tc>
          <w:tcPr>
            <w:tcW w:w="2172" w:type="dxa"/>
            <w:tcBorders>
              <w:top w:val="single" w:sz="4" w:space="0" w:color="auto"/>
              <w:left w:val="single" w:sz="4" w:space="0" w:color="auto"/>
              <w:bottom w:val="single" w:sz="4" w:space="0" w:color="auto"/>
              <w:right w:val="single" w:sz="4" w:space="0" w:color="auto"/>
            </w:tcBorders>
          </w:tcPr>
          <w:p w14:paraId="59501FE3" w14:textId="77777777" w:rsidR="00F62CD8" w:rsidRPr="00FF679D" w:rsidRDefault="00F62CD8" w:rsidP="00F62CD8">
            <w:pPr>
              <w:spacing w:line="256" w:lineRule="auto"/>
              <w:jc w:val="center"/>
              <w:rPr>
                <w:sz w:val="22"/>
                <w:szCs w:val="22"/>
                <w:lang w:eastAsia="pl-PL"/>
              </w:rPr>
            </w:pPr>
          </w:p>
        </w:tc>
      </w:tr>
      <w:tr w:rsidR="00407EB1" w:rsidRPr="00FF679D" w14:paraId="4D0BD82E" w14:textId="77777777" w:rsidTr="00F62CD8">
        <w:trPr>
          <w:trHeight w:val="53"/>
          <w:jc w:val="center"/>
        </w:trPr>
        <w:tc>
          <w:tcPr>
            <w:tcW w:w="516" w:type="dxa"/>
            <w:tcBorders>
              <w:top w:val="single" w:sz="4" w:space="0" w:color="auto"/>
              <w:left w:val="single" w:sz="4" w:space="0" w:color="auto"/>
              <w:bottom w:val="single" w:sz="4" w:space="0" w:color="auto"/>
              <w:right w:val="single" w:sz="4" w:space="0" w:color="auto"/>
            </w:tcBorders>
          </w:tcPr>
          <w:p w14:paraId="5C08EF07" w14:textId="77777777" w:rsidR="00F62CD8" w:rsidRPr="00FF679D" w:rsidRDefault="00F62CD8" w:rsidP="00F62CD8">
            <w:pPr>
              <w:spacing w:line="256" w:lineRule="auto"/>
              <w:jc w:val="center"/>
              <w:rPr>
                <w:sz w:val="22"/>
                <w:szCs w:val="22"/>
                <w:lang w:eastAsia="pl-PL"/>
              </w:rPr>
            </w:pPr>
            <w:r w:rsidRPr="00FF679D">
              <w:rPr>
                <w:sz w:val="22"/>
                <w:szCs w:val="22"/>
                <w:lang w:eastAsia="pl-PL"/>
              </w:rPr>
              <w:t>4</w:t>
            </w:r>
          </w:p>
        </w:tc>
        <w:tc>
          <w:tcPr>
            <w:tcW w:w="2340" w:type="dxa"/>
            <w:tcBorders>
              <w:top w:val="single" w:sz="4" w:space="0" w:color="auto"/>
              <w:left w:val="single" w:sz="4" w:space="0" w:color="auto"/>
              <w:bottom w:val="single" w:sz="4" w:space="0" w:color="auto"/>
              <w:right w:val="single" w:sz="4" w:space="0" w:color="auto"/>
            </w:tcBorders>
          </w:tcPr>
          <w:p w14:paraId="5DC6BEA0" w14:textId="77777777" w:rsidR="00F62CD8" w:rsidRPr="00FF679D" w:rsidRDefault="00F62CD8" w:rsidP="00F62CD8">
            <w:pPr>
              <w:spacing w:line="256" w:lineRule="auto"/>
              <w:rPr>
                <w:sz w:val="22"/>
                <w:szCs w:val="22"/>
                <w:lang w:eastAsia="pl-PL"/>
              </w:rPr>
            </w:pPr>
            <w:r w:rsidRPr="00FF679D">
              <w:rPr>
                <w:sz w:val="22"/>
                <w:szCs w:val="22"/>
                <w:lang w:eastAsia="pl-PL"/>
              </w:rPr>
              <w:t xml:space="preserve">Platforma P1 </w:t>
            </w:r>
          </w:p>
        </w:tc>
        <w:tc>
          <w:tcPr>
            <w:tcW w:w="1328" w:type="dxa"/>
            <w:tcBorders>
              <w:top w:val="single" w:sz="4" w:space="0" w:color="auto"/>
              <w:left w:val="single" w:sz="4" w:space="0" w:color="auto"/>
              <w:bottom w:val="single" w:sz="4" w:space="0" w:color="auto"/>
              <w:right w:val="single" w:sz="4" w:space="0" w:color="auto"/>
            </w:tcBorders>
          </w:tcPr>
          <w:p w14:paraId="2C8BED39" w14:textId="77777777" w:rsidR="00F62CD8" w:rsidRPr="00FF679D" w:rsidRDefault="00F62CD8" w:rsidP="00F62CD8">
            <w:pPr>
              <w:spacing w:line="256" w:lineRule="auto"/>
              <w:rPr>
                <w:sz w:val="22"/>
                <w:szCs w:val="22"/>
                <w:lang w:eastAsia="pl-PL"/>
              </w:rPr>
            </w:pPr>
            <w:r w:rsidRPr="00FF679D">
              <w:rPr>
                <w:sz w:val="22"/>
                <w:szCs w:val="22"/>
                <w:lang w:eastAsia="pl-PL"/>
              </w:rPr>
              <w:t>CSIOZ</w:t>
            </w:r>
          </w:p>
        </w:tc>
        <w:tc>
          <w:tcPr>
            <w:tcW w:w="2332" w:type="dxa"/>
            <w:tcBorders>
              <w:top w:val="single" w:sz="4" w:space="0" w:color="auto"/>
              <w:left w:val="single" w:sz="4" w:space="0" w:color="auto"/>
              <w:bottom w:val="single" w:sz="4" w:space="0" w:color="auto"/>
              <w:right w:val="single" w:sz="4" w:space="0" w:color="auto"/>
            </w:tcBorders>
          </w:tcPr>
          <w:p w14:paraId="0F18692B" w14:textId="77777777" w:rsidR="00F62CD8" w:rsidRPr="00FF679D" w:rsidRDefault="00F62CD8" w:rsidP="00F62CD8">
            <w:pPr>
              <w:spacing w:line="256" w:lineRule="auto"/>
              <w:rPr>
                <w:sz w:val="22"/>
                <w:szCs w:val="22"/>
              </w:rPr>
            </w:pPr>
            <w:r w:rsidRPr="00FF679D">
              <w:rPr>
                <w:sz w:val="22"/>
                <w:szCs w:val="22"/>
                <w:lang w:eastAsia="pl-PL"/>
              </w:rPr>
              <w:t>Elektroniczna Platforma Gromadzenia, Analizy i Udostępniania zasobów cyfrowych o Zdarzeniach Medycznych</w:t>
            </w:r>
          </w:p>
        </w:tc>
        <w:tc>
          <w:tcPr>
            <w:tcW w:w="1417" w:type="dxa"/>
            <w:tcBorders>
              <w:top w:val="single" w:sz="4" w:space="0" w:color="auto"/>
              <w:left w:val="single" w:sz="4" w:space="0" w:color="auto"/>
              <w:bottom w:val="single" w:sz="4" w:space="0" w:color="auto"/>
              <w:right w:val="single" w:sz="4" w:space="0" w:color="auto"/>
            </w:tcBorders>
          </w:tcPr>
          <w:p w14:paraId="111FE705" w14:textId="6ADBC327" w:rsidR="00F62CD8" w:rsidRPr="00FF679D" w:rsidRDefault="00F62CD8" w:rsidP="00F62CD8">
            <w:pPr>
              <w:spacing w:line="256" w:lineRule="auto"/>
              <w:rPr>
                <w:sz w:val="22"/>
                <w:szCs w:val="22"/>
                <w:lang w:eastAsia="pl-PL"/>
              </w:rPr>
            </w:pPr>
            <w:r w:rsidRPr="00FF679D">
              <w:rPr>
                <w:sz w:val="22"/>
                <w:szCs w:val="22"/>
                <w:lang w:eastAsia="pl-PL"/>
              </w:rPr>
              <w:t>System planowany.</w:t>
            </w:r>
          </w:p>
          <w:p w14:paraId="368758B5" w14:textId="0BDA9274" w:rsidR="00F62CD8" w:rsidRPr="00FF679D" w:rsidRDefault="00F62CD8" w:rsidP="00F62CD8">
            <w:pPr>
              <w:spacing w:line="256" w:lineRule="auto"/>
              <w:rPr>
                <w:sz w:val="22"/>
                <w:szCs w:val="22"/>
                <w:lang w:eastAsia="pl-PL"/>
              </w:rPr>
            </w:pPr>
          </w:p>
        </w:tc>
        <w:tc>
          <w:tcPr>
            <w:tcW w:w="2172" w:type="dxa"/>
            <w:tcBorders>
              <w:top w:val="single" w:sz="4" w:space="0" w:color="auto"/>
              <w:left w:val="single" w:sz="4" w:space="0" w:color="auto"/>
              <w:bottom w:val="single" w:sz="4" w:space="0" w:color="auto"/>
              <w:right w:val="single" w:sz="4" w:space="0" w:color="auto"/>
            </w:tcBorders>
          </w:tcPr>
          <w:p w14:paraId="0162F98A" w14:textId="50E31F14" w:rsidR="00F62CD8" w:rsidRPr="00FF679D" w:rsidRDefault="00F62CD8">
            <w:pPr>
              <w:spacing w:line="256" w:lineRule="auto"/>
              <w:rPr>
                <w:sz w:val="22"/>
                <w:szCs w:val="22"/>
                <w:lang w:eastAsia="pl-PL"/>
              </w:rPr>
            </w:pPr>
            <w:r w:rsidRPr="00FF679D">
              <w:rPr>
                <w:sz w:val="22"/>
                <w:szCs w:val="22"/>
                <w:lang w:eastAsia="pl-PL"/>
              </w:rPr>
              <w:t xml:space="preserve">Wykorzystanie wybranych dokumentów:  karty informacyjnej leczenia szpitalnego, wybranych informacji z opisu badania diagnostycznego, oraz wybranych wypisów z badania laboratoryjnego. Wyłącznie dane z zakresu </w:t>
            </w:r>
            <w:r w:rsidR="0076664D" w:rsidRPr="00FF679D">
              <w:rPr>
                <w:sz w:val="22"/>
                <w:szCs w:val="22"/>
                <w:lang w:eastAsia="pl-PL"/>
              </w:rPr>
              <w:t>formularz</w:t>
            </w:r>
            <w:r w:rsidR="0076664D">
              <w:rPr>
                <w:sz w:val="22"/>
                <w:szCs w:val="22"/>
                <w:lang w:eastAsia="pl-PL"/>
              </w:rPr>
              <w:t>a</w:t>
            </w:r>
            <w:r w:rsidR="0076664D" w:rsidRPr="00FF679D">
              <w:rPr>
                <w:sz w:val="22"/>
                <w:szCs w:val="22"/>
                <w:lang w:eastAsia="pl-PL"/>
              </w:rPr>
              <w:t xml:space="preserve"> </w:t>
            </w:r>
            <w:r w:rsidRPr="00FF679D">
              <w:rPr>
                <w:sz w:val="22"/>
                <w:szCs w:val="22"/>
                <w:lang w:eastAsia="pl-PL"/>
              </w:rPr>
              <w:t xml:space="preserve">rejestracji </w:t>
            </w:r>
            <w:r w:rsidR="0076664D">
              <w:rPr>
                <w:sz w:val="22"/>
                <w:szCs w:val="22"/>
                <w:lang w:eastAsia="pl-PL"/>
              </w:rPr>
              <w:t>nowotworu</w:t>
            </w:r>
          </w:p>
        </w:tc>
      </w:tr>
      <w:tr w:rsidR="00407EB1" w:rsidRPr="00FF679D" w14:paraId="2C479074" w14:textId="77777777" w:rsidTr="00F62CD8">
        <w:trPr>
          <w:trHeight w:val="53"/>
          <w:jc w:val="center"/>
        </w:trPr>
        <w:tc>
          <w:tcPr>
            <w:tcW w:w="516" w:type="dxa"/>
            <w:tcBorders>
              <w:top w:val="single" w:sz="4" w:space="0" w:color="auto"/>
              <w:left w:val="single" w:sz="4" w:space="0" w:color="auto"/>
              <w:bottom w:val="single" w:sz="4" w:space="0" w:color="auto"/>
              <w:right w:val="single" w:sz="4" w:space="0" w:color="auto"/>
            </w:tcBorders>
          </w:tcPr>
          <w:p w14:paraId="6ED20DEB" w14:textId="5BB2E4B4" w:rsidR="00F62CD8" w:rsidRPr="00FF679D" w:rsidRDefault="00F62CD8" w:rsidP="00F62CD8">
            <w:pPr>
              <w:spacing w:line="256" w:lineRule="auto"/>
              <w:jc w:val="center"/>
              <w:rPr>
                <w:sz w:val="22"/>
                <w:szCs w:val="22"/>
                <w:lang w:eastAsia="pl-PL"/>
              </w:rPr>
            </w:pPr>
            <w:r w:rsidRPr="00FF679D">
              <w:rPr>
                <w:sz w:val="22"/>
                <w:szCs w:val="22"/>
                <w:lang w:eastAsia="pl-PL"/>
              </w:rPr>
              <w:t>5</w:t>
            </w:r>
          </w:p>
        </w:tc>
        <w:tc>
          <w:tcPr>
            <w:tcW w:w="2340" w:type="dxa"/>
            <w:tcBorders>
              <w:top w:val="single" w:sz="4" w:space="0" w:color="auto"/>
              <w:left w:val="single" w:sz="4" w:space="0" w:color="auto"/>
              <w:bottom w:val="single" w:sz="4" w:space="0" w:color="auto"/>
              <w:right w:val="single" w:sz="4" w:space="0" w:color="auto"/>
            </w:tcBorders>
          </w:tcPr>
          <w:p w14:paraId="0B6CDE12" w14:textId="77777777" w:rsidR="00F62CD8" w:rsidRPr="00FF679D" w:rsidRDefault="00F62CD8" w:rsidP="00F62CD8">
            <w:pPr>
              <w:spacing w:line="256" w:lineRule="auto"/>
              <w:rPr>
                <w:sz w:val="22"/>
                <w:szCs w:val="22"/>
                <w:lang w:eastAsia="pl-PL"/>
              </w:rPr>
            </w:pPr>
            <w:r w:rsidRPr="00FF679D">
              <w:rPr>
                <w:sz w:val="22"/>
                <w:szCs w:val="22"/>
                <w:lang w:eastAsia="pl-PL"/>
              </w:rPr>
              <w:t>Systemu Rejestrów Państwowych</w:t>
            </w:r>
          </w:p>
          <w:p w14:paraId="6A900904" w14:textId="77777777" w:rsidR="00F62CD8" w:rsidRPr="00FF679D" w:rsidRDefault="00F62CD8" w:rsidP="00F62CD8">
            <w:pPr>
              <w:spacing w:line="256" w:lineRule="auto"/>
              <w:rPr>
                <w:sz w:val="22"/>
                <w:szCs w:val="22"/>
                <w:lang w:eastAsia="pl-PL"/>
              </w:rPr>
            </w:pPr>
          </w:p>
        </w:tc>
        <w:tc>
          <w:tcPr>
            <w:tcW w:w="1328" w:type="dxa"/>
            <w:tcBorders>
              <w:top w:val="single" w:sz="4" w:space="0" w:color="auto"/>
              <w:left w:val="single" w:sz="4" w:space="0" w:color="auto"/>
              <w:bottom w:val="single" w:sz="4" w:space="0" w:color="auto"/>
              <w:right w:val="single" w:sz="4" w:space="0" w:color="auto"/>
            </w:tcBorders>
          </w:tcPr>
          <w:p w14:paraId="32B6CC4D" w14:textId="77777777" w:rsidR="00F62CD8" w:rsidRPr="00FF679D" w:rsidRDefault="00F62CD8" w:rsidP="00F62CD8">
            <w:pPr>
              <w:spacing w:line="256" w:lineRule="auto"/>
              <w:rPr>
                <w:sz w:val="22"/>
                <w:szCs w:val="22"/>
                <w:lang w:eastAsia="pl-PL"/>
              </w:rPr>
            </w:pPr>
            <w:r w:rsidRPr="00FF679D">
              <w:rPr>
                <w:sz w:val="22"/>
                <w:szCs w:val="22"/>
                <w:lang w:eastAsia="pl-PL"/>
              </w:rPr>
              <w:t>Ministerstwo Cyfryzacji</w:t>
            </w:r>
          </w:p>
        </w:tc>
        <w:tc>
          <w:tcPr>
            <w:tcW w:w="2332" w:type="dxa"/>
            <w:tcBorders>
              <w:top w:val="single" w:sz="4" w:space="0" w:color="auto"/>
              <w:left w:val="single" w:sz="4" w:space="0" w:color="auto"/>
              <w:bottom w:val="single" w:sz="4" w:space="0" w:color="auto"/>
              <w:right w:val="single" w:sz="4" w:space="0" w:color="auto"/>
            </w:tcBorders>
          </w:tcPr>
          <w:p w14:paraId="29C86464" w14:textId="77777777" w:rsidR="00F62CD8" w:rsidRPr="00FF679D" w:rsidRDefault="00F62CD8" w:rsidP="00F62CD8">
            <w:pPr>
              <w:spacing w:line="256" w:lineRule="auto"/>
              <w:rPr>
                <w:sz w:val="22"/>
                <w:szCs w:val="22"/>
              </w:rPr>
            </w:pPr>
            <w:r w:rsidRPr="00FF679D">
              <w:rPr>
                <w:sz w:val="22"/>
                <w:szCs w:val="22"/>
              </w:rPr>
              <w:t>System łączy pięć rejestrów: PESEL, Rejestr Dowodów Osobistych, Rejestr Stanu Cywilnego, System Odznaczeń Państwowych, Centralny Rejestr Sprzeciwów</w:t>
            </w:r>
          </w:p>
        </w:tc>
        <w:tc>
          <w:tcPr>
            <w:tcW w:w="1417" w:type="dxa"/>
            <w:tcBorders>
              <w:top w:val="single" w:sz="4" w:space="0" w:color="auto"/>
              <w:left w:val="single" w:sz="4" w:space="0" w:color="auto"/>
              <w:bottom w:val="single" w:sz="4" w:space="0" w:color="auto"/>
              <w:right w:val="single" w:sz="4" w:space="0" w:color="auto"/>
            </w:tcBorders>
          </w:tcPr>
          <w:p w14:paraId="07C00F92" w14:textId="77777777" w:rsidR="00F62CD8" w:rsidRPr="00FF679D" w:rsidRDefault="00F62CD8" w:rsidP="00F62CD8">
            <w:pPr>
              <w:spacing w:line="256" w:lineRule="auto"/>
              <w:rPr>
                <w:sz w:val="22"/>
                <w:szCs w:val="22"/>
                <w:lang w:eastAsia="pl-PL"/>
              </w:rPr>
            </w:pPr>
            <w:r w:rsidRPr="00FF679D">
              <w:rPr>
                <w:sz w:val="22"/>
                <w:szCs w:val="22"/>
                <w:lang w:eastAsia="pl-PL"/>
              </w:rPr>
              <w:t>System istniejący</w:t>
            </w:r>
          </w:p>
        </w:tc>
        <w:tc>
          <w:tcPr>
            <w:tcW w:w="2172" w:type="dxa"/>
            <w:tcBorders>
              <w:top w:val="single" w:sz="4" w:space="0" w:color="auto"/>
              <w:left w:val="single" w:sz="4" w:space="0" w:color="auto"/>
              <w:bottom w:val="single" w:sz="4" w:space="0" w:color="auto"/>
              <w:right w:val="single" w:sz="4" w:space="0" w:color="auto"/>
            </w:tcBorders>
          </w:tcPr>
          <w:p w14:paraId="6E221333" w14:textId="77777777" w:rsidR="00F62CD8" w:rsidRPr="00FF679D" w:rsidRDefault="00F62CD8" w:rsidP="00F62CD8">
            <w:pPr>
              <w:spacing w:line="256" w:lineRule="auto"/>
              <w:jc w:val="center"/>
              <w:rPr>
                <w:sz w:val="22"/>
                <w:szCs w:val="22"/>
                <w:lang w:eastAsia="pl-PL"/>
              </w:rPr>
            </w:pPr>
          </w:p>
        </w:tc>
      </w:tr>
      <w:tr w:rsidR="00407EB1" w:rsidRPr="00FF679D" w14:paraId="52BEB769" w14:textId="77777777" w:rsidTr="00F62CD8">
        <w:trPr>
          <w:trHeight w:val="53"/>
          <w:jc w:val="center"/>
        </w:trPr>
        <w:tc>
          <w:tcPr>
            <w:tcW w:w="516" w:type="dxa"/>
            <w:tcBorders>
              <w:top w:val="single" w:sz="4" w:space="0" w:color="auto"/>
              <w:left w:val="single" w:sz="4" w:space="0" w:color="auto"/>
              <w:bottom w:val="single" w:sz="4" w:space="0" w:color="auto"/>
              <w:right w:val="single" w:sz="4" w:space="0" w:color="auto"/>
            </w:tcBorders>
          </w:tcPr>
          <w:p w14:paraId="507D6E9B" w14:textId="12B35110" w:rsidR="00F62CD8" w:rsidRPr="00FF679D" w:rsidRDefault="00F62CD8" w:rsidP="00F62CD8">
            <w:pPr>
              <w:spacing w:line="256" w:lineRule="auto"/>
              <w:jc w:val="center"/>
              <w:rPr>
                <w:sz w:val="22"/>
                <w:szCs w:val="22"/>
                <w:lang w:eastAsia="pl-PL"/>
              </w:rPr>
            </w:pPr>
            <w:r w:rsidRPr="00FF679D">
              <w:rPr>
                <w:sz w:val="22"/>
                <w:szCs w:val="22"/>
                <w:lang w:eastAsia="pl-PL"/>
              </w:rPr>
              <w:t>6</w:t>
            </w:r>
          </w:p>
        </w:tc>
        <w:tc>
          <w:tcPr>
            <w:tcW w:w="2340" w:type="dxa"/>
            <w:tcBorders>
              <w:top w:val="single" w:sz="4" w:space="0" w:color="auto"/>
              <w:left w:val="single" w:sz="4" w:space="0" w:color="auto"/>
              <w:bottom w:val="single" w:sz="4" w:space="0" w:color="auto"/>
              <w:right w:val="single" w:sz="4" w:space="0" w:color="auto"/>
            </w:tcBorders>
          </w:tcPr>
          <w:p w14:paraId="7709208C" w14:textId="77777777" w:rsidR="00F62CD8" w:rsidRPr="00FF679D" w:rsidRDefault="00F62CD8" w:rsidP="00F62CD8">
            <w:pPr>
              <w:spacing w:line="256" w:lineRule="auto"/>
              <w:rPr>
                <w:sz w:val="22"/>
                <w:szCs w:val="22"/>
                <w:lang w:eastAsia="pl-PL"/>
              </w:rPr>
            </w:pPr>
            <w:r w:rsidRPr="00FF679D">
              <w:rPr>
                <w:sz w:val="22"/>
                <w:szCs w:val="22"/>
                <w:lang w:eastAsia="pl-PL"/>
              </w:rPr>
              <w:t>System NFZ</w:t>
            </w:r>
          </w:p>
        </w:tc>
        <w:tc>
          <w:tcPr>
            <w:tcW w:w="1328" w:type="dxa"/>
            <w:tcBorders>
              <w:top w:val="single" w:sz="4" w:space="0" w:color="auto"/>
              <w:left w:val="single" w:sz="4" w:space="0" w:color="auto"/>
              <w:bottom w:val="single" w:sz="4" w:space="0" w:color="auto"/>
              <w:right w:val="single" w:sz="4" w:space="0" w:color="auto"/>
            </w:tcBorders>
          </w:tcPr>
          <w:p w14:paraId="34329ECF" w14:textId="77777777" w:rsidR="00F62CD8" w:rsidRPr="00FF679D" w:rsidRDefault="00F62CD8" w:rsidP="00F62CD8">
            <w:pPr>
              <w:spacing w:line="256" w:lineRule="auto"/>
              <w:rPr>
                <w:sz w:val="22"/>
                <w:szCs w:val="22"/>
                <w:lang w:eastAsia="pl-PL"/>
              </w:rPr>
            </w:pPr>
            <w:r w:rsidRPr="00FF679D">
              <w:rPr>
                <w:sz w:val="22"/>
                <w:szCs w:val="22"/>
                <w:lang w:eastAsia="pl-PL"/>
              </w:rPr>
              <w:t>NFZ</w:t>
            </w:r>
          </w:p>
        </w:tc>
        <w:tc>
          <w:tcPr>
            <w:tcW w:w="2332" w:type="dxa"/>
            <w:tcBorders>
              <w:top w:val="single" w:sz="4" w:space="0" w:color="auto"/>
              <w:left w:val="single" w:sz="4" w:space="0" w:color="auto"/>
              <w:bottom w:val="single" w:sz="4" w:space="0" w:color="auto"/>
              <w:right w:val="single" w:sz="4" w:space="0" w:color="auto"/>
            </w:tcBorders>
          </w:tcPr>
          <w:p w14:paraId="15034019" w14:textId="77777777" w:rsidR="00F62CD8" w:rsidRPr="00FF679D" w:rsidRDefault="00F62CD8" w:rsidP="00F62CD8">
            <w:pPr>
              <w:spacing w:line="256" w:lineRule="auto"/>
              <w:rPr>
                <w:sz w:val="22"/>
                <w:szCs w:val="22"/>
              </w:rPr>
            </w:pPr>
            <w:r w:rsidRPr="00FF679D">
              <w:rPr>
                <w:sz w:val="22"/>
                <w:szCs w:val="22"/>
                <w:lang w:eastAsia="pl-PL"/>
              </w:rPr>
              <w:t>System NFZ</w:t>
            </w:r>
          </w:p>
        </w:tc>
        <w:tc>
          <w:tcPr>
            <w:tcW w:w="1417" w:type="dxa"/>
            <w:tcBorders>
              <w:top w:val="single" w:sz="4" w:space="0" w:color="auto"/>
              <w:left w:val="single" w:sz="4" w:space="0" w:color="auto"/>
              <w:bottom w:val="single" w:sz="4" w:space="0" w:color="auto"/>
              <w:right w:val="single" w:sz="4" w:space="0" w:color="auto"/>
            </w:tcBorders>
          </w:tcPr>
          <w:p w14:paraId="38BEAAD7" w14:textId="77777777" w:rsidR="00F62CD8" w:rsidRPr="00FF679D" w:rsidRDefault="00F62CD8" w:rsidP="00F62CD8">
            <w:pPr>
              <w:spacing w:line="256" w:lineRule="auto"/>
              <w:rPr>
                <w:sz w:val="22"/>
                <w:szCs w:val="22"/>
                <w:lang w:eastAsia="pl-PL"/>
              </w:rPr>
            </w:pPr>
            <w:r w:rsidRPr="00FF679D">
              <w:rPr>
                <w:sz w:val="22"/>
                <w:szCs w:val="22"/>
                <w:lang w:eastAsia="pl-PL"/>
              </w:rPr>
              <w:t>System istniejący</w:t>
            </w:r>
          </w:p>
        </w:tc>
        <w:tc>
          <w:tcPr>
            <w:tcW w:w="2172" w:type="dxa"/>
            <w:tcBorders>
              <w:top w:val="single" w:sz="4" w:space="0" w:color="auto"/>
              <w:left w:val="single" w:sz="4" w:space="0" w:color="auto"/>
              <w:bottom w:val="single" w:sz="4" w:space="0" w:color="auto"/>
              <w:right w:val="single" w:sz="4" w:space="0" w:color="auto"/>
            </w:tcBorders>
          </w:tcPr>
          <w:p w14:paraId="05ACD6F2" w14:textId="77777777" w:rsidR="00F62CD8" w:rsidRPr="00FF679D" w:rsidRDefault="00F62CD8" w:rsidP="00F62CD8">
            <w:pPr>
              <w:spacing w:line="256" w:lineRule="auto"/>
              <w:jc w:val="center"/>
              <w:rPr>
                <w:sz w:val="22"/>
                <w:szCs w:val="22"/>
                <w:lang w:eastAsia="pl-PL"/>
              </w:rPr>
            </w:pPr>
          </w:p>
        </w:tc>
      </w:tr>
      <w:tr w:rsidR="00407EB1" w:rsidRPr="00FF679D" w14:paraId="25301544" w14:textId="77777777" w:rsidTr="00F62CD8">
        <w:trPr>
          <w:trHeight w:val="53"/>
          <w:jc w:val="center"/>
        </w:trPr>
        <w:tc>
          <w:tcPr>
            <w:tcW w:w="516" w:type="dxa"/>
            <w:tcBorders>
              <w:top w:val="single" w:sz="4" w:space="0" w:color="auto"/>
              <w:left w:val="single" w:sz="4" w:space="0" w:color="auto"/>
              <w:bottom w:val="single" w:sz="4" w:space="0" w:color="auto"/>
              <w:right w:val="single" w:sz="4" w:space="0" w:color="auto"/>
            </w:tcBorders>
          </w:tcPr>
          <w:p w14:paraId="798F2B81" w14:textId="2D2F5E93" w:rsidR="00F62CD8" w:rsidRPr="00FF679D" w:rsidRDefault="00F62CD8" w:rsidP="00F62CD8">
            <w:pPr>
              <w:spacing w:line="256" w:lineRule="auto"/>
              <w:jc w:val="center"/>
              <w:rPr>
                <w:sz w:val="22"/>
                <w:szCs w:val="22"/>
                <w:lang w:eastAsia="pl-PL"/>
              </w:rPr>
            </w:pPr>
            <w:r w:rsidRPr="00FF679D">
              <w:rPr>
                <w:sz w:val="22"/>
                <w:szCs w:val="22"/>
                <w:lang w:eastAsia="pl-PL"/>
              </w:rPr>
              <w:t>7</w:t>
            </w:r>
          </w:p>
        </w:tc>
        <w:tc>
          <w:tcPr>
            <w:tcW w:w="2340" w:type="dxa"/>
            <w:tcBorders>
              <w:top w:val="single" w:sz="4" w:space="0" w:color="auto"/>
              <w:left w:val="single" w:sz="4" w:space="0" w:color="auto"/>
              <w:bottom w:val="single" w:sz="4" w:space="0" w:color="auto"/>
              <w:right w:val="single" w:sz="4" w:space="0" w:color="auto"/>
            </w:tcBorders>
          </w:tcPr>
          <w:p w14:paraId="0484F771" w14:textId="77777777" w:rsidR="00F62CD8" w:rsidRPr="00FF679D" w:rsidRDefault="00F62CD8" w:rsidP="00F62CD8">
            <w:pPr>
              <w:autoSpaceDE w:val="0"/>
              <w:autoSpaceDN w:val="0"/>
              <w:adjustRightInd w:val="0"/>
              <w:spacing w:line="288" w:lineRule="auto"/>
              <w:rPr>
                <w:color w:val="000000"/>
                <w:sz w:val="22"/>
                <w:szCs w:val="22"/>
                <w:lang w:eastAsia="pl-PL"/>
              </w:rPr>
            </w:pPr>
            <w:r w:rsidRPr="00FF679D">
              <w:rPr>
                <w:color w:val="000000"/>
                <w:sz w:val="22"/>
                <w:szCs w:val="22"/>
                <w:lang w:eastAsia="pl-PL"/>
              </w:rPr>
              <w:t>System login.gov.pl</w:t>
            </w:r>
          </w:p>
          <w:p w14:paraId="7C155C06" w14:textId="77777777" w:rsidR="00F62CD8" w:rsidRPr="00FF679D" w:rsidRDefault="00F62CD8" w:rsidP="00F62CD8">
            <w:pPr>
              <w:autoSpaceDE w:val="0"/>
              <w:autoSpaceDN w:val="0"/>
              <w:adjustRightInd w:val="0"/>
              <w:spacing w:line="288" w:lineRule="auto"/>
              <w:rPr>
                <w:color w:val="000000"/>
                <w:sz w:val="22"/>
                <w:szCs w:val="22"/>
                <w:lang w:eastAsia="pl-PL"/>
              </w:rPr>
            </w:pPr>
            <w:r w:rsidRPr="00FF679D">
              <w:rPr>
                <w:color w:val="000000"/>
                <w:sz w:val="22"/>
                <w:szCs w:val="22"/>
                <w:lang w:eastAsia="pl-PL"/>
              </w:rPr>
              <w:t>(Profil Zaufany)</w:t>
            </w:r>
          </w:p>
        </w:tc>
        <w:tc>
          <w:tcPr>
            <w:tcW w:w="1328" w:type="dxa"/>
            <w:tcBorders>
              <w:top w:val="single" w:sz="4" w:space="0" w:color="auto"/>
              <w:left w:val="single" w:sz="4" w:space="0" w:color="auto"/>
              <w:bottom w:val="single" w:sz="4" w:space="0" w:color="auto"/>
              <w:right w:val="single" w:sz="4" w:space="0" w:color="auto"/>
            </w:tcBorders>
          </w:tcPr>
          <w:p w14:paraId="5A78584D" w14:textId="77777777" w:rsidR="00F62CD8" w:rsidRPr="00FF679D" w:rsidRDefault="00F62CD8" w:rsidP="00F62CD8">
            <w:pPr>
              <w:spacing w:line="256" w:lineRule="auto"/>
              <w:rPr>
                <w:sz w:val="22"/>
                <w:szCs w:val="22"/>
                <w:lang w:eastAsia="pl-PL"/>
              </w:rPr>
            </w:pPr>
            <w:r w:rsidRPr="00FF679D">
              <w:rPr>
                <w:sz w:val="22"/>
                <w:szCs w:val="22"/>
                <w:lang w:eastAsia="pl-PL"/>
              </w:rPr>
              <w:t>Ministerstwo Cyfryzacji</w:t>
            </w:r>
          </w:p>
        </w:tc>
        <w:tc>
          <w:tcPr>
            <w:tcW w:w="2332" w:type="dxa"/>
            <w:tcBorders>
              <w:top w:val="single" w:sz="4" w:space="0" w:color="auto"/>
              <w:left w:val="single" w:sz="4" w:space="0" w:color="auto"/>
              <w:bottom w:val="single" w:sz="4" w:space="0" w:color="auto"/>
              <w:right w:val="single" w:sz="4" w:space="0" w:color="auto"/>
            </w:tcBorders>
          </w:tcPr>
          <w:p w14:paraId="55E06135" w14:textId="77777777" w:rsidR="00F62CD8" w:rsidRPr="00FF679D" w:rsidRDefault="00F62CD8" w:rsidP="00F62CD8">
            <w:pPr>
              <w:spacing w:line="256" w:lineRule="auto"/>
              <w:rPr>
                <w:sz w:val="22"/>
                <w:szCs w:val="22"/>
              </w:rPr>
            </w:pPr>
            <w:r w:rsidRPr="00FF679D">
              <w:rPr>
                <w:sz w:val="22"/>
                <w:szCs w:val="22"/>
                <w:lang w:eastAsia="pl-PL"/>
              </w:rPr>
              <w:t>System NFZ</w:t>
            </w:r>
          </w:p>
        </w:tc>
        <w:tc>
          <w:tcPr>
            <w:tcW w:w="1417" w:type="dxa"/>
            <w:tcBorders>
              <w:top w:val="single" w:sz="4" w:space="0" w:color="auto"/>
              <w:left w:val="single" w:sz="4" w:space="0" w:color="auto"/>
              <w:bottom w:val="single" w:sz="4" w:space="0" w:color="auto"/>
              <w:right w:val="single" w:sz="4" w:space="0" w:color="auto"/>
            </w:tcBorders>
          </w:tcPr>
          <w:p w14:paraId="1BFE02ED" w14:textId="77777777" w:rsidR="00F62CD8" w:rsidRPr="00FF679D" w:rsidRDefault="00F62CD8" w:rsidP="00F62CD8">
            <w:pPr>
              <w:spacing w:line="256" w:lineRule="auto"/>
              <w:rPr>
                <w:sz w:val="22"/>
                <w:szCs w:val="22"/>
                <w:lang w:eastAsia="pl-PL"/>
              </w:rPr>
            </w:pPr>
            <w:r w:rsidRPr="00FF679D">
              <w:rPr>
                <w:sz w:val="22"/>
                <w:szCs w:val="22"/>
                <w:lang w:eastAsia="pl-PL"/>
              </w:rPr>
              <w:t>System istniejący</w:t>
            </w:r>
          </w:p>
        </w:tc>
        <w:tc>
          <w:tcPr>
            <w:tcW w:w="2172" w:type="dxa"/>
            <w:tcBorders>
              <w:top w:val="single" w:sz="4" w:space="0" w:color="auto"/>
              <w:left w:val="single" w:sz="4" w:space="0" w:color="auto"/>
              <w:bottom w:val="single" w:sz="4" w:space="0" w:color="auto"/>
              <w:right w:val="single" w:sz="4" w:space="0" w:color="auto"/>
            </w:tcBorders>
          </w:tcPr>
          <w:p w14:paraId="7AC2FB50" w14:textId="77777777" w:rsidR="00F62CD8" w:rsidRPr="00FF679D" w:rsidRDefault="00F62CD8" w:rsidP="00F62CD8">
            <w:pPr>
              <w:spacing w:line="256" w:lineRule="auto"/>
              <w:jc w:val="center"/>
              <w:rPr>
                <w:sz w:val="22"/>
                <w:szCs w:val="22"/>
                <w:lang w:eastAsia="pl-PL"/>
              </w:rPr>
            </w:pPr>
          </w:p>
        </w:tc>
      </w:tr>
    </w:tbl>
    <w:p w14:paraId="4B382E0A" w14:textId="77777777" w:rsidR="00F62CD8" w:rsidRPr="00FF679D" w:rsidRDefault="00F62CD8" w:rsidP="007573B2">
      <w:pPr>
        <w:pStyle w:val="Tekstpodstawowy2"/>
        <w:ind w:left="851"/>
        <w:jc w:val="both"/>
        <w:rPr>
          <w:b/>
          <w:color w:val="7F7F7F" w:themeColor="text1" w:themeTint="80"/>
          <w:sz w:val="22"/>
          <w:szCs w:val="22"/>
        </w:rPr>
      </w:pPr>
    </w:p>
    <w:p w14:paraId="2896C0B6" w14:textId="77777777" w:rsidR="007573B2" w:rsidRPr="00FF679D" w:rsidRDefault="007573B2" w:rsidP="007573B2">
      <w:pPr>
        <w:jc w:val="both"/>
        <w:rPr>
          <w:color w:val="0070C0"/>
          <w:sz w:val="22"/>
          <w:szCs w:val="22"/>
          <w:lang w:eastAsia="pl-PL"/>
        </w:rPr>
      </w:pPr>
    </w:p>
    <w:p w14:paraId="3A6BD95D" w14:textId="319D0A48" w:rsidR="007573B2" w:rsidRPr="00FF679D" w:rsidRDefault="007573B2" w:rsidP="007C51E3">
      <w:pPr>
        <w:spacing w:before="120" w:after="120"/>
        <w:jc w:val="both"/>
        <w:rPr>
          <w:b/>
          <w:sz w:val="22"/>
          <w:szCs w:val="22"/>
        </w:rPr>
      </w:pPr>
      <w:r w:rsidRPr="00FF679D">
        <w:rPr>
          <w:b/>
          <w:sz w:val="22"/>
          <w:szCs w:val="22"/>
        </w:rPr>
        <w:t>Lista przepływów</w:t>
      </w:r>
      <w:r w:rsidR="00E01872" w:rsidRPr="00FF679D">
        <w:rPr>
          <w:b/>
          <w:sz w:val="22"/>
          <w:szCs w:val="22"/>
        </w:rPr>
        <w:t xml:space="preserve"> </w:t>
      </w:r>
    </w:p>
    <w:tbl>
      <w:tblPr>
        <w:tblW w:w="108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560"/>
        <w:gridCol w:w="1537"/>
        <w:gridCol w:w="1581"/>
        <w:gridCol w:w="1651"/>
        <w:gridCol w:w="1468"/>
        <w:gridCol w:w="2441"/>
      </w:tblGrid>
      <w:tr w:rsidR="00F62CD8" w:rsidRPr="00FF679D" w14:paraId="4C45DC30" w14:textId="77777777" w:rsidTr="00A756C2">
        <w:trPr>
          <w:tblHeader/>
          <w:jc w:val="center"/>
        </w:trPr>
        <w:tc>
          <w:tcPr>
            <w:tcW w:w="562" w:type="dxa"/>
            <w:tcBorders>
              <w:top w:val="single" w:sz="4" w:space="0" w:color="auto"/>
              <w:left w:val="single" w:sz="4" w:space="0" w:color="auto"/>
              <w:bottom w:val="single" w:sz="4" w:space="0" w:color="auto"/>
              <w:right w:val="single" w:sz="4" w:space="0" w:color="auto"/>
            </w:tcBorders>
            <w:shd w:val="clear" w:color="auto" w:fill="E7E6E6"/>
            <w:hideMark/>
          </w:tcPr>
          <w:p w14:paraId="1995E93C" w14:textId="77777777" w:rsidR="00F62CD8" w:rsidRPr="00FF679D" w:rsidRDefault="00F62CD8" w:rsidP="00F62CD8">
            <w:pPr>
              <w:spacing w:line="256" w:lineRule="auto"/>
              <w:rPr>
                <w:b/>
                <w:sz w:val="22"/>
                <w:szCs w:val="22"/>
              </w:rPr>
            </w:pPr>
            <w:r w:rsidRPr="00FF679D">
              <w:rPr>
                <w:b/>
                <w:sz w:val="22"/>
                <w:szCs w:val="22"/>
              </w:rPr>
              <w:t>Lp.</w:t>
            </w:r>
          </w:p>
        </w:tc>
        <w:tc>
          <w:tcPr>
            <w:tcW w:w="1560" w:type="dxa"/>
            <w:tcBorders>
              <w:top w:val="single" w:sz="4" w:space="0" w:color="auto"/>
              <w:left w:val="single" w:sz="4" w:space="0" w:color="auto"/>
              <w:bottom w:val="single" w:sz="4" w:space="0" w:color="auto"/>
              <w:right w:val="single" w:sz="4" w:space="0" w:color="auto"/>
            </w:tcBorders>
            <w:shd w:val="clear" w:color="auto" w:fill="E7E6E6"/>
            <w:hideMark/>
          </w:tcPr>
          <w:p w14:paraId="272159B9" w14:textId="77777777" w:rsidR="00F62CD8" w:rsidRPr="00FF679D" w:rsidRDefault="00F62CD8" w:rsidP="00F62CD8">
            <w:pPr>
              <w:spacing w:line="256" w:lineRule="auto"/>
              <w:rPr>
                <w:b/>
                <w:sz w:val="22"/>
                <w:szCs w:val="22"/>
              </w:rPr>
            </w:pPr>
            <w:r w:rsidRPr="00FF679D">
              <w:rPr>
                <w:b/>
                <w:sz w:val="22"/>
                <w:szCs w:val="22"/>
              </w:rPr>
              <w:t>System źródłowy</w:t>
            </w:r>
          </w:p>
        </w:tc>
        <w:tc>
          <w:tcPr>
            <w:tcW w:w="1537" w:type="dxa"/>
            <w:tcBorders>
              <w:top w:val="single" w:sz="4" w:space="0" w:color="auto"/>
              <w:left w:val="single" w:sz="4" w:space="0" w:color="auto"/>
              <w:bottom w:val="single" w:sz="4" w:space="0" w:color="auto"/>
              <w:right w:val="single" w:sz="4" w:space="0" w:color="auto"/>
            </w:tcBorders>
            <w:shd w:val="clear" w:color="auto" w:fill="E7E6E6"/>
            <w:hideMark/>
          </w:tcPr>
          <w:p w14:paraId="457BC727" w14:textId="77777777" w:rsidR="00F62CD8" w:rsidRPr="00FF679D" w:rsidRDefault="00F62CD8" w:rsidP="00F62CD8">
            <w:pPr>
              <w:spacing w:line="256" w:lineRule="auto"/>
              <w:rPr>
                <w:b/>
                <w:sz w:val="22"/>
                <w:szCs w:val="22"/>
              </w:rPr>
            </w:pPr>
            <w:r w:rsidRPr="00FF679D">
              <w:rPr>
                <w:b/>
                <w:sz w:val="22"/>
                <w:szCs w:val="22"/>
              </w:rPr>
              <w:t>System docelowy</w:t>
            </w:r>
          </w:p>
        </w:tc>
        <w:tc>
          <w:tcPr>
            <w:tcW w:w="1581" w:type="dxa"/>
            <w:tcBorders>
              <w:top w:val="single" w:sz="4" w:space="0" w:color="auto"/>
              <w:left w:val="single" w:sz="4" w:space="0" w:color="auto"/>
              <w:bottom w:val="single" w:sz="4" w:space="0" w:color="auto"/>
              <w:right w:val="single" w:sz="4" w:space="0" w:color="auto"/>
            </w:tcBorders>
            <w:shd w:val="clear" w:color="auto" w:fill="E7E6E6"/>
            <w:hideMark/>
          </w:tcPr>
          <w:p w14:paraId="3893FECE" w14:textId="77777777" w:rsidR="00F62CD8" w:rsidRPr="00FF679D" w:rsidRDefault="00F62CD8" w:rsidP="00F62CD8">
            <w:pPr>
              <w:spacing w:line="256" w:lineRule="auto"/>
              <w:rPr>
                <w:b/>
                <w:sz w:val="22"/>
                <w:szCs w:val="22"/>
              </w:rPr>
            </w:pPr>
            <w:r w:rsidRPr="00FF679D">
              <w:rPr>
                <w:b/>
                <w:sz w:val="22"/>
                <w:szCs w:val="22"/>
              </w:rPr>
              <w:t>Zakres  wymienianych danych</w:t>
            </w:r>
          </w:p>
        </w:tc>
        <w:tc>
          <w:tcPr>
            <w:tcW w:w="1651" w:type="dxa"/>
            <w:tcBorders>
              <w:top w:val="single" w:sz="4" w:space="0" w:color="auto"/>
              <w:left w:val="single" w:sz="4" w:space="0" w:color="auto"/>
              <w:bottom w:val="single" w:sz="4" w:space="0" w:color="auto"/>
              <w:right w:val="single" w:sz="4" w:space="0" w:color="auto"/>
            </w:tcBorders>
            <w:shd w:val="clear" w:color="auto" w:fill="E7E6E6"/>
          </w:tcPr>
          <w:p w14:paraId="20A3044C" w14:textId="77777777" w:rsidR="00F62CD8" w:rsidRPr="00FF679D" w:rsidRDefault="00F62CD8" w:rsidP="00F62CD8">
            <w:pPr>
              <w:spacing w:line="256" w:lineRule="auto"/>
              <w:rPr>
                <w:b/>
                <w:sz w:val="22"/>
                <w:szCs w:val="22"/>
              </w:rPr>
            </w:pPr>
            <w:r w:rsidRPr="00FF679D">
              <w:rPr>
                <w:b/>
                <w:sz w:val="22"/>
                <w:szCs w:val="22"/>
              </w:rPr>
              <w:t>Sposób wymiany danych</w:t>
            </w:r>
          </w:p>
        </w:tc>
        <w:tc>
          <w:tcPr>
            <w:tcW w:w="1468" w:type="dxa"/>
            <w:tcBorders>
              <w:top w:val="single" w:sz="4" w:space="0" w:color="auto"/>
              <w:left w:val="single" w:sz="4" w:space="0" w:color="auto"/>
              <w:bottom w:val="single" w:sz="4" w:space="0" w:color="auto"/>
              <w:right w:val="single" w:sz="4" w:space="0" w:color="auto"/>
            </w:tcBorders>
            <w:shd w:val="clear" w:color="auto" w:fill="E7E6E6"/>
            <w:hideMark/>
          </w:tcPr>
          <w:p w14:paraId="28E89AD2" w14:textId="77777777" w:rsidR="00F62CD8" w:rsidRPr="00FF679D" w:rsidRDefault="00F62CD8" w:rsidP="00F62CD8">
            <w:pPr>
              <w:spacing w:line="256" w:lineRule="auto"/>
              <w:rPr>
                <w:b/>
                <w:sz w:val="22"/>
                <w:szCs w:val="22"/>
              </w:rPr>
            </w:pPr>
            <w:r w:rsidRPr="00FF679D">
              <w:rPr>
                <w:b/>
                <w:sz w:val="22"/>
                <w:szCs w:val="22"/>
              </w:rPr>
              <w:t>Typ modyfikacji</w:t>
            </w:r>
          </w:p>
        </w:tc>
        <w:tc>
          <w:tcPr>
            <w:tcW w:w="2441" w:type="dxa"/>
            <w:tcBorders>
              <w:top w:val="single" w:sz="4" w:space="0" w:color="auto"/>
              <w:left w:val="single" w:sz="4" w:space="0" w:color="auto"/>
              <w:bottom w:val="single" w:sz="4" w:space="0" w:color="auto"/>
              <w:right w:val="single" w:sz="4" w:space="0" w:color="auto"/>
            </w:tcBorders>
            <w:shd w:val="clear" w:color="auto" w:fill="E7E6E6"/>
            <w:hideMark/>
          </w:tcPr>
          <w:p w14:paraId="7E884181" w14:textId="77777777" w:rsidR="00F62CD8" w:rsidRPr="00FF679D" w:rsidRDefault="00F62CD8" w:rsidP="00F62CD8">
            <w:pPr>
              <w:spacing w:line="256" w:lineRule="auto"/>
              <w:rPr>
                <w:b/>
                <w:sz w:val="22"/>
                <w:szCs w:val="22"/>
              </w:rPr>
            </w:pPr>
            <w:r w:rsidRPr="00FF679D">
              <w:rPr>
                <w:b/>
                <w:sz w:val="22"/>
                <w:szCs w:val="22"/>
              </w:rPr>
              <w:t>Typ Interfejsu</w:t>
            </w:r>
          </w:p>
        </w:tc>
      </w:tr>
      <w:tr w:rsidR="00F62CD8" w:rsidRPr="00FF679D" w14:paraId="622249F4"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tcPr>
          <w:p w14:paraId="2F1CEDB0" w14:textId="77777777" w:rsidR="00F62CD8" w:rsidRPr="00FF679D" w:rsidRDefault="00F62CD8" w:rsidP="00F62CD8">
            <w:pPr>
              <w:spacing w:line="256" w:lineRule="auto"/>
              <w:rPr>
                <w:sz w:val="22"/>
                <w:szCs w:val="22"/>
                <w:lang w:eastAsia="pl-PL"/>
              </w:rPr>
            </w:pPr>
            <w:r w:rsidRPr="00FF679D">
              <w:rPr>
                <w:sz w:val="22"/>
                <w:szCs w:val="22"/>
                <w:lang w:eastAsia="pl-PL"/>
              </w:rPr>
              <w:t>1.</w:t>
            </w:r>
          </w:p>
        </w:tc>
        <w:tc>
          <w:tcPr>
            <w:tcW w:w="1560" w:type="dxa"/>
            <w:tcBorders>
              <w:top w:val="single" w:sz="4" w:space="0" w:color="auto"/>
              <w:left w:val="single" w:sz="4" w:space="0" w:color="auto"/>
              <w:bottom w:val="single" w:sz="4" w:space="0" w:color="auto"/>
              <w:right w:val="single" w:sz="4" w:space="0" w:color="auto"/>
            </w:tcBorders>
          </w:tcPr>
          <w:p w14:paraId="03D74106" w14:textId="77777777" w:rsidR="00F62CD8" w:rsidRPr="00FF679D" w:rsidRDefault="00F62CD8" w:rsidP="00F62CD8">
            <w:pPr>
              <w:spacing w:line="256" w:lineRule="auto"/>
              <w:ind w:left="2124"/>
              <w:rPr>
                <w:sz w:val="22"/>
                <w:szCs w:val="22"/>
                <w:lang w:eastAsia="pl-PL"/>
              </w:rPr>
            </w:pPr>
          </w:p>
          <w:p w14:paraId="73E62C9D" w14:textId="77777777" w:rsidR="00F62CD8" w:rsidRPr="00FF679D" w:rsidRDefault="00F62CD8" w:rsidP="00F62CD8">
            <w:pPr>
              <w:rPr>
                <w:sz w:val="22"/>
                <w:szCs w:val="22"/>
                <w:lang w:eastAsia="pl-PL"/>
              </w:rPr>
            </w:pPr>
            <w:r w:rsidRPr="00FF679D">
              <w:rPr>
                <w:sz w:val="22"/>
                <w:szCs w:val="22"/>
                <w:lang w:eastAsia="pl-PL"/>
              </w:rPr>
              <w:t>System szpitalny (HIS)</w:t>
            </w:r>
          </w:p>
        </w:tc>
        <w:tc>
          <w:tcPr>
            <w:tcW w:w="1537" w:type="dxa"/>
            <w:tcBorders>
              <w:top w:val="single" w:sz="4" w:space="0" w:color="auto"/>
              <w:left w:val="single" w:sz="4" w:space="0" w:color="auto"/>
              <w:bottom w:val="single" w:sz="4" w:space="0" w:color="auto"/>
              <w:right w:val="single" w:sz="4" w:space="0" w:color="auto"/>
            </w:tcBorders>
          </w:tcPr>
          <w:p w14:paraId="604A6E08" w14:textId="77777777" w:rsidR="00F62CD8" w:rsidRPr="00FF679D" w:rsidRDefault="00F62CD8" w:rsidP="00F62CD8">
            <w:pPr>
              <w:spacing w:line="256" w:lineRule="auto"/>
              <w:rPr>
                <w:sz w:val="22"/>
                <w:szCs w:val="22"/>
                <w:lang w:eastAsia="pl-PL"/>
              </w:rPr>
            </w:pPr>
            <w:r w:rsidRPr="00FF679D">
              <w:rPr>
                <w:sz w:val="22"/>
                <w:szCs w:val="22"/>
                <w:lang w:eastAsia="pl-PL"/>
              </w:rPr>
              <w:t>System ZPRO</w:t>
            </w:r>
          </w:p>
        </w:tc>
        <w:tc>
          <w:tcPr>
            <w:tcW w:w="1581" w:type="dxa"/>
            <w:tcBorders>
              <w:top w:val="single" w:sz="4" w:space="0" w:color="auto"/>
              <w:left w:val="single" w:sz="4" w:space="0" w:color="auto"/>
              <w:bottom w:val="single" w:sz="4" w:space="0" w:color="auto"/>
              <w:right w:val="single" w:sz="4" w:space="0" w:color="auto"/>
            </w:tcBorders>
          </w:tcPr>
          <w:p w14:paraId="226C116F" w14:textId="77777777" w:rsidR="00F62CD8" w:rsidRPr="00FF679D" w:rsidRDefault="00F62CD8" w:rsidP="00F62CD8">
            <w:pPr>
              <w:spacing w:line="256" w:lineRule="auto"/>
              <w:rPr>
                <w:sz w:val="22"/>
                <w:szCs w:val="22"/>
                <w:lang w:eastAsia="pl-PL"/>
              </w:rPr>
            </w:pPr>
            <w:r w:rsidRPr="00FF679D">
              <w:rPr>
                <w:sz w:val="22"/>
                <w:szCs w:val="22"/>
                <w:lang w:eastAsia="pl-PL"/>
              </w:rPr>
              <w:t>Dane karty KZNZ i rejestru PROH</w:t>
            </w:r>
          </w:p>
        </w:tc>
        <w:tc>
          <w:tcPr>
            <w:tcW w:w="1651" w:type="dxa"/>
            <w:tcBorders>
              <w:top w:val="single" w:sz="4" w:space="0" w:color="auto"/>
              <w:left w:val="single" w:sz="4" w:space="0" w:color="auto"/>
              <w:bottom w:val="single" w:sz="4" w:space="0" w:color="auto"/>
              <w:right w:val="single" w:sz="4" w:space="0" w:color="auto"/>
            </w:tcBorders>
          </w:tcPr>
          <w:p w14:paraId="26E591B6" w14:textId="77777777" w:rsidR="00F62CD8" w:rsidRPr="00FF679D" w:rsidRDefault="00F62CD8" w:rsidP="00F62CD8">
            <w:pPr>
              <w:spacing w:line="256" w:lineRule="auto"/>
              <w:rPr>
                <w:sz w:val="22"/>
                <w:szCs w:val="22"/>
                <w:lang w:eastAsia="pl-PL"/>
              </w:rPr>
            </w:pPr>
            <w:r w:rsidRPr="00FF679D">
              <w:rPr>
                <w:sz w:val="22"/>
                <w:szCs w:val="22"/>
                <w:lang w:eastAsia="pl-PL"/>
              </w:rPr>
              <w:t xml:space="preserve">Kopiowanie danych .   </w:t>
            </w:r>
          </w:p>
        </w:tc>
        <w:tc>
          <w:tcPr>
            <w:tcW w:w="1468" w:type="dxa"/>
            <w:tcBorders>
              <w:top w:val="single" w:sz="4" w:space="0" w:color="auto"/>
              <w:left w:val="single" w:sz="4" w:space="0" w:color="auto"/>
              <w:bottom w:val="single" w:sz="4" w:space="0" w:color="auto"/>
              <w:right w:val="single" w:sz="4" w:space="0" w:color="auto"/>
            </w:tcBorders>
            <w:hideMark/>
          </w:tcPr>
          <w:p w14:paraId="5013CA68" w14:textId="77777777" w:rsidR="00F62CD8" w:rsidRPr="00FF679D" w:rsidRDefault="00F62CD8" w:rsidP="00F62CD8">
            <w:pPr>
              <w:spacing w:line="256" w:lineRule="auto"/>
              <w:rPr>
                <w:sz w:val="22"/>
                <w:szCs w:val="22"/>
                <w:lang w:eastAsia="pl-PL"/>
              </w:rPr>
            </w:pPr>
            <w:r w:rsidRPr="00FF679D">
              <w:rPr>
                <w:sz w:val="22"/>
                <w:szCs w:val="22"/>
                <w:lang w:eastAsia="pl-PL"/>
              </w:rPr>
              <w:t>krytyczny dla sukcesu projektu</w:t>
            </w:r>
          </w:p>
        </w:tc>
        <w:tc>
          <w:tcPr>
            <w:tcW w:w="2441" w:type="dxa"/>
            <w:tcBorders>
              <w:top w:val="single" w:sz="4" w:space="0" w:color="auto"/>
              <w:left w:val="single" w:sz="4" w:space="0" w:color="auto"/>
              <w:bottom w:val="single" w:sz="4" w:space="0" w:color="auto"/>
              <w:right w:val="single" w:sz="4" w:space="0" w:color="auto"/>
            </w:tcBorders>
            <w:hideMark/>
          </w:tcPr>
          <w:p w14:paraId="2248E913" w14:textId="77777777" w:rsidR="00F62CD8" w:rsidRPr="00FF679D" w:rsidRDefault="00F62CD8" w:rsidP="00F62CD8">
            <w:pPr>
              <w:spacing w:line="256" w:lineRule="auto"/>
              <w:rPr>
                <w:rFonts w:cs="Arial"/>
                <w:sz w:val="22"/>
                <w:szCs w:val="22"/>
              </w:rPr>
            </w:pPr>
            <w:r w:rsidRPr="00FF679D">
              <w:rPr>
                <w:rFonts w:cs="Arial"/>
                <w:sz w:val="22"/>
                <w:szCs w:val="22"/>
              </w:rPr>
              <w:t>SOAP Web Services, standard HL7 CDA, według dokumentacji technicznej</w:t>
            </w:r>
          </w:p>
        </w:tc>
      </w:tr>
      <w:tr w:rsidR="00F62CD8" w:rsidRPr="00FF679D" w14:paraId="1187D236"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87BFD7D" w14:textId="77777777" w:rsidR="00F62CD8" w:rsidRPr="00FF679D" w:rsidRDefault="00F62CD8" w:rsidP="00F62CD8">
            <w:pPr>
              <w:spacing w:line="256" w:lineRule="auto"/>
              <w:rPr>
                <w:sz w:val="22"/>
                <w:szCs w:val="22"/>
              </w:rPr>
            </w:pPr>
            <w:r w:rsidRPr="00FF679D">
              <w:rPr>
                <w:sz w:val="22"/>
                <w:szCs w:val="22"/>
              </w:rPr>
              <w:t>2.</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27B89B2C" w14:textId="15BB6FA3" w:rsidR="00F62CD8" w:rsidRPr="00FF679D" w:rsidRDefault="00E05C5B" w:rsidP="00F62CD8">
            <w:pPr>
              <w:spacing w:line="256" w:lineRule="auto"/>
              <w:rPr>
                <w:sz w:val="22"/>
                <w:szCs w:val="22"/>
              </w:rPr>
            </w:pPr>
            <w:r w:rsidRPr="00FF679D">
              <w:rPr>
                <w:sz w:val="22"/>
                <w:szCs w:val="22"/>
              </w:rPr>
              <w:t>GUS</w:t>
            </w:r>
          </w:p>
        </w:tc>
        <w:tc>
          <w:tcPr>
            <w:tcW w:w="1537" w:type="dxa"/>
            <w:tcBorders>
              <w:top w:val="single" w:sz="4" w:space="0" w:color="auto"/>
              <w:left w:val="single" w:sz="4" w:space="0" w:color="auto"/>
              <w:bottom w:val="single" w:sz="4" w:space="0" w:color="auto"/>
              <w:right w:val="single" w:sz="4" w:space="0" w:color="auto"/>
            </w:tcBorders>
            <w:shd w:val="clear" w:color="auto" w:fill="FFFFFF" w:themeFill="background1"/>
          </w:tcPr>
          <w:p w14:paraId="7025BD00" w14:textId="77777777" w:rsidR="00F62CD8" w:rsidRPr="00FF679D" w:rsidRDefault="00F62CD8" w:rsidP="00F62CD8">
            <w:pPr>
              <w:spacing w:line="256" w:lineRule="auto"/>
              <w:rPr>
                <w:sz w:val="22"/>
                <w:szCs w:val="22"/>
              </w:rPr>
            </w:pPr>
            <w:r w:rsidRPr="00FF679D">
              <w:rPr>
                <w:sz w:val="22"/>
                <w:szCs w:val="22"/>
                <w:lang w:eastAsia="pl-PL"/>
              </w:rPr>
              <w:t>System ZPRO</w:t>
            </w:r>
          </w:p>
        </w:tc>
        <w:tc>
          <w:tcPr>
            <w:tcW w:w="1581" w:type="dxa"/>
            <w:tcBorders>
              <w:top w:val="single" w:sz="4" w:space="0" w:color="auto"/>
              <w:left w:val="single" w:sz="4" w:space="0" w:color="auto"/>
              <w:bottom w:val="single" w:sz="4" w:space="0" w:color="auto"/>
              <w:right w:val="single" w:sz="4" w:space="0" w:color="auto"/>
            </w:tcBorders>
            <w:shd w:val="clear" w:color="auto" w:fill="FFFFFF" w:themeFill="background1"/>
          </w:tcPr>
          <w:p w14:paraId="72D096EB" w14:textId="77777777" w:rsidR="00F62CD8" w:rsidRPr="00FF679D" w:rsidRDefault="00F62CD8" w:rsidP="00F62CD8">
            <w:pPr>
              <w:spacing w:line="256" w:lineRule="auto"/>
              <w:rPr>
                <w:sz w:val="22"/>
                <w:szCs w:val="22"/>
              </w:rPr>
            </w:pPr>
            <w:r w:rsidRPr="00FF679D">
              <w:rPr>
                <w:sz w:val="22"/>
                <w:szCs w:val="22"/>
              </w:rPr>
              <w:t>Rejestr TERYT i REGON</w:t>
            </w:r>
          </w:p>
        </w:tc>
        <w:tc>
          <w:tcPr>
            <w:tcW w:w="1651" w:type="dxa"/>
            <w:tcBorders>
              <w:top w:val="single" w:sz="4" w:space="0" w:color="auto"/>
              <w:left w:val="single" w:sz="4" w:space="0" w:color="auto"/>
              <w:bottom w:val="single" w:sz="4" w:space="0" w:color="auto"/>
              <w:right w:val="single" w:sz="4" w:space="0" w:color="auto"/>
            </w:tcBorders>
            <w:shd w:val="clear" w:color="auto" w:fill="FFFFFF" w:themeFill="background1"/>
          </w:tcPr>
          <w:p w14:paraId="473AA131" w14:textId="77777777" w:rsidR="00F62CD8" w:rsidRPr="00FF679D" w:rsidRDefault="00F62CD8" w:rsidP="00F62CD8">
            <w:pPr>
              <w:spacing w:line="256" w:lineRule="auto"/>
              <w:rPr>
                <w:sz w:val="22"/>
                <w:szCs w:val="22"/>
              </w:rPr>
            </w:pPr>
            <w:r w:rsidRPr="00FF679D">
              <w:rPr>
                <w:sz w:val="22"/>
                <w:szCs w:val="22"/>
              </w:rPr>
              <w:t>Odwołanie bezpośrednie</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tcPr>
          <w:p w14:paraId="2F46BD54" w14:textId="77777777" w:rsidR="00F62CD8" w:rsidRPr="00FF679D" w:rsidRDefault="00F62CD8" w:rsidP="00F62CD8">
            <w:pPr>
              <w:tabs>
                <w:tab w:val="center" w:pos="634"/>
              </w:tabs>
              <w:spacing w:line="256" w:lineRule="auto"/>
              <w:rPr>
                <w:sz w:val="22"/>
                <w:szCs w:val="22"/>
              </w:rPr>
            </w:pPr>
            <w:r w:rsidRPr="00FF679D">
              <w:rPr>
                <w:sz w:val="22"/>
                <w:szCs w:val="22"/>
                <w:lang w:eastAsia="pl-PL"/>
              </w:rPr>
              <w:t>krytyczny dla realizacji projektu</w:t>
            </w:r>
          </w:p>
        </w:tc>
        <w:tc>
          <w:tcPr>
            <w:tcW w:w="2441" w:type="dxa"/>
            <w:tcBorders>
              <w:top w:val="single" w:sz="4" w:space="0" w:color="auto"/>
              <w:left w:val="single" w:sz="4" w:space="0" w:color="auto"/>
              <w:bottom w:val="single" w:sz="4" w:space="0" w:color="auto"/>
              <w:right w:val="single" w:sz="4" w:space="0" w:color="auto"/>
            </w:tcBorders>
            <w:shd w:val="clear" w:color="auto" w:fill="FFFFFF" w:themeFill="background1"/>
          </w:tcPr>
          <w:p w14:paraId="47DA01E7" w14:textId="77777777" w:rsidR="00F62CD8" w:rsidRPr="00FF679D" w:rsidRDefault="00F62CD8" w:rsidP="00F62CD8">
            <w:pPr>
              <w:spacing w:line="256" w:lineRule="auto"/>
              <w:rPr>
                <w:sz w:val="22"/>
                <w:szCs w:val="22"/>
              </w:rPr>
            </w:pPr>
            <w:r w:rsidRPr="00FF679D">
              <w:rPr>
                <w:sz w:val="22"/>
                <w:szCs w:val="22"/>
                <w:lang w:eastAsia="pl-PL"/>
              </w:rPr>
              <w:t>WS, SSL, dedykowane łącze , certyfikat dostępowy</w:t>
            </w:r>
          </w:p>
        </w:tc>
      </w:tr>
      <w:tr w:rsidR="00F62CD8" w:rsidRPr="00FF679D" w14:paraId="4916BD4E"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22982C8C" w14:textId="77777777" w:rsidR="00F62CD8" w:rsidRPr="00FF679D" w:rsidRDefault="00F62CD8" w:rsidP="00F62CD8">
            <w:pPr>
              <w:spacing w:line="256" w:lineRule="auto"/>
              <w:rPr>
                <w:sz w:val="22"/>
                <w:szCs w:val="22"/>
              </w:rPr>
            </w:pPr>
            <w:r w:rsidRPr="00FF679D">
              <w:rPr>
                <w:sz w:val="22"/>
                <w:szCs w:val="22"/>
              </w:rPr>
              <w:t>3.</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42F1C2E9" w14:textId="77777777" w:rsidR="00F62CD8" w:rsidRPr="00FF679D" w:rsidRDefault="00F62CD8" w:rsidP="00F62CD8">
            <w:pPr>
              <w:spacing w:line="256" w:lineRule="auto"/>
              <w:rPr>
                <w:sz w:val="22"/>
                <w:szCs w:val="22"/>
              </w:rPr>
            </w:pPr>
            <w:r w:rsidRPr="00FF679D">
              <w:rPr>
                <w:sz w:val="22"/>
                <w:szCs w:val="22"/>
              </w:rPr>
              <w:t xml:space="preserve">GUS </w:t>
            </w:r>
          </w:p>
        </w:tc>
        <w:tc>
          <w:tcPr>
            <w:tcW w:w="1537" w:type="dxa"/>
            <w:tcBorders>
              <w:top w:val="single" w:sz="4" w:space="0" w:color="auto"/>
              <w:left w:val="single" w:sz="4" w:space="0" w:color="auto"/>
              <w:bottom w:val="single" w:sz="4" w:space="0" w:color="auto"/>
              <w:right w:val="single" w:sz="4" w:space="0" w:color="auto"/>
            </w:tcBorders>
            <w:shd w:val="clear" w:color="auto" w:fill="FFFFFF" w:themeFill="background1"/>
          </w:tcPr>
          <w:p w14:paraId="4FCF4C7F" w14:textId="77777777" w:rsidR="00F62CD8" w:rsidRPr="00FF679D" w:rsidRDefault="00F62CD8" w:rsidP="00F62CD8">
            <w:pPr>
              <w:spacing w:line="256" w:lineRule="auto"/>
              <w:rPr>
                <w:sz w:val="22"/>
                <w:szCs w:val="22"/>
              </w:rPr>
            </w:pPr>
            <w:r w:rsidRPr="00FF679D">
              <w:rPr>
                <w:sz w:val="22"/>
                <w:szCs w:val="22"/>
                <w:lang w:eastAsia="pl-PL"/>
              </w:rPr>
              <w:t>System ZPRO</w:t>
            </w:r>
          </w:p>
        </w:tc>
        <w:tc>
          <w:tcPr>
            <w:tcW w:w="1581" w:type="dxa"/>
            <w:tcBorders>
              <w:top w:val="single" w:sz="4" w:space="0" w:color="auto"/>
              <w:left w:val="single" w:sz="4" w:space="0" w:color="auto"/>
              <w:bottom w:val="single" w:sz="4" w:space="0" w:color="auto"/>
              <w:right w:val="single" w:sz="4" w:space="0" w:color="auto"/>
            </w:tcBorders>
            <w:shd w:val="clear" w:color="auto" w:fill="FFFFFF" w:themeFill="background1"/>
          </w:tcPr>
          <w:p w14:paraId="5EB67489" w14:textId="77777777" w:rsidR="00F62CD8" w:rsidRPr="00FF679D" w:rsidRDefault="00F62CD8" w:rsidP="00F62CD8">
            <w:pPr>
              <w:spacing w:line="256" w:lineRule="auto"/>
              <w:rPr>
                <w:sz w:val="22"/>
                <w:szCs w:val="22"/>
              </w:rPr>
            </w:pPr>
            <w:r w:rsidRPr="00FF679D">
              <w:rPr>
                <w:sz w:val="22"/>
                <w:szCs w:val="22"/>
              </w:rPr>
              <w:t>Rejestr zgonów</w:t>
            </w:r>
          </w:p>
        </w:tc>
        <w:tc>
          <w:tcPr>
            <w:tcW w:w="1651" w:type="dxa"/>
            <w:tcBorders>
              <w:top w:val="single" w:sz="4" w:space="0" w:color="auto"/>
              <w:left w:val="single" w:sz="4" w:space="0" w:color="auto"/>
              <w:bottom w:val="single" w:sz="4" w:space="0" w:color="auto"/>
              <w:right w:val="single" w:sz="4" w:space="0" w:color="auto"/>
            </w:tcBorders>
            <w:shd w:val="clear" w:color="auto" w:fill="FFFFFF" w:themeFill="background1"/>
          </w:tcPr>
          <w:p w14:paraId="18A181CA" w14:textId="77777777" w:rsidR="00F62CD8" w:rsidRPr="00FF679D" w:rsidRDefault="00F62CD8" w:rsidP="00F62CD8">
            <w:pPr>
              <w:spacing w:line="256" w:lineRule="auto"/>
              <w:rPr>
                <w:sz w:val="22"/>
                <w:szCs w:val="22"/>
              </w:rPr>
            </w:pPr>
            <w:r w:rsidRPr="00FF679D">
              <w:rPr>
                <w:sz w:val="22"/>
                <w:szCs w:val="22"/>
              </w:rPr>
              <w:t xml:space="preserve">Kopiowanie danych  </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tcPr>
          <w:p w14:paraId="06FCE9F1" w14:textId="77777777" w:rsidR="00F62CD8" w:rsidRPr="00FF679D" w:rsidRDefault="00F62CD8" w:rsidP="00F62CD8">
            <w:pPr>
              <w:spacing w:line="256" w:lineRule="auto"/>
              <w:rPr>
                <w:sz w:val="22"/>
                <w:szCs w:val="22"/>
              </w:rPr>
            </w:pPr>
            <w:r w:rsidRPr="00FF679D">
              <w:rPr>
                <w:sz w:val="22"/>
                <w:szCs w:val="22"/>
                <w:lang w:eastAsia="pl-PL"/>
              </w:rPr>
              <w:t>Krytyczny dla realizacji projektu</w:t>
            </w:r>
          </w:p>
        </w:tc>
        <w:tc>
          <w:tcPr>
            <w:tcW w:w="2441" w:type="dxa"/>
            <w:tcBorders>
              <w:top w:val="single" w:sz="4" w:space="0" w:color="auto"/>
              <w:left w:val="single" w:sz="4" w:space="0" w:color="auto"/>
              <w:bottom w:val="single" w:sz="4" w:space="0" w:color="auto"/>
              <w:right w:val="single" w:sz="4" w:space="0" w:color="auto"/>
            </w:tcBorders>
            <w:shd w:val="clear" w:color="auto" w:fill="FFFFFF" w:themeFill="background1"/>
          </w:tcPr>
          <w:p w14:paraId="2FA787F0" w14:textId="77777777" w:rsidR="00F62CD8" w:rsidRPr="00FF679D" w:rsidRDefault="00F62CD8" w:rsidP="00F62CD8">
            <w:pPr>
              <w:spacing w:line="256" w:lineRule="auto"/>
              <w:rPr>
                <w:sz w:val="22"/>
                <w:szCs w:val="22"/>
              </w:rPr>
            </w:pPr>
            <w:r w:rsidRPr="00FF679D">
              <w:rPr>
                <w:sz w:val="22"/>
                <w:szCs w:val="22"/>
              </w:rPr>
              <w:t>Przekazywany w postaci zaszyfrowanego pliku  pocztą elektroniczną</w:t>
            </w:r>
          </w:p>
        </w:tc>
      </w:tr>
      <w:tr w:rsidR="00F62CD8" w:rsidRPr="00B25A32" w14:paraId="0B73712E"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08693F3E" w14:textId="77777777" w:rsidR="00F62CD8" w:rsidRPr="00FF679D" w:rsidRDefault="00F62CD8" w:rsidP="00F62CD8">
            <w:pPr>
              <w:spacing w:line="256" w:lineRule="auto"/>
              <w:rPr>
                <w:sz w:val="22"/>
                <w:szCs w:val="22"/>
              </w:rPr>
            </w:pPr>
            <w:r w:rsidRPr="00FF679D">
              <w:rPr>
                <w:sz w:val="22"/>
                <w:szCs w:val="22"/>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48ABE233" w14:textId="77777777" w:rsidR="00F62CD8" w:rsidRPr="00FF679D" w:rsidRDefault="00F62CD8" w:rsidP="00F62CD8">
            <w:pPr>
              <w:spacing w:line="256" w:lineRule="auto"/>
              <w:rPr>
                <w:sz w:val="22"/>
                <w:szCs w:val="22"/>
              </w:rPr>
            </w:pPr>
            <w:r w:rsidRPr="00FF679D">
              <w:rPr>
                <w:sz w:val="22"/>
                <w:szCs w:val="22"/>
              </w:rPr>
              <w:t>Platforma P1</w:t>
            </w:r>
          </w:p>
        </w:tc>
        <w:tc>
          <w:tcPr>
            <w:tcW w:w="1537" w:type="dxa"/>
            <w:tcBorders>
              <w:top w:val="single" w:sz="4" w:space="0" w:color="auto"/>
              <w:left w:val="single" w:sz="4" w:space="0" w:color="auto"/>
              <w:bottom w:val="single" w:sz="4" w:space="0" w:color="auto"/>
              <w:right w:val="single" w:sz="4" w:space="0" w:color="auto"/>
            </w:tcBorders>
            <w:shd w:val="clear" w:color="auto" w:fill="FFFFFF" w:themeFill="background1"/>
          </w:tcPr>
          <w:p w14:paraId="05118C9B" w14:textId="77777777" w:rsidR="00F62CD8" w:rsidRPr="00FF679D" w:rsidRDefault="00F62CD8" w:rsidP="00F62CD8">
            <w:pPr>
              <w:spacing w:line="256" w:lineRule="auto"/>
              <w:rPr>
                <w:sz w:val="22"/>
                <w:szCs w:val="22"/>
              </w:rPr>
            </w:pPr>
            <w:r w:rsidRPr="00FF679D">
              <w:rPr>
                <w:sz w:val="22"/>
                <w:szCs w:val="22"/>
                <w:lang w:eastAsia="pl-PL"/>
              </w:rPr>
              <w:t>System ZPRO</w:t>
            </w:r>
          </w:p>
        </w:tc>
        <w:tc>
          <w:tcPr>
            <w:tcW w:w="1581" w:type="dxa"/>
            <w:tcBorders>
              <w:top w:val="single" w:sz="4" w:space="0" w:color="auto"/>
              <w:left w:val="single" w:sz="4" w:space="0" w:color="auto"/>
              <w:bottom w:val="single" w:sz="4" w:space="0" w:color="auto"/>
              <w:right w:val="single" w:sz="4" w:space="0" w:color="auto"/>
            </w:tcBorders>
            <w:shd w:val="clear" w:color="auto" w:fill="FFFFFF" w:themeFill="background1"/>
          </w:tcPr>
          <w:p w14:paraId="0D4BD421" w14:textId="77777777" w:rsidR="00F62CD8" w:rsidRPr="00A756C2" w:rsidRDefault="00F62CD8" w:rsidP="00F62CD8">
            <w:pPr>
              <w:spacing w:line="256" w:lineRule="auto"/>
              <w:rPr>
                <w:sz w:val="22"/>
                <w:szCs w:val="22"/>
              </w:rPr>
            </w:pPr>
            <w:r w:rsidRPr="00A756C2">
              <w:rPr>
                <w:sz w:val="22"/>
                <w:szCs w:val="22"/>
              </w:rPr>
              <w:t>Karta informacyjna leczenia szpitalnego,</w:t>
            </w:r>
          </w:p>
          <w:p w14:paraId="3115A3D8" w14:textId="77777777" w:rsidR="00F62CD8" w:rsidRPr="00A756C2" w:rsidRDefault="00F62CD8" w:rsidP="00F62CD8">
            <w:pPr>
              <w:spacing w:line="256" w:lineRule="auto"/>
              <w:rPr>
                <w:sz w:val="22"/>
                <w:szCs w:val="22"/>
              </w:rPr>
            </w:pPr>
            <w:r w:rsidRPr="00A756C2">
              <w:rPr>
                <w:sz w:val="22"/>
                <w:szCs w:val="22"/>
              </w:rPr>
              <w:t>karta oceny stanu pacjenta, Informacje z badań diagnostycznych i laboratoryjnych</w:t>
            </w:r>
          </w:p>
        </w:tc>
        <w:tc>
          <w:tcPr>
            <w:tcW w:w="1651" w:type="dxa"/>
            <w:tcBorders>
              <w:top w:val="single" w:sz="4" w:space="0" w:color="auto"/>
              <w:left w:val="single" w:sz="4" w:space="0" w:color="auto"/>
              <w:bottom w:val="single" w:sz="4" w:space="0" w:color="auto"/>
              <w:right w:val="single" w:sz="4" w:space="0" w:color="auto"/>
            </w:tcBorders>
            <w:shd w:val="clear" w:color="auto" w:fill="FFFFFF" w:themeFill="background1"/>
          </w:tcPr>
          <w:p w14:paraId="263B759B" w14:textId="77777777" w:rsidR="00F62CD8" w:rsidRPr="00A756C2" w:rsidRDefault="00F62CD8" w:rsidP="00F62CD8">
            <w:pPr>
              <w:spacing w:line="256" w:lineRule="auto"/>
              <w:rPr>
                <w:sz w:val="22"/>
                <w:szCs w:val="22"/>
              </w:rPr>
            </w:pPr>
            <w:r w:rsidRPr="00A756C2">
              <w:rPr>
                <w:sz w:val="22"/>
                <w:szCs w:val="22"/>
              </w:rPr>
              <w:t xml:space="preserve">Kopiowanie danych  </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tcPr>
          <w:p w14:paraId="521B7082" w14:textId="77777777" w:rsidR="00F62CD8" w:rsidRPr="00553EE4" w:rsidRDefault="00F62CD8" w:rsidP="00F62CD8">
            <w:pPr>
              <w:spacing w:line="256" w:lineRule="auto"/>
              <w:rPr>
                <w:color w:val="FF0000"/>
                <w:sz w:val="22"/>
                <w:szCs w:val="22"/>
              </w:rPr>
            </w:pPr>
            <w:r w:rsidRPr="00A756C2">
              <w:rPr>
                <w:sz w:val="22"/>
                <w:szCs w:val="22"/>
                <w:lang w:eastAsia="pl-PL"/>
              </w:rPr>
              <w:t>Realizowany inną metodą</w:t>
            </w:r>
          </w:p>
        </w:tc>
        <w:tc>
          <w:tcPr>
            <w:tcW w:w="2441" w:type="dxa"/>
            <w:tcBorders>
              <w:top w:val="single" w:sz="4" w:space="0" w:color="auto"/>
              <w:left w:val="single" w:sz="4" w:space="0" w:color="auto"/>
              <w:bottom w:val="single" w:sz="4" w:space="0" w:color="auto"/>
              <w:right w:val="single" w:sz="4" w:space="0" w:color="auto"/>
            </w:tcBorders>
            <w:shd w:val="clear" w:color="auto" w:fill="FFFFFF" w:themeFill="background1"/>
          </w:tcPr>
          <w:p w14:paraId="01B803B9" w14:textId="77777777" w:rsidR="00F62CD8" w:rsidRPr="00FF679D" w:rsidRDefault="00F62CD8" w:rsidP="00F62CD8">
            <w:pPr>
              <w:spacing w:line="256" w:lineRule="auto"/>
              <w:rPr>
                <w:sz w:val="22"/>
                <w:szCs w:val="22"/>
                <w:lang w:val="en-US"/>
              </w:rPr>
            </w:pPr>
            <w:r w:rsidRPr="00FF679D">
              <w:rPr>
                <w:sz w:val="22"/>
                <w:szCs w:val="22"/>
                <w:lang w:val="en-US" w:eastAsia="pl-PL"/>
              </w:rPr>
              <w:t>SOAP Web Services, standard HL7 CDA</w:t>
            </w:r>
            <w:r w:rsidRPr="00FF679D" w:rsidDel="00D82CE8">
              <w:rPr>
                <w:sz w:val="22"/>
                <w:szCs w:val="22"/>
                <w:lang w:val="en-US" w:eastAsia="pl-PL"/>
              </w:rPr>
              <w:t xml:space="preserve"> </w:t>
            </w:r>
          </w:p>
        </w:tc>
      </w:tr>
      <w:tr w:rsidR="00F62CD8" w:rsidRPr="00FF679D" w14:paraId="3BE7D783"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66C9A231" w14:textId="77777777" w:rsidR="00F62CD8" w:rsidRPr="00FF679D" w:rsidRDefault="00F62CD8" w:rsidP="00F62CD8">
            <w:pPr>
              <w:spacing w:line="256" w:lineRule="auto"/>
              <w:rPr>
                <w:sz w:val="22"/>
                <w:szCs w:val="22"/>
              </w:rPr>
            </w:pPr>
            <w:r w:rsidRPr="00FF679D">
              <w:rPr>
                <w:sz w:val="22"/>
                <w:szCs w:val="22"/>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0601046" w14:textId="77777777" w:rsidR="00F62CD8" w:rsidRPr="00FF679D" w:rsidRDefault="00F62CD8" w:rsidP="00F62CD8">
            <w:pPr>
              <w:spacing w:line="256" w:lineRule="auto"/>
              <w:rPr>
                <w:sz w:val="22"/>
                <w:szCs w:val="22"/>
              </w:rPr>
            </w:pPr>
            <w:r w:rsidRPr="00FF679D">
              <w:rPr>
                <w:sz w:val="22"/>
                <w:szCs w:val="22"/>
                <w:lang w:eastAsia="pl-PL"/>
              </w:rPr>
              <w:t>System ZPRO</w:t>
            </w:r>
          </w:p>
        </w:tc>
        <w:tc>
          <w:tcPr>
            <w:tcW w:w="1537" w:type="dxa"/>
            <w:tcBorders>
              <w:top w:val="single" w:sz="4" w:space="0" w:color="auto"/>
              <w:left w:val="single" w:sz="4" w:space="0" w:color="auto"/>
              <w:bottom w:val="single" w:sz="4" w:space="0" w:color="auto"/>
              <w:right w:val="single" w:sz="4" w:space="0" w:color="auto"/>
            </w:tcBorders>
            <w:shd w:val="clear" w:color="auto" w:fill="FFFFFF" w:themeFill="background1"/>
          </w:tcPr>
          <w:p w14:paraId="605D4038" w14:textId="77777777" w:rsidR="00F62CD8" w:rsidRPr="00FF679D" w:rsidRDefault="00F62CD8" w:rsidP="00F62CD8">
            <w:pPr>
              <w:spacing w:line="256" w:lineRule="auto"/>
              <w:rPr>
                <w:sz w:val="22"/>
                <w:szCs w:val="22"/>
              </w:rPr>
            </w:pPr>
            <w:r w:rsidRPr="00FF679D">
              <w:rPr>
                <w:sz w:val="22"/>
                <w:szCs w:val="22"/>
              </w:rPr>
              <w:t>Platforma P1</w:t>
            </w:r>
          </w:p>
        </w:tc>
        <w:tc>
          <w:tcPr>
            <w:tcW w:w="1581" w:type="dxa"/>
            <w:tcBorders>
              <w:top w:val="single" w:sz="4" w:space="0" w:color="auto"/>
              <w:left w:val="single" w:sz="4" w:space="0" w:color="auto"/>
              <w:bottom w:val="single" w:sz="4" w:space="0" w:color="auto"/>
              <w:right w:val="single" w:sz="4" w:space="0" w:color="auto"/>
            </w:tcBorders>
            <w:shd w:val="clear" w:color="auto" w:fill="FFFFFF" w:themeFill="background1"/>
          </w:tcPr>
          <w:p w14:paraId="747588AB" w14:textId="77777777" w:rsidR="00F62CD8" w:rsidRPr="00FF679D" w:rsidRDefault="00F62CD8" w:rsidP="00F62CD8">
            <w:pPr>
              <w:spacing w:line="256" w:lineRule="auto"/>
              <w:rPr>
                <w:sz w:val="22"/>
                <w:szCs w:val="22"/>
              </w:rPr>
            </w:pPr>
            <w:r w:rsidRPr="00FF679D">
              <w:rPr>
                <w:sz w:val="22"/>
                <w:szCs w:val="22"/>
              </w:rPr>
              <w:t>Raporty i analizy danych z rejestrów</w:t>
            </w:r>
          </w:p>
        </w:tc>
        <w:tc>
          <w:tcPr>
            <w:tcW w:w="1651" w:type="dxa"/>
            <w:tcBorders>
              <w:top w:val="single" w:sz="4" w:space="0" w:color="auto"/>
              <w:left w:val="single" w:sz="4" w:space="0" w:color="auto"/>
              <w:bottom w:val="single" w:sz="4" w:space="0" w:color="auto"/>
              <w:right w:val="single" w:sz="4" w:space="0" w:color="auto"/>
            </w:tcBorders>
            <w:shd w:val="clear" w:color="auto" w:fill="FFFFFF" w:themeFill="background1"/>
          </w:tcPr>
          <w:p w14:paraId="5C0910A4" w14:textId="77777777" w:rsidR="00F62CD8" w:rsidRPr="00FF679D" w:rsidRDefault="00F62CD8" w:rsidP="00F62CD8">
            <w:pPr>
              <w:spacing w:line="256" w:lineRule="auto"/>
              <w:rPr>
                <w:sz w:val="22"/>
                <w:szCs w:val="22"/>
              </w:rPr>
            </w:pPr>
            <w:r w:rsidRPr="00FF679D">
              <w:rPr>
                <w:sz w:val="22"/>
                <w:szCs w:val="22"/>
              </w:rPr>
              <w:t xml:space="preserve">Kopiowanie danych  </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tcPr>
          <w:p w14:paraId="62D03B9E" w14:textId="77777777" w:rsidR="00F62CD8" w:rsidRPr="00FF679D" w:rsidRDefault="00F62CD8" w:rsidP="00F62CD8">
            <w:pPr>
              <w:spacing w:line="256" w:lineRule="auto"/>
              <w:rPr>
                <w:sz w:val="22"/>
                <w:szCs w:val="22"/>
              </w:rPr>
            </w:pPr>
            <w:r w:rsidRPr="00FF679D">
              <w:rPr>
                <w:sz w:val="22"/>
                <w:szCs w:val="22"/>
                <w:lang w:eastAsia="pl-PL"/>
              </w:rPr>
              <w:t>Realizowany inną metodą</w:t>
            </w:r>
            <w:r w:rsidRPr="00FF679D" w:rsidDel="00D82CE8">
              <w:rPr>
                <w:sz w:val="22"/>
                <w:szCs w:val="22"/>
                <w:lang w:eastAsia="pl-PL"/>
              </w:rPr>
              <w:t xml:space="preserve"> </w:t>
            </w:r>
          </w:p>
        </w:tc>
        <w:tc>
          <w:tcPr>
            <w:tcW w:w="2441" w:type="dxa"/>
            <w:tcBorders>
              <w:top w:val="single" w:sz="4" w:space="0" w:color="auto"/>
              <w:left w:val="single" w:sz="4" w:space="0" w:color="auto"/>
              <w:bottom w:val="single" w:sz="4" w:space="0" w:color="auto"/>
              <w:right w:val="single" w:sz="4" w:space="0" w:color="auto"/>
            </w:tcBorders>
            <w:shd w:val="clear" w:color="auto" w:fill="FFFFFF" w:themeFill="background1"/>
          </w:tcPr>
          <w:p w14:paraId="698C06A5" w14:textId="07EDA8EE" w:rsidR="00F62CD8" w:rsidRPr="00FF679D" w:rsidRDefault="00F62CD8" w:rsidP="00F62CD8">
            <w:pPr>
              <w:spacing w:line="256" w:lineRule="auto"/>
              <w:rPr>
                <w:sz w:val="22"/>
                <w:szCs w:val="22"/>
                <w:lang w:val="en-US"/>
              </w:rPr>
            </w:pPr>
            <w:r w:rsidRPr="00FF679D">
              <w:rPr>
                <w:sz w:val="22"/>
                <w:szCs w:val="22"/>
                <w:lang w:val="en-US" w:eastAsia="pl-PL"/>
              </w:rPr>
              <w:t>SOAP Web Services</w:t>
            </w:r>
          </w:p>
        </w:tc>
      </w:tr>
      <w:tr w:rsidR="00F62CD8" w:rsidRPr="00FF679D" w14:paraId="59EC5533"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84381D3" w14:textId="77777777" w:rsidR="00F62CD8" w:rsidRPr="00FF679D" w:rsidRDefault="00F62CD8" w:rsidP="00F62CD8">
            <w:pPr>
              <w:spacing w:line="256" w:lineRule="auto"/>
              <w:rPr>
                <w:sz w:val="22"/>
                <w:szCs w:val="22"/>
              </w:rPr>
            </w:pPr>
            <w:r w:rsidRPr="00FF679D">
              <w:rPr>
                <w:sz w:val="22"/>
                <w:szCs w:val="22"/>
              </w:rPr>
              <w:t>6.</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60D84F32" w14:textId="77777777" w:rsidR="00F62CD8" w:rsidRPr="00FF679D" w:rsidRDefault="00F62CD8" w:rsidP="00F62CD8">
            <w:pPr>
              <w:spacing w:line="256" w:lineRule="auto"/>
              <w:rPr>
                <w:sz w:val="22"/>
                <w:szCs w:val="22"/>
                <w:lang w:eastAsia="pl-PL"/>
              </w:rPr>
            </w:pPr>
            <w:r w:rsidRPr="00FF679D">
              <w:rPr>
                <w:sz w:val="22"/>
                <w:szCs w:val="22"/>
                <w:lang w:eastAsia="pl-PL"/>
              </w:rPr>
              <w:t>Rejestry medyczne</w:t>
            </w:r>
          </w:p>
        </w:tc>
        <w:tc>
          <w:tcPr>
            <w:tcW w:w="1537" w:type="dxa"/>
            <w:tcBorders>
              <w:top w:val="single" w:sz="4" w:space="0" w:color="auto"/>
              <w:left w:val="single" w:sz="4" w:space="0" w:color="auto"/>
              <w:bottom w:val="single" w:sz="4" w:space="0" w:color="auto"/>
              <w:right w:val="single" w:sz="4" w:space="0" w:color="auto"/>
            </w:tcBorders>
            <w:shd w:val="clear" w:color="auto" w:fill="FFFFFF" w:themeFill="background1"/>
          </w:tcPr>
          <w:p w14:paraId="65631F4F" w14:textId="77777777" w:rsidR="00F62CD8" w:rsidRPr="00FF679D" w:rsidRDefault="00F62CD8" w:rsidP="00F62CD8">
            <w:pPr>
              <w:spacing w:line="256" w:lineRule="auto"/>
              <w:rPr>
                <w:sz w:val="22"/>
                <w:szCs w:val="22"/>
              </w:rPr>
            </w:pPr>
            <w:r w:rsidRPr="00FF679D">
              <w:rPr>
                <w:sz w:val="22"/>
                <w:szCs w:val="22"/>
                <w:lang w:eastAsia="pl-PL"/>
              </w:rPr>
              <w:t>System ZPRO</w:t>
            </w:r>
          </w:p>
        </w:tc>
        <w:tc>
          <w:tcPr>
            <w:tcW w:w="1581" w:type="dxa"/>
            <w:tcBorders>
              <w:top w:val="single" w:sz="4" w:space="0" w:color="auto"/>
              <w:left w:val="single" w:sz="4" w:space="0" w:color="auto"/>
              <w:bottom w:val="single" w:sz="4" w:space="0" w:color="auto"/>
              <w:right w:val="single" w:sz="4" w:space="0" w:color="auto"/>
            </w:tcBorders>
            <w:shd w:val="clear" w:color="auto" w:fill="FFFFFF" w:themeFill="background1"/>
          </w:tcPr>
          <w:p w14:paraId="26B4F3FD" w14:textId="77777777" w:rsidR="00F62CD8" w:rsidRPr="00FF679D" w:rsidRDefault="00F62CD8" w:rsidP="00F62CD8">
            <w:pPr>
              <w:spacing w:line="256" w:lineRule="auto"/>
              <w:rPr>
                <w:sz w:val="22"/>
                <w:szCs w:val="22"/>
              </w:rPr>
            </w:pPr>
            <w:r w:rsidRPr="00FF679D">
              <w:rPr>
                <w:sz w:val="22"/>
                <w:szCs w:val="22"/>
              </w:rPr>
              <w:t>słownik ICD10</w:t>
            </w:r>
          </w:p>
          <w:p w14:paraId="07010608" w14:textId="77777777" w:rsidR="00F62CD8" w:rsidRPr="00FF679D" w:rsidRDefault="00F62CD8" w:rsidP="00F62CD8">
            <w:pPr>
              <w:spacing w:line="256" w:lineRule="auto"/>
              <w:rPr>
                <w:sz w:val="22"/>
                <w:szCs w:val="22"/>
              </w:rPr>
            </w:pPr>
          </w:p>
        </w:tc>
        <w:tc>
          <w:tcPr>
            <w:tcW w:w="1651" w:type="dxa"/>
            <w:tcBorders>
              <w:top w:val="single" w:sz="4" w:space="0" w:color="auto"/>
              <w:left w:val="single" w:sz="4" w:space="0" w:color="auto"/>
              <w:bottom w:val="single" w:sz="4" w:space="0" w:color="auto"/>
              <w:right w:val="single" w:sz="4" w:space="0" w:color="auto"/>
            </w:tcBorders>
            <w:shd w:val="clear" w:color="auto" w:fill="FFFFFF" w:themeFill="background1"/>
          </w:tcPr>
          <w:p w14:paraId="4D512192" w14:textId="77777777" w:rsidR="00F62CD8" w:rsidRPr="00FF679D" w:rsidRDefault="00F62CD8" w:rsidP="00F62CD8">
            <w:pPr>
              <w:spacing w:line="256" w:lineRule="auto"/>
              <w:rPr>
                <w:sz w:val="22"/>
                <w:szCs w:val="22"/>
              </w:rPr>
            </w:pPr>
            <w:r w:rsidRPr="00FF679D">
              <w:rPr>
                <w:sz w:val="22"/>
                <w:szCs w:val="22"/>
              </w:rPr>
              <w:t xml:space="preserve">Kopiowanie danych  </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tcPr>
          <w:p w14:paraId="3C81AE83" w14:textId="77777777" w:rsidR="00F62CD8" w:rsidRPr="00FF679D" w:rsidRDefault="00F62CD8" w:rsidP="00F62CD8">
            <w:pPr>
              <w:spacing w:line="256" w:lineRule="auto"/>
              <w:rPr>
                <w:sz w:val="22"/>
                <w:szCs w:val="22"/>
                <w:lang w:eastAsia="pl-PL"/>
              </w:rPr>
            </w:pPr>
            <w:r w:rsidRPr="00FF679D">
              <w:rPr>
                <w:sz w:val="22"/>
                <w:szCs w:val="22"/>
                <w:lang w:eastAsia="pl-PL"/>
              </w:rPr>
              <w:t>Realizowany inną metodą</w:t>
            </w:r>
          </w:p>
        </w:tc>
        <w:tc>
          <w:tcPr>
            <w:tcW w:w="2441" w:type="dxa"/>
            <w:tcBorders>
              <w:top w:val="single" w:sz="4" w:space="0" w:color="auto"/>
              <w:left w:val="single" w:sz="4" w:space="0" w:color="auto"/>
              <w:bottom w:val="single" w:sz="4" w:space="0" w:color="auto"/>
              <w:right w:val="single" w:sz="4" w:space="0" w:color="auto"/>
            </w:tcBorders>
            <w:shd w:val="clear" w:color="auto" w:fill="FFFFFF" w:themeFill="background1"/>
          </w:tcPr>
          <w:p w14:paraId="5610B493" w14:textId="77777777" w:rsidR="00F62CD8" w:rsidRPr="00FF679D" w:rsidRDefault="00F62CD8" w:rsidP="00F62CD8">
            <w:pPr>
              <w:spacing w:line="256" w:lineRule="auto"/>
              <w:rPr>
                <w:sz w:val="22"/>
                <w:szCs w:val="22"/>
                <w:lang w:val="en-US" w:eastAsia="pl-PL"/>
              </w:rPr>
            </w:pPr>
            <w:r w:rsidRPr="00FF679D">
              <w:rPr>
                <w:sz w:val="22"/>
                <w:szCs w:val="22"/>
                <w:lang w:val="en-US" w:eastAsia="pl-PL"/>
              </w:rPr>
              <w:t>SOAP Web Services</w:t>
            </w:r>
          </w:p>
        </w:tc>
      </w:tr>
      <w:tr w:rsidR="00F62CD8" w:rsidRPr="00FF679D" w14:paraId="3688AAB9"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5A8D71A6" w14:textId="77777777" w:rsidR="00F62CD8" w:rsidRPr="00FF679D" w:rsidRDefault="00F62CD8" w:rsidP="00F62CD8">
            <w:pPr>
              <w:spacing w:line="256" w:lineRule="auto"/>
              <w:rPr>
                <w:sz w:val="22"/>
                <w:szCs w:val="22"/>
              </w:rPr>
            </w:pPr>
            <w:r w:rsidRPr="00FF679D">
              <w:rPr>
                <w:sz w:val="22"/>
                <w:szCs w:val="22"/>
              </w:rPr>
              <w:t>7.</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7F4DCB43" w14:textId="77777777" w:rsidR="00F62CD8" w:rsidRPr="00FF679D" w:rsidRDefault="00F62CD8" w:rsidP="00F62CD8">
            <w:pPr>
              <w:spacing w:line="256" w:lineRule="auto"/>
              <w:rPr>
                <w:sz w:val="22"/>
                <w:szCs w:val="22"/>
              </w:rPr>
            </w:pPr>
            <w:r w:rsidRPr="00FF679D">
              <w:rPr>
                <w:sz w:val="22"/>
                <w:szCs w:val="22"/>
              </w:rPr>
              <w:t>Systemu Rejestrów Państwowych</w:t>
            </w:r>
          </w:p>
        </w:tc>
        <w:tc>
          <w:tcPr>
            <w:tcW w:w="1537" w:type="dxa"/>
            <w:tcBorders>
              <w:top w:val="single" w:sz="4" w:space="0" w:color="auto"/>
              <w:left w:val="single" w:sz="4" w:space="0" w:color="auto"/>
              <w:bottom w:val="single" w:sz="4" w:space="0" w:color="auto"/>
              <w:right w:val="single" w:sz="4" w:space="0" w:color="auto"/>
            </w:tcBorders>
            <w:shd w:val="clear" w:color="auto" w:fill="FFFFFF" w:themeFill="background1"/>
          </w:tcPr>
          <w:p w14:paraId="667BC100" w14:textId="77777777" w:rsidR="00F62CD8" w:rsidRPr="00FF679D" w:rsidRDefault="00F62CD8" w:rsidP="00F62CD8">
            <w:pPr>
              <w:spacing w:line="256" w:lineRule="auto"/>
              <w:rPr>
                <w:sz w:val="22"/>
                <w:szCs w:val="22"/>
              </w:rPr>
            </w:pPr>
            <w:r w:rsidRPr="00FF679D">
              <w:rPr>
                <w:sz w:val="22"/>
                <w:szCs w:val="22"/>
                <w:lang w:eastAsia="pl-PL"/>
              </w:rPr>
              <w:t>System ZPRO</w:t>
            </w:r>
          </w:p>
        </w:tc>
        <w:tc>
          <w:tcPr>
            <w:tcW w:w="1581" w:type="dxa"/>
            <w:tcBorders>
              <w:top w:val="single" w:sz="4" w:space="0" w:color="auto"/>
              <w:left w:val="single" w:sz="4" w:space="0" w:color="auto"/>
              <w:bottom w:val="single" w:sz="4" w:space="0" w:color="auto"/>
              <w:right w:val="single" w:sz="4" w:space="0" w:color="auto"/>
            </w:tcBorders>
            <w:shd w:val="clear" w:color="auto" w:fill="FFFFFF" w:themeFill="background1"/>
          </w:tcPr>
          <w:p w14:paraId="34A7F9FD" w14:textId="77777777" w:rsidR="00F62CD8" w:rsidRPr="00FF679D" w:rsidRDefault="00F62CD8" w:rsidP="00F62CD8">
            <w:pPr>
              <w:spacing w:line="256" w:lineRule="auto"/>
              <w:rPr>
                <w:sz w:val="22"/>
                <w:szCs w:val="22"/>
              </w:rPr>
            </w:pPr>
            <w:r w:rsidRPr="00FF679D">
              <w:rPr>
                <w:sz w:val="22"/>
                <w:szCs w:val="22"/>
              </w:rPr>
              <w:t>Weryfikacja PESEL</w:t>
            </w:r>
          </w:p>
        </w:tc>
        <w:tc>
          <w:tcPr>
            <w:tcW w:w="1651" w:type="dxa"/>
            <w:tcBorders>
              <w:top w:val="single" w:sz="4" w:space="0" w:color="auto"/>
              <w:left w:val="single" w:sz="4" w:space="0" w:color="auto"/>
              <w:bottom w:val="single" w:sz="4" w:space="0" w:color="auto"/>
              <w:right w:val="single" w:sz="4" w:space="0" w:color="auto"/>
            </w:tcBorders>
            <w:shd w:val="clear" w:color="auto" w:fill="FFFFFF" w:themeFill="background1"/>
          </w:tcPr>
          <w:p w14:paraId="2B2E2259" w14:textId="77777777" w:rsidR="00F62CD8" w:rsidRPr="00FF679D" w:rsidRDefault="00F62CD8" w:rsidP="00F62CD8">
            <w:pPr>
              <w:spacing w:line="256" w:lineRule="auto"/>
              <w:rPr>
                <w:sz w:val="22"/>
                <w:szCs w:val="22"/>
              </w:rPr>
            </w:pPr>
            <w:r w:rsidRPr="00FF679D">
              <w:rPr>
                <w:sz w:val="22"/>
                <w:szCs w:val="22"/>
              </w:rPr>
              <w:t>Odwołanie bezpośrednie</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tcPr>
          <w:p w14:paraId="23E87618" w14:textId="77777777" w:rsidR="00F62CD8" w:rsidRPr="00FF679D" w:rsidRDefault="00F62CD8" w:rsidP="00F62CD8">
            <w:pPr>
              <w:spacing w:line="256" w:lineRule="auto"/>
              <w:rPr>
                <w:sz w:val="22"/>
                <w:szCs w:val="22"/>
              </w:rPr>
            </w:pPr>
            <w:r w:rsidRPr="00FF679D">
              <w:rPr>
                <w:sz w:val="22"/>
                <w:szCs w:val="22"/>
                <w:lang w:eastAsia="pl-PL"/>
              </w:rPr>
              <w:t>Krytyczny dla realizacji projektu</w:t>
            </w:r>
          </w:p>
        </w:tc>
        <w:tc>
          <w:tcPr>
            <w:tcW w:w="2441" w:type="dxa"/>
            <w:tcBorders>
              <w:top w:val="single" w:sz="4" w:space="0" w:color="auto"/>
              <w:left w:val="single" w:sz="4" w:space="0" w:color="auto"/>
              <w:bottom w:val="single" w:sz="4" w:space="0" w:color="auto"/>
              <w:right w:val="single" w:sz="4" w:space="0" w:color="auto"/>
            </w:tcBorders>
            <w:shd w:val="clear" w:color="auto" w:fill="FFFFFF" w:themeFill="background1"/>
          </w:tcPr>
          <w:p w14:paraId="28072E51" w14:textId="77777777" w:rsidR="00F62CD8" w:rsidRPr="00FF679D" w:rsidRDefault="00F62CD8" w:rsidP="00F62CD8">
            <w:pPr>
              <w:spacing w:line="256" w:lineRule="auto"/>
              <w:rPr>
                <w:sz w:val="22"/>
                <w:szCs w:val="22"/>
              </w:rPr>
            </w:pPr>
            <w:r w:rsidRPr="00FF679D">
              <w:rPr>
                <w:sz w:val="22"/>
                <w:szCs w:val="22"/>
                <w:lang w:eastAsia="pl-PL"/>
              </w:rPr>
              <w:t>WS, SSL, Certyfikat dostępowy</w:t>
            </w:r>
          </w:p>
        </w:tc>
      </w:tr>
      <w:tr w:rsidR="00F62CD8" w:rsidRPr="00FF679D" w14:paraId="468A8D3D"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340A581F" w14:textId="77777777" w:rsidR="00F62CD8" w:rsidRPr="00FF679D" w:rsidRDefault="00F62CD8" w:rsidP="00F62CD8">
            <w:pPr>
              <w:spacing w:line="256" w:lineRule="auto"/>
              <w:rPr>
                <w:color w:val="000000"/>
                <w:sz w:val="22"/>
                <w:szCs w:val="22"/>
              </w:rPr>
            </w:pPr>
            <w:r w:rsidRPr="00FF679D">
              <w:rPr>
                <w:color w:val="000000"/>
                <w:sz w:val="22"/>
                <w:szCs w:val="22"/>
              </w:rPr>
              <w:t>8.</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0BE359BB" w14:textId="77777777" w:rsidR="00F62CD8" w:rsidRPr="00FF679D" w:rsidRDefault="00F62CD8" w:rsidP="00F62CD8">
            <w:pPr>
              <w:spacing w:line="256" w:lineRule="auto"/>
              <w:rPr>
                <w:color w:val="000000"/>
                <w:sz w:val="22"/>
                <w:szCs w:val="22"/>
              </w:rPr>
            </w:pPr>
            <w:r w:rsidRPr="00FF679D">
              <w:rPr>
                <w:color w:val="000000"/>
                <w:sz w:val="22"/>
                <w:szCs w:val="22"/>
              </w:rPr>
              <w:t>System NFZ</w:t>
            </w:r>
          </w:p>
        </w:tc>
        <w:tc>
          <w:tcPr>
            <w:tcW w:w="1537" w:type="dxa"/>
            <w:tcBorders>
              <w:top w:val="single" w:sz="4" w:space="0" w:color="auto"/>
              <w:left w:val="single" w:sz="4" w:space="0" w:color="auto"/>
              <w:bottom w:val="single" w:sz="4" w:space="0" w:color="auto"/>
              <w:right w:val="single" w:sz="4" w:space="0" w:color="auto"/>
            </w:tcBorders>
            <w:shd w:val="clear" w:color="auto" w:fill="FFFFFF" w:themeFill="background1"/>
          </w:tcPr>
          <w:p w14:paraId="2BF624D0" w14:textId="77777777" w:rsidR="00F62CD8" w:rsidRPr="00FF679D" w:rsidRDefault="00F62CD8" w:rsidP="00F62CD8">
            <w:pPr>
              <w:spacing w:line="256" w:lineRule="auto"/>
              <w:rPr>
                <w:color w:val="000000"/>
                <w:sz w:val="22"/>
                <w:szCs w:val="22"/>
              </w:rPr>
            </w:pPr>
            <w:r w:rsidRPr="00FF679D">
              <w:rPr>
                <w:sz w:val="22"/>
                <w:szCs w:val="22"/>
                <w:lang w:eastAsia="pl-PL"/>
              </w:rPr>
              <w:t>System ZPRO</w:t>
            </w:r>
          </w:p>
        </w:tc>
        <w:tc>
          <w:tcPr>
            <w:tcW w:w="1581" w:type="dxa"/>
            <w:tcBorders>
              <w:top w:val="single" w:sz="4" w:space="0" w:color="auto"/>
              <w:left w:val="single" w:sz="4" w:space="0" w:color="auto"/>
              <w:bottom w:val="single" w:sz="4" w:space="0" w:color="auto"/>
              <w:right w:val="single" w:sz="4" w:space="0" w:color="auto"/>
            </w:tcBorders>
            <w:shd w:val="clear" w:color="auto" w:fill="FFFFFF" w:themeFill="background1"/>
          </w:tcPr>
          <w:p w14:paraId="1CEF1D27" w14:textId="77777777" w:rsidR="00F62CD8" w:rsidRPr="00FF679D" w:rsidRDefault="00F62CD8" w:rsidP="00F62CD8">
            <w:pPr>
              <w:spacing w:line="256" w:lineRule="auto"/>
              <w:rPr>
                <w:color w:val="000000"/>
                <w:sz w:val="22"/>
                <w:szCs w:val="22"/>
              </w:rPr>
            </w:pPr>
            <w:r w:rsidRPr="00FF679D">
              <w:rPr>
                <w:color w:val="000000"/>
                <w:sz w:val="22"/>
                <w:szCs w:val="22"/>
              </w:rPr>
              <w:t>Dane rozliczeniowe</w:t>
            </w:r>
          </w:p>
        </w:tc>
        <w:tc>
          <w:tcPr>
            <w:tcW w:w="1651" w:type="dxa"/>
            <w:tcBorders>
              <w:top w:val="single" w:sz="4" w:space="0" w:color="auto"/>
              <w:left w:val="single" w:sz="4" w:space="0" w:color="auto"/>
              <w:bottom w:val="single" w:sz="4" w:space="0" w:color="auto"/>
              <w:right w:val="single" w:sz="4" w:space="0" w:color="auto"/>
            </w:tcBorders>
            <w:shd w:val="clear" w:color="auto" w:fill="FFFFFF" w:themeFill="background1"/>
          </w:tcPr>
          <w:p w14:paraId="1C3E0FA0" w14:textId="77777777" w:rsidR="00F62CD8" w:rsidRPr="00FF679D" w:rsidRDefault="00F62CD8" w:rsidP="00F62CD8">
            <w:pPr>
              <w:spacing w:line="256" w:lineRule="auto"/>
              <w:rPr>
                <w:color w:val="000000"/>
                <w:sz w:val="22"/>
                <w:szCs w:val="22"/>
              </w:rPr>
            </w:pPr>
            <w:r w:rsidRPr="00FF679D">
              <w:rPr>
                <w:sz w:val="22"/>
                <w:szCs w:val="22"/>
                <w:lang w:eastAsia="pl-PL"/>
              </w:rPr>
              <w:t>Kopiowanie danych</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tcPr>
          <w:p w14:paraId="13EA3848" w14:textId="77777777" w:rsidR="00F62CD8" w:rsidRPr="00FF679D" w:rsidRDefault="00F62CD8" w:rsidP="00F62CD8">
            <w:pPr>
              <w:spacing w:line="256" w:lineRule="auto"/>
              <w:rPr>
                <w:color w:val="000000"/>
                <w:sz w:val="22"/>
                <w:szCs w:val="22"/>
              </w:rPr>
            </w:pPr>
            <w:r w:rsidRPr="00FF679D">
              <w:rPr>
                <w:sz w:val="22"/>
                <w:szCs w:val="22"/>
                <w:lang w:eastAsia="pl-PL"/>
              </w:rPr>
              <w:t>Realizowany inną metodą</w:t>
            </w:r>
          </w:p>
        </w:tc>
        <w:tc>
          <w:tcPr>
            <w:tcW w:w="2441" w:type="dxa"/>
            <w:tcBorders>
              <w:top w:val="single" w:sz="4" w:space="0" w:color="auto"/>
              <w:left w:val="single" w:sz="4" w:space="0" w:color="auto"/>
              <w:bottom w:val="single" w:sz="4" w:space="0" w:color="auto"/>
              <w:right w:val="single" w:sz="4" w:space="0" w:color="auto"/>
            </w:tcBorders>
            <w:shd w:val="clear" w:color="auto" w:fill="FFFFFF" w:themeFill="background1"/>
          </w:tcPr>
          <w:p w14:paraId="1B7DDCC1" w14:textId="77777777" w:rsidR="00F62CD8" w:rsidRPr="00FF679D" w:rsidRDefault="00F62CD8" w:rsidP="00F62CD8">
            <w:pPr>
              <w:spacing w:line="256" w:lineRule="auto"/>
              <w:rPr>
                <w:color w:val="000000"/>
                <w:sz w:val="22"/>
                <w:szCs w:val="22"/>
              </w:rPr>
            </w:pPr>
            <w:r w:rsidRPr="00FF679D">
              <w:rPr>
                <w:color w:val="000000"/>
                <w:sz w:val="22"/>
                <w:szCs w:val="22"/>
                <w:lang w:eastAsia="pl-PL"/>
              </w:rPr>
              <w:t>Eksport danych do pliku z UI systemu źródłowego i import do docelowego</w:t>
            </w:r>
          </w:p>
        </w:tc>
      </w:tr>
      <w:tr w:rsidR="00F62CD8" w:rsidRPr="00FF679D" w14:paraId="4746B7DD"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4C592EAF" w14:textId="77777777" w:rsidR="00F62CD8" w:rsidRPr="00FF679D" w:rsidRDefault="00F62CD8" w:rsidP="00F62CD8">
            <w:pPr>
              <w:spacing w:line="256" w:lineRule="auto"/>
              <w:rPr>
                <w:color w:val="000000"/>
                <w:sz w:val="22"/>
                <w:szCs w:val="22"/>
              </w:rPr>
            </w:pPr>
            <w:r w:rsidRPr="00FF679D">
              <w:rPr>
                <w:color w:val="000000"/>
                <w:sz w:val="22"/>
                <w:szCs w:val="22"/>
              </w:rPr>
              <w:t>09.</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1460BB08" w14:textId="77777777" w:rsidR="00F62CD8" w:rsidRPr="00FF679D" w:rsidRDefault="00F62CD8" w:rsidP="00F62CD8">
            <w:pPr>
              <w:spacing w:line="256" w:lineRule="auto"/>
              <w:rPr>
                <w:color w:val="000000"/>
                <w:sz w:val="22"/>
                <w:szCs w:val="22"/>
              </w:rPr>
            </w:pPr>
            <w:r w:rsidRPr="00FF679D">
              <w:rPr>
                <w:sz w:val="22"/>
                <w:szCs w:val="22"/>
                <w:lang w:eastAsia="pl-PL"/>
              </w:rPr>
              <w:t>System ZPRO</w:t>
            </w:r>
          </w:p>
        </w:tc>
        <w:tc>
          <w:tcPr>
            <w:tcW w:w="1537" w:type="dxa"/>
            <w:tcBorders>
              <w:top w:val="single" w:sz="4" w:space="0" w:color="auto"/>
              <w:left w:val="single" w:sz="4" w:space="0" w:color="auto"/>
              <w:bottom w:val="single" w:sz="4" w:space="0" w:color="auto"/>
              <w:right w:val="single" w:sz="4" w:space="0" w:color="auto"/>
            </w:tcBorders>
            <w:shd w:val="clear" w:color="auto" w:fill="FFFFFF" w:themeFill="background1"/>
          </w:tcPr>
          <w:p w14:paraId="5DF3D202" w14:textId="77777777" w:rsidR="00F62CD8" w:rsidRPr="00FF679D" w:rsidRDefault="00F62CD8" w:rsidP="00F62CD8">
            <w:pPr>
              <w:spacing w:line="256" w:lineRule="auto"/>
              <w:rPr>
                <w:color w:val="000000"/>
                <w:sz w:val="22"/>
                <w:szCs w:val="22"/>
              </w:rPr>
            </w:pPr>
            <w:r w:rsidRPr="00FF679D">
              <w:rPr>
                <w:color w:val="000000"/>
                <w:sz w:val="22"/>
                <w:szCs w:val="22"/>
              </w:rPr>
              <w:t>System NFZ</w:t>
            </w:r>
            <w:r w:rsidRPr="00FF679D" w:rsidDel="00FE4B66">
              <w:rPr>
                <w:color w:val="000000"/>
                <w:sz w:val="22"/>
                <w:szCs w:val="22"/>
              </w:rPr>
              <w:t xml:space="preserve"> </w:t>
            </w:r>
          </w:p>
        </w:tc>
        <w:tc>
          <w:tcPr>
            <w:tcW w:w="1581" w:type="dxa"/>
            <w:tcBorders>
              <w:top w:val="single" w:sz="4" w:space="0" w:color="auto"/>
              <w:left w:val="single" w:sz="4" w:space="0" w:color="auto"/>
              <w:bottom w:val="single" w:sz="4" w:space="0" w:color="auto"/>
              <w:right w:val="single" w:sz="4" w:space="0" w:color="auto"/>
            </w:tcBorders>
            <w:shd w:val="clear" w:color="auto" w:fill="FFFFFF" w:themeFill="background1"/>
          </w:tcPr>
          <w:p w14:paraId="6DCC8817" w14:textId="77777777" w:rsidR="00F62CD8" w:rsidRPr="00FF679D" w:rsidRDefault="00F62CD8" w:rsidP="00F62CD8">
            <w:pPr>
              <w:spacing w:line="256" w:lineRule="auto"/>
              <w:rPr>
                <w:color w:val="000000"/>
                <w:sz w:val="22"/>
                <w:szCs w:val="22"/>
              </w:rPr>
            </w:pPr>
            <w:r w:rsidRPr="00FF679D">
              <w:rPr>
                <w:color w:val="000000"/>
                <w:sz w:val="22"/>
                <w:szCs w:val="22"/>
              </w:rPr>
              <w:t>Dane medyczne do</w:t>
            </w:r>
          </w:p>
          <w:p w14:paraId="5A8DD3BD" w14:textId="77777777" w:rsidR="00F62CD8" w:rsidRPr="00FF679D" w:rsidRDefault="00F62CD8" w:rsidP="00F62CD8">
            <w:pPr>
              <w:spacing w:line="256" w:lineRule="auto"/>
              <w:rPr>
                <w:color w:val="000000"/>
                <w:sz w:val="22"/>
                <w:szCs w:val="22"/>
              </w:rPr>
            </w:pPr>
            <w:r w:rsidRPr="00FF679D">
              <w:rPr>
                <w:color w:val="000000"/>
                <w:sz w:val="22"/>
                <w:szCs w:val="22"/>
              </w:rPr>
              <w:t xml:space="preserve"> wskaźników jakościowych</w:t>
            </w:r>
            <w:r w:rsidRPr="00FF679D" w:rsidDel="00FE4B66">
              <w:rPr>
                <w:color w:val="000000"/>
                <w:sz w:val="22"/>
                <w:szCs w:val="22"/>
              </w:rPr>
              <w:t xml:space="preserve"> </w:t>
            </w:r>
          </w:p>
        </w:tc>
        <w:tc>
          <w:tcPr>
            <w:tcW w:w="1651" w:type="dxa"/>
            <w:tcBorders>
              <w:top w:val="single" w:sz="4" w:space="0" w:color="auto"/>
              <w:left w:val="single" w:sz="4" w:space="0" w:color="auto"/>
              <w:bottom w:val="single" w:sz="4" w:space="0" w:color="auto"/>
              <w:right w:val="single" w:sz="4" w:space="0" w:color="auto"/>
            </w:tcBorders>
            <w:shd w:val="clear" w:color="auto" w:fill="FFFFFF" w:themeFill="background1"/>
          </w:tcPr>
          <w:p w14:paraId="0E00DD65" w14:textId="77777777" w:rsidR="00F62CD8" w:rsidRPr="00FF679D" w:rsidRDefault="00F62CD8" w:rsidP="00F62CD8">
            <w:pPr>
              <w:spacing w:line="256" w:lineRule="auto"/>
              <w:rPr>
                <w:color w:val="000000"/>
                <w:sz w:val="22"/>
                <w:szCs w:val="22"/>
              </w:rPr>
            </w:pPr>
            <w:r w:rsidRPr="00FF679D">
              <w:rPr>
                <w:sz w:val="22"/>
                <w:szCs w:val="22"/>
                <w:lang w:eastAsia="pl-PL"/>
              </w:rPr>
              <w:t>Kopiowanie danych</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tcPr>
          <w:p w14:paraId="523A161A" w14:textId="77777777" w:rsidR="00F62CD8" w:rsidRPr="00FF679D" w:rsidRDefault="00F62CD8" w:rsidP="00F62CD8">
            <w:pPr>
              <w:spacing w:line="256" w:lineRule="auto"/>
              <w:rPr>
                <w:color w:val="000000"/>
                <w:sz w:val="22"/>
                <w:szCs w:val="22"/>
              </w:rPr>
            </w:pPr>
            <w:r w:rsidRPr="00FF679D">
              <w:rPr>
                <w:sz w:val="22"/>
                <w:szCs w:val="22"/>
                <w:lang w:eastAsia="pl-PL"/>
              </w:rPr>
              <w:t>Realizowany inną metodą</w:t>
            </w:r>
          </w:p>
        </w:tc>
        <w:tc>
          <w:tcPr>
            <w:tcW w:w="2441" w:type="dxa"/>
            <w:tcBorders>
              <w:top w:val="single" w:sz="4" w:space="0" w:color="auto"/>
              <w:left w:val="single" w:sz="4" w:space="0" w:color="auto"/>
              <w:bottom w:val="single" w:sz="4" w:space="0" w:color="auto"/>
              <w:right w:val="single" w:sz="4" w:space="0" w:color="auto"/>
            </w:tcBorders>
            <w:shd w:val="clear" w:color="auto" w:fill="FFFFFF" w:themeFill="background1"/>
          </w:tcPr>
          <w:p w14:paraId="196EB5F2" w14:textId="77777777" w:rsidR="00F62CD8" w:rsidRPr="00FF679D" w:rsidRDefault="00F62CD8" w:rsidP="00F62CD8">
            <w:pPr>
              <w:spacing w:line="256" w:lineRule="auto"/>
              <w:rPr>
                <w:color w:val="000000"/>
                <w:sz w:val="22"/>
                <w:szCs w:val="22"/>
              </w:rPr>
            </w:pPr>
            <w:r w:rsidRPr="00FF679D">
              <w:rPr>
                <w:color w:val="000000"/>
                <w:sz w:val="22"/>
                <w:szCs w:val="22"/>
                <w:lang w:eastAsia="pl-PL"/>
              </w:rPr>
              <w:t>Eksport danych do pliku z UI systemu źródłowego i import do docelowego</w:t>
            </w:r>
          </w:p>
        </w:tc>
      </w:tr>
      <w:tr w:rsidR="00A47CC0" w:rsidRPr="00FF679D" w14:paraId="6F94A67B" w14:textId="77777777" w:rsidTr="00A756C2">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themeFill="background1"/>
          </w:tcPr>
          <w:p w14:paraId="7F0886E7" w14:textId="77777777" w:rsidR="00A47CC0" w:rsidRPr="00FF679D" w:rsidRDefault="00A47CC0" w:rsidP="00A47CC0">
            <w:pPr>
              <w:rPr>
                <w:sz w:val="22"/>
                <w:szCs w:val="22"/>
              </w:rPr>
            </w:pPr>
            <w:r w:rsidRPr="00FF679D">
              <w:rPr>
                <w:color w:val="000000"/>
                <w:sz w:val="22"/>
                <w:szCs w:val="22"/>
              </w:rPr>
              <w:t>10.</w:t>
            </w:r>
          </w:p>
        </w:tc>
        <w:tc>
          <w:tcPr>
            <w:tcW w:w="1560" w:type="dxa"/>
            <w:tcBorders>
              <w:top w:val="single" w:sz="4" w:space="0" w:color="auto"/>
              <w:left w:val="single" w:sz="4" w:space="0" w:color="auto"/>
              <w:bottom w:val="single" w:sz="4" w:space="0" w:color="auto"/>
              <w:right w:val="single" w:sz="4" w:space="0" w:color="auto"/>
            </w:tcBorders>
            <w:shd w:val="clear" w:color="auto" w:fill="FFFFFF" w:themeFill="background1"/>
          </w:tcPr>
          <w:p w14:paraId="052C4229" w14:textId="77777777" w:rsidR="00A47CC0" w:rsidRPr="00FF679D" w:rsidRDefault="00A47CC0" w:rsidP="00A47CC0">
            <w:pPr>
              <w:autoSpaceDE w:val="0"/>
              <w:autoSpaceDN w:val="0"/>
              <w:adjustRightInd w:val="0"/>
              <w:spacing w:line="288" w:lineRule="auto"/>
              <w:rPr>
                <w:color w:val="000000"/>
                <w:sz w:val="22"/>
                <w:szCs w:val="22"/>
                <w:lang w:eastAsia="pl-PL"/>
              </w:rPr>
            </w:pPr>
            <w:r w:rsidRPr="00FF679D">
              <w:rPr>
                <w:color w:val="000000"/>
                <w:sz w:val="22"/>
                <w:szCs w:val="22"/>
                <w:lang w:eastAsia="pl-PL"/>
              </w:rPr>
              <w:t>System login.gov.pl</w:t>
            </w:r>
          </w:p>
          <w:p w14:paraId="0DF2C44A" w14:textId="77777777" w:rsidR="00A47CC0" w:rsidRPr="00FF679D" w:rsidRDefault="00A47CC0" w:rsidP="00A47CC0">
            <w:pPr>
              <w:spacing w:line="256" w:lineRule="auto"/>
              <w:rPr>
                <w:color w:val="000000"/>
                <w:sz w:val="22"/>
                <w:szCs w:val="22"/>
              </w:rPr>
            </w:pPr>
            <w:r w:rsidRPr="00FF679D">
              <w:rPr>
                <w:color w:val="000000"/>
                <w:sz w:val="22"/>
                <w:szCs w:val="22"/>
                <w:lang w:eastAsia="pl-PL"/>
              </w:rPr>
              <w:t>(Profil Zaufany)</w:t>
            </w:r>
          </w:p>
        </w:tc>
        <w:tc>
          <w:tcPr>
            <w:tcW w:w="1537" w:type="dxa"/>
            <w:tcBorders>
              <w:top w:val="single" w:sz="4" w:space="0" w:color="auto"/>
              <w:left w:val="single" w:sz="4" w:space="0" w:color="auto"/>
              <w:bottom w:val="single" w:sz="4" w:space="0" w:color="auto"/>
              <w:right w:val="single" w:sz="4" w:space="0" w:color="auto"/>
            </w:tcBorders>
            <w:shd w:val="clear" w:color="auto" w:fill="FFFFFF" w:themeFill="background1"/>
          </w:tcPr>
          <w:p w14:paraId="3560F07F" w14:textId="77777777" w:rsidR="00A47CC0" w:rsidRPr="00FF679D" w:rsidRDefault="00A47CC0" w:rsidP="00A47CC0">
            <w:pPr>
              <w:spacing w:line="256" w:lineRule="auto"/>
              <w:rPr>
                <w:color w:val="000000"/>
                <w:sz w:val="22"/>
                <w:szCs w:val="22"/>
              </w:rPr>
            </w:pPr>
            <w:r w:rsidRPr="00FF679D">
              <w:rPr>
                <w:sz w:val="22"/>
                <w:szCs w:val="22"/>
                <w:lang w:eastAsia="pl-PL"/>
              </w:rPr>
              <w:t>System ZPRO</w:t>
            </w:r>
          </w:p>
        </w:tc>
        <w:tc>
          <w:tcPr>
            <w:tcW w:w="1581" w:type="dxa"/>
            <w:tcBorders>
              <w:top w:val="single" w:sz="4" w:space="0" w:color="auto"/>
              <w:left w:val="single" w:sz="4" w:space="0" w:color="auto"/>
              <w:bottom w:val="single" w:sz="4" w:space="0" w:color="auto"/>
              <w:right w:val="single" w:sz="4" w:space="0" w:color="auto"/>
            </w:tcBorders>
            <w:shd w:val="clear" w:color="auto" w:fill="FFFFFF" w:themeFill="background1"/>
          </w:tcPr>
          <w:p w14:paraId="62F71904" w14:textId="63732D24" w:rsidR="00A47CC0" w:rsidRPr="00FF679D" w:rsidRDefault="00A47CC0" w:rsidP="00A47CC0">
            <w:pPr>
              <w:spacing w:line="256" w:lineRule="auto"/>
              <w:rPr>
                <w:color w:val="000000"/>
                <w:sz w:val="22"/>
                <w:szCs w:val="22"/>
              </w:rPr>
            </w:pPr>
            <w:r w:rsidRPr="00FF679D">
              <w:rPr>
                <w:color w:val="000000"/>
                <w:sz w:val="22"/>
                <w:szCs w:val="22"/>
              </w:rPr>
              <w:t>Uwierzytelnianie</w:t>
            </w:r>
          </w:p>
        </w:tc>
        <w:tc>
          <w:tcPr>
            <w:tcW w:w="1651" w:type="dxa"/>
            <w:tcBorders>
              <w:top w:val="single" w:sz="4" w:space="0" w:color="auto"/>
              <w:left w:val="single" w:sz="4" w:space="0" w:color="auto"/>
              <w:bottom w:val="single" w:sz="4" w:space="0" w:color="auto"/>
              <w:right w:val="single" w:sz="4" w:space="0" w:color="auto"/>
            </w:tcBorders>
            <w:shd w:val="clear" w:color="auto" w:fill="FFFFFF" w:themeFill="background1"/>
          </w:tcPr>
          <w:p w14:paraId="3C87A956" w14:textId="77777777" w:rsidR="00A47CC0" w:rsidRPr="00FF679D" w:rsidRDefault="00A47CC0" w:rsidP="00A47CC0">
            <w:pPr>
              <w:spacing w:line="256" w:lineRule="auto"/>
              <w:rPr>
                <w:color w:val="000000"/>
                <w:sz w:val="22"/>
                <w:szCs w:val="22"/>
              </w:rPr>
            </w:pPr>
            <w:r w:rsidRPr="00FF679D">
              <w:rPr>
                <w:sz w:val="22"/>
                <w:szCs w:val="22"/>
              </w:rPr>
              <w:t>Odwołanie bezpośrednie</w:t>
            </w:r>
          </w:p>
        </w:tc>
        <w:tc>
          <w:tcPr>
            <w:tcW w:w="1468" w:type="dxa"/>
            <w:tcBorders>
              <w:top w:val="single" w:sz="4" w:space="0" w:color="auto"/>
              <w:left w:val="single" w:sz="4" w:space="0" w:color="auto"/>
              <w:bottom w:val="single" w:sz="4" w:space="0" w:color="auto"/>
              <w:right w:val="single" w:sz="4" w:space="0" w:color="auto"/>
            </w:tcBorders>
            <w:shd w:val="clear" w:color="auto" w:fill="FFFFFF" w:themeFill="background1"/>
          </w:tcPr>
          <w:p w14:paraId="3B781DE3" w14:textId="05452E2E" w:rsidR="00A47CC0" w:rsidRPr="00FF679D" w:rsidRDefault="00A47CC0" w:rsidP="00A47CC0">
            <w:pPr>
              <w:spacing w:line="256" w:lineRule="auto"/>
              <w:rPr>
                <w:color w:val="000000"/>
                <w:sz w:val="22"/>
                <w:szCs w:val="22"/>
                <w:lang w:eastAsia="pl-PL"/>
              </w:rPr>
            </w:pPr>
            <w:r w:rsidRPr="00FF679D">
              <w:rPr>
                <w:sz w:val="22"/>
                <w:szCs w:val="22"/>
                <w:lang w:eastAsia="pl-PL"/>
              </w:rPr>
              <w:t>Realizowany inną metodą</w:t>
            </w:r>
          </w:p>
        </w:tc>
        <w:tc>
          <w:tcPr>
            <w:tcW w:w="2441" w:type="dxa"/>
            <w:tcBorders>
              <w:top w:val="single" w:sz="4" w:space="0" w:color="auto"/>
              <w:left w:val="single" w:sz="4" w:space="0" w:color="auto"/>
              <w:bottom w:val="single" w:sz="4" w:space="0" w:color="auto"/>
              <w:right w:val="single" w:sz="4" w:space="0" w:color="auto"/>
            </w:tcBorders>
            <w:shd w:val="clear" w:color="auto" w:fill="FFFFFF" w:themeFill="background1"/>
          </w:tcPr>
          <w:p w14:paraId="0A1F588C" w14:textId="77777777" w:rsidR="00A47CC0" w:rsidRPr="00FF679D" w:rsidRDefault="00A47CC0" w:rsidP="00A47CC0">
            <w:pPr>
              <w:spacing w:line="256" w:lineRule="auto"/>
              <w:rPr>
                <w:color w:val="000000"/>
                <w:sz w:val="22"/>
                <w:szCs w:val="22"/>
                <w:lang w:eastAsia="pl-PL"/>
              </w:rPr>
            </w:pPr>
            <w:r w:rsidRPr="00FF679D">
              <w:rPr>
                <w:sz w:val="22"/>
                <w:szCs w:val="22"/>
                <w:lang w:eastAsia="pl-PL"/>
              </w:rPr>
              <w:t>WS, SSL, dedykowane łącze, certyfikat dostępowy</w:t>
            </w:r>
          </w:p>
        </w:tc>
      </w:tr>
    </w:tbl>
    <w:p w14:paraId="0BF09CD9" w14:textId="77777777" w:rsidR="00F62CD8" w:rsidRPr="00FF679D" w:rsidRDefault="00F62CD8" w:rsidP="007C51E3">
      <w:pPr>
        <w:spacing w:before="120" w:after="120"/>
        <w:jc w:val="both"/>
        <w:rPr>
          <w:b/>
          <w:sz w:val="22"/>
          <w:szCs w:val="22"/>
        </w:rPr>
      </w:pPr>
    </w:p>
    <w:p w14:paraId="28BDEF66" w14:textId="77777777" w:rsidR="00F62CD8" w:rsidRPr="00FF679D" w:rsidRDefault="00F62CD8" w:rsidP="007C51E3">
      <w:pPr>
        <w:spacing w:before="120" w:after="120"/>
        <w:jc w:val="both"/>
        <w:rPr>
          <w:b/>
          <w:color w:val="0070C0"/>
          <w:sz w:val="22"/>
          <w:szCs w:val="22"/>
          <w:lang w:eastAsia="pl-PL"/>
        </w:rPr>
      </w:pPr>
    </w:p>
    <w:p w14:paraId="6D0F8B9C" w14:textId="77777777" w:rsidR="007573B2" w:rsidRPr="00FF679D" w:rsidRDefault="007573B2" w:rsidP="007609C7">
      <w:pPr>
        <w:pStyle w:val="Tekstpodstawowy2"/>
        <w:spacing w:after="0"/>
        <w:ind w:left="0"/>
        <w:jc w:val="both"/>
        <w:rPr>
          <w:color w:val="0070C0"/>
          <w:sz w:val="22"/>
          <w:szCs w:val="22"/>
          <w:lang w:eastAsia="pl-PL"/>
        </w:rPr>
      </w:pPr>
    </w:p>
    <w:p w14:paraId="086BE31A" w14:textId="6665CBC7" w:rsidR="007573B2" w:rsidRDefault="007573B2" w:rsidP="007573B2">
      <w:pPr>
        <w:pStyle w:val="Nagwek2"/>
        <w:keepNext/>
        <w:rPr>
          <w:sz w:val="22"/>
          <w:szCs w:val="22"/>
          <w:lang w:val="pl-PL"/>
        </w:rPr>
      </w:pPr>
      <w:bookmarkStart w:id="12" w:name="_Hlk508868570"/>
      <w:r w:rsidRPr="00FF679D">
        <w:rPr>
          <w:sz w:val="22"/>
          <w:szCs w:val="22"/>
          <w:lang w:val="pl-PL"/>
        </w:rPr>
        <w:t xml:space="preserve">Kluczowe komponenty architektury rozwiązania </w:t>
      </w:r>
    </w:p>
    <w:p w14:paraId="2DF400A3" w14:textId="2B65292D" w:rsidR="00AD549B" w:rsidRDefault="007F3F47" w:rsidP="005F3125">
      <w:pPr>
        <w:pStyle w:val="Tekstpodstawowy2"/>
        <w:rPr>
          <w:ins w:id="13" w:author="Rafał Przybylak" w:date="2018-11-10T16:21:00Z"/>
        </w:rPr>
      </w:pPr>
      <w:r>
        <w:rPr>
          <w:noProof/>
          <w:lang w:eastAsia="pl-PL"/>
        </w:rPr>
        <w:drawing>
          <wp:anchor distT="0" distB="0" distL="114300" distR="114300" simplePos="0" relativeHeight="251658240" behindDoc="0" locked="0" layoutInCell="1" allowOverlap="1" wp14:anchorId="2B65E096" wp14:editId="5C8F2FC9">
            <wp:simplePos x="0" y="0"/>
            <wp:positionH relativeFrom="column">
              <wp:posOffset>575187</wp:posOffset>
            </wp:positionH>
            <wp:positionV relativeFrom="paragraph">
              <wp:posOffset>-1024</wp:posOffset>
            </wp:positionV>
            <wp:extent cx="5805636" cy="7578547"/>
            <wp:effectExtent l="0" t="0" r="5080" b="381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iagram komponentów 2.jpg"/>
                    <pic:cNvPicPr/>
                  </pic:nvPicPr>
                  <pic:blipFill>
                    <a:blip r:embed="rId14">
                      <a:extLst>
                        <a:ext uri="{28A0092B-C50C-407E-A947-70E740481C1C}">
                          <a14:useLocalDpi xmlns:a14="http://schemas.microsoft.com/office/drawing/2010/main" val="0"/>
                        </a:ext>
                      </a:extLst>
                    </a:blip>
                    <a:stretch>
                      <a:fillRect/>
                    </a:stretch>
                  </pic:blipFill>
                  <pic:spPr>
                    <a:xfrm>
                      <a:off x="0" y="0"/>
                      <a:ext cx="5805636" cy="7578547"/>
                    </a:xfrm>
                    <a:prstGeom prst="rect">
                      <a:avLst/>
                    </a:prstGeom>
                  </pic:spPr>
                </pic:pic>
              </a:graphicData>
            </a:graphic>
          </wp:anchor>
        </w:drawing>
      </w:r>
      <w:bookmarkStart w:id="14" w:name="_Hlk508868657"/>
      <w:bookmarkEnd w:id="12"/>
    </w:p>
    <w:p w14:paraId="32DEC753" w14:textId="61AD83FE" w:rsidR="00205BC1" w:rsidRDefault="00205BC1" w:rsidP="00553EE4">
      <w:pPr>
        <w:pStyle w:val="normalnyakapit"/>
        <w:spacing w:line="288" w:lineRule="auto"/>
      </w:pPr>
      <w:r>
        <w:t>Projektowane rozwiązanie ma na celu</w:t>
      </w:r>
      <w:r w:rsidR="001419CF">
        <w:t xml:space="preserve"> </w:t>
      </w:r>
      <w:r w:rsidR="001419CF" w:rsidRPr="00BD7487">
        <w:rPr>
          <w:lang w:val="pl"/>
        </w:rPr>
        <w:t>utworzenie Zintegrowanej Platformy Rejestrów Onkologicznych (ZPRO)</w:t>
      </w:r>
      <w:r w:rsidR="001419CF">
        <w:rPr>
          <w:lang w:val="pl"/>
        </w:rPr>
        <w:t xml:space="preserve"> oferującej</w:t>
      </w:r>
      <w:r>
        <w:t>:</w:t>
      </w:r>
    </w:p>
    <w:p w14:paraId="59738E20" w14:textId="2A61CCB1" w:rsidR="001419CF" w:rsidRDefault="001419CF" w:rsidP="00553EE4">
      <w:pPr>
        <w:pStyle w:val="normalnyakapit"/>
        <w:numPr>
          <w:ilvl w:val="0"/>
          <w:numId w:val="41"/>
        </w:numPr>
        <w:spacing w:line="288" w:lineRule="auto"/>
      </w:pPr>
      <w:r>
        <w:rPr>
          <w:lang w:val="pl"/>
        </w:rPr>
        <w:t>przeniesione zmodyfikowane funkcjonalności obecnego systemu</w:t>
      </w:r>
      <w:r>
        <w:t xml:space="preserve"> KRN</w:t>
      </w:r>
    </w:p>
    <w:p w14:paraId="639AACE5" w14:textId="400C81CE" w:rsidR="00205BC1" w:rsidRPr="00E92262" w:rsidRDefault="001419CF" w:rsidP="00553EE4">
      <w:pPr>
        <w:pStyle w:val="normalnyakapit"/>
        <w:numPr>
          <w:ilvl w:val="0"/>
          <w:numId w:val="41"/>
        </w:numPr>
        <w:spacing w:line="288" w:lineRule="auto"/>
      </w:pPr>
      <w:r w:rsidRPr="00E92262">
        <w:t xml:space="preserve">możliwość bezpośredniej integracji z bazami szpitalnymi </w:t>
      </w:r>
      <w:r>
        <w:t xml:space="preserve">w celu przesyłania danych </w:t>
      </w:r>
      <w:r w:rsidR="0076664D">
        <w:t xml:space="preserve">do </w:t>
      </w:r>
      <w:r>
        <w:t xml:space="preserve">rejestrów onkologicznych </w:t>
      </w:r>
      <w:r w:rsidRPr="00E92262">
        <w:t>z pominięciem zaangażowania w tym procesie lekarzy oraz innego personelu ośrodków medycznych;</w:t>
      </w:r>
    </w:p>
    <w:p w14:paraId="36B8D7DF" w14:textId="309B1BD7" w:rsidR="001419CF" w:rsidRPr="00553EE4" w:rsidRDefault="00205BC1" w:rsidP="00553EE4">
      <w:pPr>
        <w:pStyle w:val="normalnyakapit"/>
        <w:numPr>
          <w:ilvl w:val="0"/>
          <w:numId w:val="41"/>
        </w:numPr>
        <w:spacing w:line="288" w:lineRule="auto"/>
      </w:pPr>
      <w:r w:rsidRPr="00BD7487">
        <w:rPr>
          <w:lang w:val="pl"/>
        </w:rPr>
        <w:t xml:space="preserve">miejsce tworzenia i funkcjonowania klinicznych rejestrów narządowych </w:t>
      </w:r>
      <w:r w:rsidR="001419CF">
        <w:rPr>
          <w:lang w:val="pl"/>
        </w:rPr>
        <w:t>(</w:t>
      </w:r>
      <w:r w:rsidRPr="00BD7487">
        <w:rPr>
          <w:lang w:val="pl"/>
        </w:rPr>
        <w:t>szerszy zakres danych medycznych dot</w:t>
      </w:r>
      <w:r w:rsidR="001419CF">
        <w:rPr>
          <w:lang w:val="pl"/>
        </w:rPr>
        <w:t>yczących konkretnego nowotworu)</w:t>
      </w:r>
      <w:r w:rsidR="00AD7191">
        <w:t>. Pierwszym rejestrem</w:t>
      </w:r>
      <w:r w:rsidR="00AD7191" w:rsidRPr="00E92262">
        <w:t xml:space="preserve"> </w:t>
      </w:r>
      <w:r w:rsidR="00AD7191">
        <w:t>narządowym będzie  Polski</w:t>
      </w:r>
      <w:r w:rsidR="00AD7191" w:rsidRPr="00E92262">
        <w:t xml:space="preserve"> </w:t>
      </w:r>
      <w:r w:rsidR="00AD7191">
        <w:t>Rejestr</w:t>
      </w:r>
      <w:r w:rsidR="00AD7191" w:rsidRPr="00E92262">
        <w:t xml:space="preserve"> Onko-Hematologiczn</w:t>
      </w:r>
      <w:r w:rsidR="00AD7191">
        <w:t>y (PROH).</w:t>
      </w:r>
    </w:p>
    <w:p w14:paraId="3FE7B3FE" w14:textId="2BC58FD9" w:rsidR="00205BC1" w:rsidRPr="00553EE4" w:rsidRDefault="00205BC1" w:rsidP="00553EE4">
      <w:pPr>
        <w:pStyle w:val="normalnyakapit"/>
        <w:numPr>
          <w:ilvl w:val="0"/>
          <w:numId w:val="41"/>
        </w:numPr>
        <w:spacing w:line="288" w:lineRule="auto"/>
      </w:pPr>
      <w:r w:rsidRPr="00BD7487">
        <w:rPr>
          <w:lang w:val="pl"/>
        </w:rPr>
        <w:t>narzędzia do analizy danych oraz wysoki poziom bezpieczeństwa danych;</w:t>
      </w:r>
    </w:p>
    <w:p w14:paraId="54468F6D" w14:textId="77777777" w:rsidR="00AD7191" w:rsidRDefault="00AD7191" w:rsidP="00553EE4">
      <w:pPr>
        <w:pStyle w:val="Tekstpodstawowy2"/>
        <w:spacing w:after="0" w:line="288" w:lineRule="auto"/>
      </w:pPr>
    </w:p>
    <w:p w14:paraId="07719C98" w14:textId="31F939AA" w:rsidR="00205BC1" w:rsidRPr="00553EE4" w:rsidRDefault="00AD7191" w:rsidP="00553EE4">
      <w:pPr>
        <w:pStyle w:val="normalnyakapit"/>
        <w:spacing w:line="288" w:lineRule="auto"/>
        <w:rPr>
          <w:b/>
          <w:bCs/>
        </w:rPr>
      </w:pPr>
      <w:r w:rsidRPr="00553EE4">
        <w:rPr>
          <w:b/>
          <w:bCs/>
        </w:rPr>
        <w:t>Integracja z systemami HIS</w:t>
      </w:r>
    </w:p>
    <w:p w14:paraId="379793E9" w14:textId="77777777" w:rsidR="00AD7191" w:rsidRDefault="00AD7191" w:rsidP="00D05A37">
      <w:pPr>
        <w:pStyle w:val="normalnyakapit"/>
        <w:spacing w:line="288" w:lineRule="auto"/>
        <w:jc w:val="both"/>
      </w:pPr>
      <w:r>
        <w:t>Integracja rejestrów onkologicznych z systemami dziedzinowymi szpitali pozwoli na zgromadzenie wybranych informacji o każdym zdarzeniu związanym z diagnostyką i leczeniem pacjenta. Pozwoli dopełnić obecnie gromadzone dane o informacje pominięte przez lekarza z powodu braku czasu lub braku dostępu do informacji przechowywanej przez inny ośrodek leczący pacjenta.</w:t>
      </w:r>
    </w:p>
    <w:p w14:paraId="4D12232B" w14:textId="77777777" w:rsidR="00AD7191" w:rsidRDefault="00AD7191" w:rsidP="00D05A37">
      <w:pPr>
        <w:pStyle w:val="normalnyakapit"/>
        <w:spacing w:line="288" w:lineRule="auto"/>
        <w:jc w:val="both"/>
      </w:pPr>
      <w:r>
        <w:t>Projektowana integracja składa się z niezależnego interfejsu gromadzenia i przesyłania danych uruchomionego po stronie placówki medycznej oraz komunikacyjnej szyny danych po stronie centralnego systemu ZPRO.</w:t>
      </w:r>
    </w:p>
    <w:p w14:paraId="41260C45" w14:textId="2D72567E" w:rsidR="00AD7191" w:rsidRDefault="00AD7191" w:rsidP="00D05A37">
      <w:pPr>
        <w:pStyle w:val="normalnyakapit"/>
        <w:spacing w:line="288" w:lineRule="auto"/>
        <w:jc w:val="both"/>
      </w:pPr>
      <w:r>
        <w:t xml:space="preserve">Interfejs po stronie szpitala będzie niezależny od systemu HIS, dane pobierane będą bezpośrednio z bazy systemu szpitalnego.  Sposób odczytu danych z bazy HIS będzie opracowany przy współpracy z </w:t>
      </w:r>
      <w:r w:rsidR="00E86EE0">
        <w:t>trzema</w:t>
      </w:r>
      <w:r>
        <w:t xml:space="preserve">  wiodącymi producentami systemów medycznych w Polsce (Asseco, Comarch i CGM) i zaimplementowany w szpitalach biorących udział w projekcie (CIO w Warszawie, COI oddział w Krakowie, COI oddział w Gliwicach oraz IHIT w Warszawie). </w:t>
      </w:r>
      <w:r w:rsidR="00D05A37">
        <w:t>Integracja z systemami</w:t>
      </w:r>
      <w:r>
        <w:t xml:space="preserve"> w HIS będzie tak zaprojektowan</w:t>
      </w:r>
      <w:r w:rsidR="00D05A37">
        <w:t>a</w:t>
      </w:r>
      <w:r>
        <w:t xml:space="preserve">, aby możliwe było </w:t>
      </w:r>
      <w:r w:rsidR="00D05A37">
        <w:t xml:space="preserve">szybkie i nisko kosztowe wdrożenie jej </w:t>
      </w:r>
      <w:r>
        <w:t xml:space="preserve">po zakończeniu projektu w kolejnych szpitalach posiadających jeden z trzech zintegrowanych systemów HIS. Przy zastosowaniu dostępu </w:t>
      </w:r>
      <w:r w:rsidR="00D05A37">
        <w:t xml:space="preserve">do danych </w:t>
      </w:r>
      <w:r>
        <w:t xml:space="preserve">na poziomie widoków w bazie </w:t>
      </w:r>
      <w:r w:rsidR="00D05A37">
        <w:t>szpitalnej</w:t>
      </w:r>
      <w:r>
        <w:t xml:space="preserve">, możliwe będzie łatwe wdrożenie </w:t>
      </w:r>
      <w:r w:rsidR="00D05A37">
        <w:t>powyższego</w:t>
      </w:r>
      <w:r>
        <w:t xml:space="preserve"> rozwiązania również w kolejnych placówka</w:t>
      </w:r>
      <w:r w:rsidR="00E86EE0">
        <w:t>ch</w:t>
      </w:r>
      <w:r>
        <w:t xml:space="preserve"> posiadających inny system medyczny </w:t>
      </w:r>
      <w:r w:rsidR="00E86EE0">
        <w:t xml:space="preserve">niż </w:t>
      </w:r>
      <w:r>
        <w:t xml:space="preserve"> biorąc</w:t>
      </w:r>
      <w:r w:rsidR="00E86EE0">
        <w:t>e</w:t>
      </w:r>
      <w:r>
        <w:t xml:space="preserve"> udział w projekcie.</w:t>
      </w:r>
    </w:p>
    <w:p w14:paraId="1DE64E72" w14:textId="275C1AB2" w:rsidR="00AD7191" w:rsidRDefault="00AD7191" w:rsidP="00553EE4">
      <w:pPr>
        <w:pStyle w:val="normalnyakapit"/>
        <w:spacing w:line="288" w:lineRule="auto"/>
      </w:pPr>
    </w:p>
    <w:p w14:paraId="1378E9BF" w14:textId="4F7380B4" w:rsidR="00AD7191" w:rsidRDefault="00AD7191" w:rsidP="00553EE4">
      <w:pPr>
        <w:pStyle w:val="normalnyakapit"/>
        <w:spacing w:line="288" w:lineRule="auto"/>
      </w:pPr>
      <w:r w:rsidRPr="00553EE4">
        <w:rPr>
          <w:b/>
          <w:bCs/>
        </w:rPr>
        <w:t>Generator rejestró</w:t>
      </w:r>
      <w:r>
        <w:t>w</w:t>
      </w:r>
    </w:p>
    <w:p w14:paraId="1D1D64D7" w14:textId="694CE045" w:rsidR="00AD7191" w:rsidRDefault="00AD7191" w:rsidP="00D05A37">
      <w:pPr>
        <w:pStyle w:val="normalnyakapit"/>
        <w:spacing w:line="288" w:lineRule="auto"/>
        <w:jc w:val="both"/>
      </w:pPr>
      <w:r>
        <w:t>N</w:t>
      </w:r>
      <w:r w:rsidRPr="00156AA8">
        <w:t>arzędzia do tworzenia rejestrów</w:t>
      </w:r>
      <w:r>
        <w:t xml:space="preserve"> narządowych </w:t>
      </w:r>
      <w:r w:rsidRPr="00156AA8">
        <w:t xml:space="preserve">(rejestrów wybranych jednostek chorobowych gromadzących rozszerzone </w:t>
      </w:r>
      <w:r w:rsidR="00E86EE0">
        <w:t xml:space="preserve">w stosunku do Karty Zgłoszenia Nowotworu </w:t>
      </w:r>
      <w:r w:rsidRPr="00156AA8">
        <w:t>dane dotyczące metod leczenia</w:t>
      </w:r>
      <w:r w:rsidR="00D05A37">
        <w:t xml:space="preserve">  i produktów leczniczych</w:t>
      </w:r>
      <w:r w:rsidRPr="00156AA8">
        <w:t>)</w:t>
      </w:r>
      <w:r w:rsidR="004F5FEB">
        <w:t xml:space="preserve">. </w:t>
      </w:r>
      <w:r w:rsidR="004F5FEB" w:rsidRPr="004F5FEB">
        <w:t>W założeniach projektu Generator Rejestrów zostanie wykorzystany do budowy pierwszego rejestru narządowego - Polskiego Rejestru Onko-Hematologicznego (PROH), gromadzącego dane dotyczące chorych na nowotwory złośliwe tkanki limfatycznej i krwiotwórczej.</w:t>
      </w:r>
    </w:p>
    <w:p w14:paraId="7FB0AE70" w14:textId="621537AC" w:rsidR="004F5FEB" w:rsidRDefault="004F5FEB" w:rsidP="00D05A37">
      <w:pPr>
        <w:pStyle w:val="normalnyakapit"/>
        <w:spacing w:line="288" w:lineRule="auto"/>
        <w:jc w:val="both"/>
      </w:pPr>
      <w:r w:rsidRPr="000E3163">
        <w:t xml:space="preserve">Mechanizm </w:t>
      </w:r>
      <w:r w:rsidR="00A81834">
        <w:t xml:space="preserve">będzie </w:t>
      </w:r>
      <w:r w:rsidR="00E86EE0" w:rsidRPr="000E3163">
        <w:t xml:space="preserve">pozwalał </w:t>
      </w:r>
      <w:r w:rsidR="00A81834">
        <w:t xml:space="preserve">na </w:t>
      </w:r>
      <w:r w:rsidR="00E72729">
        <w:t>stworzenie</w:t>
      </w:r>
      <w:r w:rsidR="00734687">
        <w:t xml:space="preserve"> z poziomu interfejsu administratora systemu ZPRO</w:t>
      </w:r>
      <w:r w:rsidR="00A81834">
        <w:t xml:space="preserve"> struktur do przechowywania danych oraz logiki biznesowej i interfejsu dla rejestrów narządowych zachorowań na </w:t>
      </w:r>
      <w:r w:rsidR="005F7F15">
        <w:t xml:space="preserve">wybrane </w:t>
      </w:r>
      <w:r w:rsidR="00A81834">
        <w:t>nowotwory złośliwe.</w:t>
      </w:r>
      <w:r w:rsidR="0027086A">
        <w:t xml:space="preserve"> </w:t>
      </w:r>
      <w:r w:rsidR="00734687">
        <w:t xml:space="preserve">Dzięki </w:t>
      </w:r>
      <w:r w:rsidR="00E86EE0">
        <w:t>temu</w:t>
      </w:r>
      <w:r w:rsidR="0027086A">
        <w:t xml:space="preserve"> w</w:t>
      </w:r>
      <w:r w:rsidR="002C7184">
        <w:t xml:space="preserve"> </w:t>
      </w:r>
      <w:r w:rsidR="00D05A37">
        <w:t xml:space="preserve">łatwy i szybki </w:t>
      </w:r>
      <w:r w:rsidR="002C7184">
        <w:t xml:space="preserve">sposób </w:t>
      </w:r>
      <w:r w:rsidR="00D05A37">
        <w:t xml:space="preserve">możliwe będzie </w:t>
      </w:r>
      <w:r w:rsidR="00E86EE0">
        <w:t xml:space="preserve"> </w:t>
      </w:r>
      <w:r w:rsidR="005F7F15">
        <w:t xml:space="preserve">utworzenie technicznej infrastruktury </w:t>
      </w:r>
      <w:r w:rsidR="00D05A37">
        <w:t xml:space="preserve">nowego </w:t>
      </w:r>
      <w:r w:rsidR="002C7184">
        <w:t xml:space="preserve">rejestru </w:t>
      </w:r>
      <w:r w:rsidR="005F7F15">
        <w:t xml:space="preserve">powołanego w drodze rozporządzenia. </w:t>
      </w:r>
    </w:p>
    <w:p w14:paraId="5A0E84ED" w14:textId="77777777" w:rsidR="0027086A" w:rsidRDefault="0027086A" w:rsidP="00553EE4">
      <w:pPr>
        <w:pStyle w:val="normalnyakapit"/>
        <w:spacing w:line="288" w:lineRule="auto"/>
      </w:pPr>
    </w:p>
    <w:p w14:paraId="17160010" w14:textId="260696FE" w:rsidR="0027086A" w:rsidRPr="00553EE4" w:rsidRDefault="007426CE" w:rsidP="00553EE4">
      <w:pPr>
        <w:pStyle w:val="normalnyakapit"/>
        <w:spacing w:line="288" w:lineRule="auto"/>
        <w:rPr>
          <w:b/>
          <w:bCs/>
        </w:rPr>
      </w:pPr>
      <w:r w:rsidRPr="00553EE4">
        <w:rPr>
          <w:b/>
          <w:bCs/>
        </w:rPr>
        <w:t>Interfejs komunikacji z GUS,</w:t>
      </w:r>
      <w:r w:rsidR="00A52ABF" w:rsidRPr="00553EE4">
        <w:rPr>
          <w:b/>
          <w:bCs/>
        </w:rPr>
        <w:t xml:space="preserve"> </w:t>
      </w:r>
      <w:r w:rsidRPr="00553EE4">
        <w:rPr>
          <w:b/>
          <w:bCs/>
        </w:rPr>
        <w:t>CSIOZ,</w:t>
      </w:r>
      <w:r w:rsidR="00A52ABF" w:rsidRPr="00553EE4">
        <w:rPr>
          <w:b/>
          <w:bCs/>
        </w:rPr>
        <w:t xml:space="preserve"> </w:t>
      </w:r>
      <w:r w:rsidRPr="00553EE4">
        <w:rPr>
          <w:b/>
          <w:bCs/>
        </w:rPr>
        <w:t>M</w:t>
      </w:r>
      <w:r w:rsidR="00A52ABF" w:rsidRPr="00553EE4">
        <w:rPr>
          <w:b/>
          <w:bCs/>
        </w:rPr>
        <w:t>C, NFZ</w:t>
      </w:r>
    </w:p>
    <w:p w14:paraId="0863246A" w14:textId="714ED380" w:rsidR="00AD7191" w:rsidRPr="007F3F47" w:rsidRDefault="004424EF" w:rsidP="00553EE4">
      <w:pPr>
        <w:pStyle w:val="normalnyakapit"/>
        <w:spacing w:line="288" w:lineRule="auto"/>
      </w:pPr>
      <w:r>
        <w:t>In</w:t>
      </w:r>
      <w:r w:rsidR="00671ABC">
        <w:t>terfejs zawierający</w:t>
      </w:r>
      <w:r w:rsidR="003516C9">
        <w:t xml:space="preserve"> </w:t>
      </w:r>
      <w:r w:rsidR="00514A29">
        <w:t xml:space="preserve">formy komunikacji </w:t>
      </w:r>
      <w:r w:rsidR="003516C9">
        <w:t>odpowiednie dla danego gestora danych</w:t>
      </w:r>
      <w:r w:rsidR="00040D64">
        <w:t xml:space="preserve">. </w:t>
      </w:r>
      <w:r w:rsidR="00C97839">
        <w:t xml:space="preserve">Komponent </w:t>
      </w:r>
      <w:r w:rsidR="00A41067">
        <w:t>będzie</w:t>
      </w:r>
      <w:r w:rsidR="00591C97">
        <w:t xml:space="preserve"> odpowiadał za dostarczanie informacji z systemów zewnętrznych (z </w:t>
      </w:r>
      <w:r w:rsidR="00E87D97">
        <w:t>wyłączeniem HIS).</w:t>
      </w:r>
    </w:p>
    <w:p w14:paraId="4E1B7CF8" w14:textId="77777777" w:rsidR="00E87D97" w:rsidRDefault="00E87D97" w:rsidP="00553EE4">
      <w:pPr>
        <w:pStyle w:val="normalnyakapit"/>
        <w:spacing w:line="288" w:lineRule="auto"/>
      </w:pPr>
    </w:p>
    <w:p w14:paraId="0A139F54" w14:textId="63F9506B" w:rsidR="00E87D97" w:rsidRPr="00553EE4" w:rsidRDefault="003E7EAF" w:rsidP="00553EE4">
      <w:pPr>
        <w:pStyle w:val="normalnyakapit"/>
        <w:spacing w:line="288" w:lineRule="auto"/>
        <w:rPr>
          <w:b/>
          <w:bCs/>
        </w:rPr>
      </w:pPr>
      <w:r w:rsidRPr="00553EE4">
        <w:rPr>
          <w:b/>
          <w:bCs/>
        </w:rPr>
        <w:t>API ud</w:t>
      </w:r>
      <w:r w:rsidR="00E87D97" w:rsidRPr="00553EE4">
        <w:rPr>
          <w:b/>
          <w:bCs/>
        </w:rPr>
        <w:t>ostępniające dane analityczne</w:t>
      </w:r>
    </w:p>
    <w:p w14:paraId="2DADF03D" w14:textId="7D51C6D0" w:rsidR="003E7EAF" w:rsidRPr="007F3F47" w:rsidRDefault="003E7EAF" w:rsidP="00553EE4">
      <w:pPr>
        <w:pStyle w:val="normalnyakapit"/>
        <w:spacing w:line="288" w:lineRule="auto"/>
      </w:pPr>
      <w:r>
        <w:t xml:space="preserve">Komponent </w:t>
      </w:r>
      <w:r w:rsidR="00506670">
        <w:t>umożliw</w:t>
      </w:r>
      <w:r w:rsidR="005F7F15">
        <w:t>iał będzie dostęp do</w:t>
      </w:r>
      <w:r w:rsidR="00506670">
        <w:t xml:space="preserve"> analiz i raportów </w:t>
      </w:r>
      <w:r w:rsidR="005F7F15">
        <w:t xml:space="preserve">wykorzystujących dane ZPRO </w:t>
      </w:r>
      <w:r w:rsidR="00506670">
        <w:t>z po</w:t>
      </w:r>
      <w:r w:rsidR="00BB076F">
        <w:t>ziomu usługi sieciowej</w:t>
      </w:r>
      <w:r w:rsidR="00D12B46">
        <w:t>. Dostęp będzie wymagał autoryzacji</w:t>
      </w:r>
      <w:r w:rsidR="00E86EE0">
        <w:t>,</w:t>
      </w:r>
      <w:r w:rsidR="00D12B46">
        <w:t xml:space="preserve"> a tym sam</w:t>
      </w:r>
      <w:r w:rsidR="003B266F">
        <w:t>ym wcześniejszej rejestracji</w:t>
      </w:r>
      <w:r w:rsidR="000059C3">
        <w:t xml:space="preserve"> użytkownika</w:t>
      </w:r>
      <w:r w:rsidR="00155CCF">
        <w:t>.</w:t>
      </w:r>
    </w:p>
    <w:p w14:paraId="6CC42555" w14:textId="77777777" w:rsidR="00B97ED1" w:rsidRDefault="00B97ED1" w:rsidP="00553EE4">
      <w:pPr>
        <w:pStyle w:val="normalnyakapit"/>
        <w:spacing w:line="288" w:lineRule="auto"/>
      </w:pPr>
    </w:p>
    <w:p w14:paraId="233BD61D" w14:textId="4EFC1CBD" w:rsidR="00155CCF" w:rsidRPr="00553EE4" w:rsidRDefault="00155CCF" w:rsidP="00553EE4">
      <w:pPr>
        <w:pStyle w:val="normalnyakapit"/>
        <w:spacing w:line="288" w:lineRule="auto"/>
        <w:rPr>
          <w:b/>
          <w:bCs/>
        </w:rPr>
      </w:pPr>
      <w:r w:rsidRPr="00553EE4">
        <w:rPr>
          <w:b/>
          <w:bCs/>
        </w:rPr>
        <w:t xml:space="preserve">Portal dostępu i zarządzania </w:t>
      </w:r>
      <w:r w:rsidR="00D8450F" w:rsidRPr="00553EE4">
        <w:rPr>
          <w:b/>
          <w:bCs/>
        </w:rPr>
        <w:t>rejestrami</w:t>
      </w:r>
    </w:p>
    <w:p w14:paraId="0948D6A4" w14:textId="213F19CC" w:rsidR="00B97ED1" w:rsidRDefault="00D8450F" w:rsidP="005F7F15">
      <w:pPr>
        <w:pStyle w:val="normalnyakapit"/>
        <w:spacing w:line="288" w:lineRule="auto"/>
        <w:jc w:val="both"/>
      </w:pPr>
      <w:r>
        <w:t xml:space="preserve">Komponent odpowiadał będzie za udostępnianie interfejsu </w:t>
      </w:r>
      <w:r w:rsidR="000B5D34">
        <w:t>d</w:t>
      </w:r>
      <w:r w:rsidR="008814B5">
        <w:t>o</w:t>
      </w:r>
      <w:r w:rsidR="000B5D34">
        <w:t xml:space="preserve"> wprowadzania, weryfikacji i analizy </w:t>
      </w:r>
      <w:r w:rsidR="001426DE">
        <w:t xml:space="preserve">danych </w:t>
      </w:r>
      <w:r w:rsidR="00E86EE0">
        <w:t xml:space="preserve">z </w:t>
      </w:r>
      <w:r w:rsidR="001426DE">
        <w:t xml:space="preserve">gromadzonych </w:t>
      </w:r>
      <w:r w:rsidR="005F7F15">
        <w:t xml:space="preserve">w </w:t>
      </w:r>
      <w:r w:rsidR="001426DE">
        <w:t>rejestr</w:t>
      </w:r>
      <w:r w:rsidR="005F7F15">
        <w:t>ach</w:t>
      </w:r>
      <w:r w:rsidR="001426DE">
        <w:t xml:space="preserve"> (KRN, PROH i kolejny</w:t>
      </w:r>
      <w:r w:rsidR="008814B5">
        <w:t>ch powstających</w:t>
      </w:r>
      <w:r w:rsidR="001426DE">
        <w:t>)</w:t>
      </w:r>
      <w:r w:rsidR="008814B5">
        <w:t xml:space="preserve">. </w:t>
      </w:r>
      <w:r w:rsidR="00BD6ECB">
        <w:t xml:space="preserve">Będzie zawierał logikę </w:t>
      </w:r>
      <w:r w:rsidR="00404CEF">
        <w:t xml:space="preserve">obsługi każdego z </w:t>
      </w:r>
      <w:r w:rsidR="00315F93">
        <w:t xml:space="preserve">rejestrów, od wprowadzania danych do </w:t>
      </w:r>
      <w:r w:rsidR="00E2516D">
        <w:t xml:space="preserve">ich </w:t>
      </w:r>
      <w:r w:rsidR="005F7F15">
        <w:t xml:space="preserve">weryfikacji, </w:t>
      </w:r>
      <w:r w:rsidR="00E2516D">
        <w:t>zatwierdzenia</w:t>
      </w:r>
      <w:r w:rsidR="005F7F15">
        <w:t>, aktualizacji</w:t>
      </w:r>
      <w:r w:rsidR="00005A50">
        <w:t>.</w:t>
      </w:r>
    </w:p>
    <w:p w14:paraId="3D00BCD9" w14:textId="77777777" w:rsidR="00B97ED1" w:rsidRDefault="00B97ED1" w:rsidP="00553EE4">
      <w:pPr>
        <w:pStyle w:val="normalnyakapit"/>
        <w:spacing w:line="288" w:lineRule="auto"/>
      </w:pPr>
    </w:p>
    <w:p w14:paraId="3B3F47C5" w14:textId="77777777" w:rsidR="0020410E" w:rsidRPr="00553EE4" w:rsidRDefault="0020410E" w:rsidP="00553EE4">
      <w:pPr>
        <w:pStyle w:val="normalnyakapit"/>
        <w:spacing w:line="288" w:lineRule="auto"/>
        <w:rPr>
          <w:b/>
          <w:bCs/>
        </w:rPr>
      </w:pPr>
      <w:r w:rsidRPr="00553EE4">
        <w:rPr>
          <w:b/>
          <w:bCs/>
        </w:rPr>
        <w:t>Rejestr KRN</w:t>
      </w:r>
    </w:p>
    <w:p w14:paraId="3ABFBBF6" w14:textId="39537F81" w:rsidR="00F55257" w:rsidRDefault="00AA5A22" w:rsidP="00553EE4">
      <w:pPr>
        <w:pStyle w:val="normalnyakapit"/>
        <w:spacing w:line="288" w:lineRule="auto"/>
      </w:pPr>
      <w:r>
        <w:t>Obsługa obecnie istniejącego rejestru</w:t>
      </w:r>
      <w:r w:rsidR="005F7F15">
        <w:t xml:space="preserve"> wyposażonego z nowe funkcjonalności</w:t>
      </w:r>
      <w:r w:rsidR="00F55257">
        <w:t>.</w:t>
      </w:r>
    </w:p>
    <w:p w14:paraId="0E8860B5" w14:textId="77777777" w:rsidR="00F55257" w:rsidRDefault="00F55257" w:rsidP="00553EE4">
      <w:pPr>
        <w:pStyle w:val="normalnyakapit"/>
        <w:spacing w:line="288" w:lineRule="auto"/>
      </w:pPr>
    </w:p>
    <w:p w14:paraId="65E3F5F8" w14:textId="77777777" w:rsidR="00F55257" w:rsidRPr="00553EE4" w:rsidRDefault="00F55257" w:rsidP="00553EE4">
      <w:pPr>
        <w:pStyle w:val="normalnyakapit"/>
        <w:spacing w:line="288" w:lineRule="auto"/>
        <w:rPr>
          <w:b/>
          <w:bCs/>
        </w:rPr>
      </w:pPr>
      <w:r w:rsidRPr="00BA240E">
        <w:rPr>
          <w:b/>
          <w:bCs/>
        </w:rPr>
        <w:t>Portal wiedzy</w:t>
      </w:r>
    </w:p>
    <w:p w14:paraId="1EF01007" w14:textId="383581E8" w:rsidR="00D8450F" w:rsidRPr="007F3F47" w:rsidRDefault="005F7F15" w:rsidP="005F7F15">
      <w:pPr>
        <w:pStyle w:val="normalnyakapit"/>
        <w:spacing w:line="288" w:lineRule="auto"/>
        <w:jc w:val="both"/>
      </w:pPr>
      <w:r>
        <w:t xml:space="preserve">Istniejący </w:t>
      </w:r>
      <w:r w:rsidR="00F55257">
        <w:t xml:space="preserve">portal </w:t>
      </w:r>
      <w:r>
        <w:t>(</w:t>
      </w:r>
      <w:hyperlink r:id="rId15" w:history="1">
        <w:r w:rsidRPr="002A7D5F">
          <w:rPr>
            <w:rStyle w:val="Hipercze"/>
          </w:rPr>
          <w:t>http://onkologia.org.pl/</w:t>
        </w:r>
      </w:hyperlink>
      <w:r>
        <w:t xml:space="preserve">) przeniesiony do ZPRO, </w:t>
      </w:r>
      <w:r w:rsidR="00F55257">
        <w:t xml:space="preserve">zawierający informacje </w:t>
      </w:r>
      <w:r w:rsidR="004B791E">
        <w:t>(analizy i raporty)</w:t>
      </w:r>
      <w:r w:rsidR="00315F93">
        <w:t xml:space="preserve"> </w:t>
      </w:r>
      <w:r w:rsidR="00636BC4">
        <w:t xml:space="preserve">na temat zachorowań </w:t>
      </w:r>
      <w:r>
        <w:t xml:space="preserve">i zgonów </w:t>
      </w:r>
      <w:r w:rsidR="00636BC4">
        <w:t xml:space="preserve">na nowotwory złośliwe oraz </w:t>
      </w:r>
      <w:r w:rsidR="00EC0904">
        <w:t xml:space="preserve">inne materiały związane z tematyką </w:t>
      </w:r>
      <w:r w:rsidR="008410DE">
        <w:t>onkologiczną (artykuły i publikacje medyczne)</w:t>
      </w:r>
      <w:r w:rsidR="00E86EE0">
        <w:t>.</w:t>
      </w:r>
    </w:p>
    <w:p w14:paraId="0AEA7E41" w14:textId="77777777" w:rsidR="008410DE" w:rsidRDefault="008410DE" w:rsidP="00553EE4">
      <w:pPr>
        <w:pStyle w:val="normalnyakapit"/>
        <w:spacing w:line="288" w:lineRule="auto"/>
      </w:pPr>
    </w:p>
    <w:p w14:paraId="7B5990ED" w14:textId="0BDE7793" w:rsidR="008410DE" w:rsidRPr="00553EE4" w:rsidRDefault="008410DE" w:rsidP="00553EE4">
      <w:pPr>
        <w:pStyle w:val="normalnyakapit"/>
        <w:spacing w:line="288" w:lineRule="auto"/>
        <w:rPr>
          <w:b/>
          <w:bCs/>
        </w:rPr>
      </w:pPr>
      <w:r w:rsidRPr="00553EE4">
        <w:rPr>
          <w:b/>
          <w:bCs/>
        </w:rPr>
        <w:t>Analiza i raportowanie</w:t>
      </w:r>
    </w:p>
    <w:p w14:paraId="760894C1" w14:textId="5E152292" w:rsidR="008410DE" w:rsidRPr="007F3F47" w:rsidRDefault="0019386B" w:rsidP="00553EE4">
      <w:pPr>
        <w:pStyle w:val="normalnyakapit"/>
        <w:spacing w:line="288" w:lineRule="auto"/>
      </w:pPr>
      <w:r>
        <w:t>W skład tego komponent</w:t>
      </w:r>
      <w:r w:rsidR="00E86EE0">
        <w:t>u</w:t>
      </w:r>
      <w:r>
        <w:t xml:space="preserve"> wchodz</w:t>
      </w:r>
      <w:r w:rsidR="007C69E3">
        <w:t>ą</w:t>
      </w:r>
      <w:r w:rsidR="000525E4">
        <w:t xml:space="preserve"> hurtownia danych o</w:t>
      </w:r>
      <w:r w:rsidR="007C69E3">
        <w:t>raz</w:t>
      </w:r>
      <w:r w:rsidR="000525E4">
        <w:t xml:space="preserve"> </w:t>
      </w:r>
      <w:r w:rsidR="007C69E3">
        <w:t xml:space="preserve">narzędzia do </w:t>
      </w:r>
      <w:r w:rsidR="00E86EE0">
        <w:t>analizy</w:t>
      </w:r>
      <w:r w:rsidR="007C69E3">
        <w:t xml:space="preserve"> </w:t>
      </w:r>
      <w:r w:rsidR="005F7F15">
        <w:t xml:space="preserve">i przetwarzania danych, </w:t>
      </w:r>
      <w:r w:rsidR="00BD1340">
        <w:t>umożli</w:t>
      </w:r>
      <w:r w:rsidR="00E1607A">
        <w:t>wiają</w:t>
      </w:r>
      <w:r w:rsidR="005F7F15">
        <w:t>ce</w:t>
      </w:r>
      <w:r w:rsidR="00E1607A">
        <w:t xml:space="preserve"> tworzenie i udostępnianie raportów </w:t>
      </w:r>
      <w:r w:rsidR="00823CA4">
        <w:t>na podstawie</w:t>
      </w:r>
      <w:r w:rsidR="00E1607A">
        <w:t xml:space="preserve"> danych gromadzonych </w:t>
      </w:r>
      <w:r w:rsidR="00E86EE0">
        <w:t xml:space="preserve">w </w:t>
      </w:r>
      <w:r w:rsidR="00E1607A">
        <w:t>rejestr</w:t>
      </w:r>
      <w:r w:rsidR="00E86EE0">
        <w:t>ach</w:t>
      </w:r>
      <w:r w:rsidR="00823CA4">
        <w:t>.</w:t>
      </w:r>
      <w:r w:rsidR="007C69E3">
        <w:t xml:space="preserve"> </w:t>
      </w:r>
    </w:p>
    <w:p w14:paraId="24B87B0D" w14:textId="77777777" w:rsidR="00847CA7" w:rsidRPr="007F3F47" w:rsidRDefault="00847CA7" w:rsidP="00553EE4">
      <w:pPr>
        <w:pStyle w:val="normalnyakapit"/>
        <w:spacing w:line="288" w:lineRule="auto"/>
      </w:pPr>
    </w:p>
    <w:p w14:paraId="04C93CCB" w14:textId="77777777" w:rsidR="007573B2" w:rsidRPr="00FF679D" w:rsidRDefault="007573B2" w:rsidP="00553EE4">
      <w:pPr>
        <w:pStyle w:val="Nagwek2"/>
        <w:keepNext/>
        <w:spacing w:before="0" w:after="0" w:line="288" w:lineRule="auto"/>
        <w:rPr>
          <w:b w:val="0"/>
          <w:color w:val="7F7F7F" w:themeColor="text1" w:themeTint="80"/>
          <w:sz w:val="22"/>
          <w:szCs w:val="22"/>
          <w:lang w:val="pl-PL" w:eastAsia="pl-PL"/>
        </w:rPr>
      </w:pPr>
      <w:r w:rsidRPr="00FF679D">
        <w:rPr>
          <w:sz w:val="22"/>
          <w:szCs w:val="22"/>
          <w:lang w:val="pl-PL" w:eastAsia="pl-PL"/>
        </w:rPr>
        <w:t>Przyjęte założenia technologiczne</w:t>
      </w:r>
      <w:r w:rsidR="00E01872" w:rsidRPr="00FF679D">
        <w:rPr>
          <w:sz w:val="22"/>
          <w:szCs w:val="22"/>
          <w:lang w:val="pl-PL" w:eastAsia="pl-PL"/>
        </w:rPr>
        <w:t xml:space="preserve"> </w:t>
      </w:r>
    </w:p>
    <w:bookmarkEnd w:id="14"/>
    <w:p w14:paraId="771601D8" w14:textId="77777777" w:rsidR="007573B2" w:rsidRPr="00FF679D" w:rsidRDefault="007573B2" w:rsidP="007573B2">
      <w:pPr>
        <w:ind w:left="851" w:firstLine="66"/>
        <w:jc w:val="both"/>
        <w:rPr>
          <w:rFonts w:cs="Arial"/>
          <w:color w:val="0070C0"/>
          <w:sz w:val="22"/>
          <w:szCs w:val="22"/>
          <w:lang w:eastAsia="pl-PL"/>
        </w:rPr>
      </w:pPr>
    </w:p>
    <w:tbl>
      <w:tblPr>
        <w:tblW w:w="921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126"/>
        <w:gridCol w:w="6521"/>
      </w:tblGrid>
      <w:tr w:rsidR="00F90F03" w:rsidRPr="00FF679D" w14:paraId="4FA7ED58" w14:textId="77777777" w:rsidTr="00A756C2">
        <w:trPr>
          <w:tblHeader/>
        </w:trPr>
        <w:tc>
          <w:tcPr>
            <w:tcW w:w="567" w:type="dxa"/>
            <w:shd w:val="clear" w:color="auto" w:fill="E7E6E6"/>
          </w:tcPr>
          <w:p w14:paraId="2251A319" w14:textId="77777777" w:rsidR="00F90F03" w:rsidRPr="00FF679D" w:rsidRDefault="00F90F03" w:rsidP="00480C5A">
            <w:pPr>
              <w:jc w:val="center"/>
              <w:rPr>
                <w:b/>
                <w:sz w:val="22"/>
                <w:szCs w:val="22"/>
              </w:rPr>
            </w:pPr>
            <w:r w:rsidRPr="00FF679D">
              <w:rPr>
                <w:b/>
                <w:sz w:val="22"/>
                <w:szCs w:val="22"/>
              </w:rPr>
              <w:t>Lp.</w:t>
            </w:r>
          </w:p>
        </w:tc>
        <w:tc>
          <w:tcPr>
            <w:tcW w:w="2126" w:type="dxa"/>
            <w:shd w:val="clear" w:color="auto" w:fill="E7E6E6"/>
          </w:tcPr>
          <w:p w14:paraId="30EAB1A7" w14:textId="77777777" w:rsidR="00F90F03" w:rsidRPr="00FF679D" w:rsidRDefault="00F90F03" w:rsidP="00480C5A">
            <w:pPr>
              <w:rPr>
                <w:b/>
                <w:sz w:val="22"/>
                <w:szCs w:val="22"/>
              </w:rPr>
            </w:pPr>
            <w:r w:rsidRPr="00FF679D">
              <w:rPr>
                <w:b/>
                <w:sz w:val="22"/>
                <w:szCs w:val="22"/>
              </w:rPr>
              <w:t>Obszar</w:t>
            </w:r>
          </w:p>
        </w:tc>
        <w:tc>
          <w:tcPr>
            <w:tcW w:w="6521" w:type="dxa"/>
            <w:shd w:val="clear" w:color="auto" w:fill="E7E6E6"/>
          </w:tcPr>
          <w:p w14:paraId="36AE16A8" w14:textId="77777777" w:rsidR="00F90F03" w:rsidRPr="00FF679D" w:rsidRDefault="00F90F03" w:rsidP="00480C5A">
            <w:pPr>
              <w:jc w:val="center"/>
              <w:rPr>
                <w:b/>
                <w:sz w:val="22"/>
                <w:szCs w:val="22"/>
              </w:rPr>
            </w:pPr>
            <w:r w:rsidRPr="00FF679D">
              <w:rPr>
                <w:b/>
                <w:sz w:val="22"/>
                <w:szCs w:val="22"/>
              </w:rPr>
              <w:t>Założenie technologiczne</w:t>
            </w:r>
          </w:p>
        </w:tc>
      </w:tr>
      <w:tr w:rsidR="00F90F03" w:rsidRPr="00FF679D" w14:paraId="1490B7C4" w14:textId="77777777" w:rsidTr="00321C0D">
        <w:tc>
          <w:tcPr>
            <w:tcW w:w="567" w:type="dxa"/>
          </w:tcPr>
          <w:p w14:paraId="7849194A" w14:textId="77777777" w:rsidR="00F90F03" w:rsidRPr="00FF679D" w:rsidRDefault="00F90F03" w:rsidP="00505D03">
            <w:pPr>
              <w:pStyle w:val="Akapitzlist"/>
              <w:numPr>
                <w:ilvl w:val="0"/>
                <w:numId w:val="9"/>
              </w:numPr>
              <w:spacing w:line="240" w:lineRule="auto"/>
              <w:rPr>
                <w:color w:val="0070C0"/>
                <w:szCs w:val="22"/>
              </w:rPr>
            </w:pPr>
          </w:p>
        </w:tc>
        <w:tc>
          <w:tcPr>
            <w:tcW w:w="2126" w:type="dxa"/>
          </w:tcPr>
          <w:p w14:paraId="275C214C" w14:textId="77777777" w:rsidR="00F90F03" w:rsidRPr="00FF679D" w:rsidRDefault="00F90F03" w:rsidP="00480C5A">
            <w:pPr>
              <w:rPr>
                <w:rFonts w:cs="Arial"/>
                <w:color w:val="000000" w:themeColor="text1"/>
                <w:sz w:val="22"/>
                <w:szCs w:val="22"/>
                <w:lang w:eastAsia="pl-PL"/>
              </w:rPr>
            </w:pPr>
            <w:r w:rsidRPr="00FF679D">
              <w:rPr>
                <w:rFonts w:cs="Arial"/>
                <w:color w:val="000000" w:themeColor="text1"/>
                <w:sz w:val="22"/>
                <w:szCs w:val="22"/>
                <w:lang w:eastAsia="pl-PL"/>
              </w:rPr>
              <w:t>Infrastruktura</w:t>
            </w:r>
          </w:p>
        </w:tc>
        <w:tc>
          <w:tcPr>
            <w:tcW w:w="6521" w:type="dxa"/>
          </w:tcPr>
          <w:p w14:paraId="14762C5D" w14:textId="77777777" w:rsidR="00F90F03" w:rsidRPr="00FF679D" w:rsidRDefault="0088232D" w:rsidP="00480C5A">
            <w:pPr>
              <w:jc w:val="center"/>
              <w:rPr>
                <w:color w:val="000000" w:themeColor="text1"/>
                <w:sz w:val="22"/>
                <w:szCs w:val="22"/>
                <w:lang w:eastAsia="pl-PL"/>
              </w:rPr>
            </w:pPr>
            <w:r w:rsidRPr="00FF679D">
              <w:rPr>
                <w:color w:val="000000" w:themeColor="text1"/>
                <w:sz w:val="22"/>
                <w:szCs w:val="22"/>
                <w:lang w:eastAsia="pl-PL"/>
              </w:rPr>
              <w:t xml:space="preserve">Nie dotyczy </w:t>
            </w:r>
          </w:p>
        </w:tc>
      </w:tr>
      <w:tr w:rsidR="00F90F03" w:rsidRPr="00FF679D" w14:paraId="63CD630F" w14:textId="77777777" w:rsidTr="00321C0D">
        <w:tc>
          <w:tcPr>
            <w:tcW w:w="567" w:type="dxa"/>
          </w:tcPr>
          <w:p w14:paraId="0EE694BA" w14:textId="77777777" w:rsidR="00F90F03" w:rsidRPr="00FF679D" w:rsidRDefault="00F90F03" w:rsidP="00505D03">
            <w:pPr>
              <w:pStyle w:val="Akapitzlist"/>
              <w:numPr>
                <w:ilvl w:val="0"/>
                <w:numId w:val="9"/>
              </w:numPr>
              <w:spacing w:line="240" w:lineRule="auto"/>
              <w:rPr>
                <w:color w:val="0070C0"/>
                <w:szCs w:val="22"/>
              </w:rPr>
            </w:pPr>
          </w:p>
        </w:tc>
        <w:tc>
          <w:tcPr>
            <w:tcW w:w="2126" w:type="dxa"/>
          </w:tcPr>
          <w:p w14:paraId="3EE451BA" w14:textId="77777777" w:rsidR="00F90F03" w:rsidRPr="00FF679D" w:rsidRDefault="00F90F03" w:rsidP="00480C5A">
            <w:pPr>
              <w:rPr>
                <w:rFonts w:cs="Arial"/>
                <w:color w:val="000000" w:themeColor="text1"/>
                <w:sz w:val="22"/>
                <w:szCs w:val="22"/>
                <w:lang w:eastAsia="pl-PL"/>
              </w:rPr>
            </w:pPr>
            <w:r w:rsidRPr="00FF679D">
              <w:rPr>
                <w:rFonts w:cs="Arial"/>
                <w:color w:val="000000" w:themeColor="text1"/>
                <w:sz w:val="22"/>
                <w:szCs w:val="22"/>
                <w:lang w:eastAsia="pl-PL"/>
              </w:rPr>
              <w:t>Sieć i bezpieczeństwo</w:t>
            </w:r>
          </w:p>
        </w:tc>
        <w:tc>
          <w:tcPr>
            <w:tcW w:w="6521" w:type="dxa"/>
          </w:tcPr>
          <w:p w14:paraId="58202236" w14:textId="77777777" w:rsidR="00F90F03" w:rsidRPr="00FF679D" w:rsidRDefault="0088232D" w:rsidP="00480C5A">
            <w:pPr>
              <w:jc w:val="center"/>
              <w:rPr>
                <w:color w:val="000000" w:themeColor="text1"/>
                <w:sz w:val="22"/>
                <w:szCs w:val="22"/>
                <w:lang w:eastAsia="pl-PL"/>
              </w:rPr>
            </w:pPr>
            <w:r w:rsidRPr="00FF679D">
              <w:rPr>
                <w:color w:val="000000" w:themeColor="text1"/>
                <w:sz w:val="22"/>
                <w:szCs w:val="22"/>
                <w:lang w:eastAsia="pl-PL"/>
              </w:rPr>
              <w:t xml:space="preserve">Nie dotyczy </w:t>
            </w:r>
          </w:p>
        </w:tc>
      </w:tr>
      <w:tr w:rsidR="00F90F03" w:rsidRPr="00B25A32" w14:paraId="7D53FD73" w14:textId="77777777" w:rsidTr="00321C0D">
        <w:tc>
          <w:tcPr>
            <w:tcW w:w="567" w:type="dxa"/>
          </w:tcPr>
          <w:p w14:paraId="595E1070" w14:textId="77777777" w:rsidR="00F90F03" w:rsidRPr="00FF679D" w:rsidRDefault="00F90F03" w:rsidP="00505D03">
            <w:pPr>
              <w:pStyle w:val="Akapitzlist"/>
              <w:numPr>
                <w:ilvl w:val="0"/>
                <w:numId w:val="9"/>
              </w:numPr>
              <w:spacing w:line="240" w:lineRule="auto"/>
              <w:rPr>
                <w:color w:val="0070C0"/>
                <w:szCs w:val="22"/>
              </w:rPr>
            </w:pPr>
          </w:p>
        </w:tc>
        <w:tc>
          <w:tcPr>
            <w:tcW w:w="2126" w:type="dxa"/>
          </w:tcPr>
          <w:p w14:paraId="08A9784D" w14:textId="77777777" w:rsidR="00F90F03" w:rsidRPr="00FF679D" w:rsidRDefault="00F90F03" w:rsidP="00480C5A">
            <w:pPr>
              <w:rPr>
                <w:rFonts w:cs="Arial"/>
                <w:color w:val="000000" w:themeColor="text1"/>
                <w:sz w:val="22"/>
                <w:szCs w:val="22"/>
                <w:lang w:eastAsia="pl-PL"/>
              </w:rPr>
            </w:pPr>
            <w:r w:rsidRPr="00FF679D">
              <w:rPr>
                <w:rFonts w:cs="Arial"/>
                <w:color w:val="000000" w:themeColor="text1"/>
                <w:sz w:val="22"/>
                <w:szCs w:val="22"/>
                <w:lang w:eastAsia="pl-PL"/>
              </w:rPr>
              <w:t>Standardy wymiany danych</w:t>
            </w:r>
          </w:p>
        </w:tc>
        <w:tc>
          <w:tcPr>
            <w:tcW w:w="6521" w:type="dxa"/>
          </w:tcPr>
          <w:p w14:paraId="6878CCC1" w14:textId="6295B042" w:rsidR="00F90F03" w:rsidRPr="00FF679D" w:rsidRDefault="00703B9B" w:rsidP="00480C5A">
            <w:pPr>
              <w:jc w:val="center"/>
              <w:rPr>
                <w:color w:val="000000" w:themeColor="text1"/>
                <w:sz w:val="22"/>
                <w:szCs w:val="22"/>
                <w:lang w:val="en-US" w:eastAsia="pl-PL"/>
              </w:rPr>
            </w:pPr>
            <w:r w:rsidRPr="00FF679D">
              <w:rPr>
                <w:color w:val="000000" w:themeColor="text1"/>
                <w:sz w:val="22"/>
                <w:szCs w:val="22"/>
                <w:lang w:val="en-US" w:eastAsia="pl-PL"/>
              </w:rPr>
              <w:t>HL7 CDA, SOAP WEB Service</w:t>
            </w:r>
            <w:r w:rsidR="00CB146A" w:rsidRPr="00FF679D">
              <w:rPr>
                <w:color w:val="000000" w:themeColor="text1"/>
                <w:sz w:val="22"/>
                <w:szCs w:val="22"/>
                <w:lang w:val="en-US" w:eastAsia="pl-PL"/>
              </w:rPr>
              <w:t>, SAML 2.0</w:t>
            </w:r>
          </w:p>
        </w:tc>
      </w:tr>
      <w:tr w:rsidR="00F90F03" w:rsidRPr="00FF679D" w14:paraId="39141D37" w14:textId="77777777" w:rsidTr="00321C0D">
        <w:tc>
          <w:tcPr>
            <w:tcW w:w="567" w:type="dxa"/>
          </w:tcPr>
          <w:p w14:paraId="1A2F0FDA" w14:textId="77777777" w:rsidR="00F90F03" w:rsidRPr="00FF679D" w:rsidRDefault="00F90F03" w:rsidP="00505D03">
            <w:pPr>
              <w:pStyle w:val="Akapitzlist"/>
              <w:numPr>
                <w:ilvl w:val="0"/>
                <w:numId w:val="9"/>
              </w:numPr>
              <w:spacing w:line="240" w:lineRule="auto"/>
              <w:rPr>
                <w:color w:val="0070C0"/>
                <w:szCs w:val="22"/>
                <w:lang w:val="en-US"/>
              </w:rPr>
            </w:pPr>
          </w:p>
        </w:tc>
        <w:tc>
          <w:tcPr>
            <w:tcW w:w="2126" w:type="dxa"/>
          </w:tcPr>
          <w:p w14:paraId="1A7FE767" w14:textId="77777777" w:rsidR="00F90F03" w:rsidRPr="00FF679D" w:rsidRDefault="00F90F03" w:rsidP="00480C5A">
            <w:pPr>
              <w:rPr>
                <w:rFonts w:cs="Arial"/>
                <w:color w:val="000000" w:themeColor="text1"/>
                <w:sz w:val="22"/>
                <w:szCs w:val="22"/>
                <w:lang w:eastAsia="pl-PL"/>
              </w:rPr>
            </w:pPr>
            <w:r w:rsidRPr="00FF679D">
              <w:rPr>
                <w:rFonts w:cs="Arial"/>
                <w:color w:val="000000" w:themeColor="text1"/>
                <w:sz w:val="22"/>
                <w:szCs w:val="22"/>
                <w:lang w:eastAsia="pl-PL"/>
              </w:rPr>
              <w:t>Systemy operacyjne serwerowe</w:t>
            </w:r>
          </w:p>
        </w:tc>
        <w:tc>
          <w:tcPr>
            <w:tcW w:w="6521" w:type="dxa"/>
          </w:tcPr>
          <w:p w14:paraId="37DD1FA7" w14:textId="77777777" w:rsidR="00F90F03" w:rsidRPr="00FF679D" w:rsidRDefault="0088232D" w:rsidP="00480C5A">
            <w:pPr>
              <w:jc w:val="center"/>
              <w:rPr>
                <w:color w:val="000000" w:themeColor="text1"/>
                <w:sz w:val="22"/>
                <w:szCs w:val="22"/>
                <w:lang w:eastAsia="pl-PL"/>
              </w:rPr>
            </w:pPr>
            <w:r w:rsidRPr="00FF679D">
              <w:rPr>
                <w:color w:val="000000" w:themeColor="text1"/>
                <w:sz w:val="22"/>
                <w:szCs w:val="22"/>
                <w:lang w:eastAsia="pl-PL"/>
              </w:rPr>
              <w:t>Nie dotyczy</w:t>
            </w:r>
          </w:p>
        </w:tc>
      </w:tr>
      <w:tr w:rsidR="00F90F03" w:rsidRPr="00FF679D" w14:paraId="0887EED7" w14:textId="77777777" w:rsidTr="00321C0D">
        <w:tc>
          <w:tcPr>
            <w:tcW w:w="567" w:type="dxa"/>
          </w:tcPr>
          <w:p w14:paraId="53B18EC3" w14:textId="77777777" w:rsidR="00F90F03" w:rsidRPr="00FF679D" w:rsidRDefault="00F90F03" w:rsidP="00505D03">
            <w:pPr>
              <w:pStyle w:val="Akapitzlist"/>
              <w:numPr>
                <w:ilvl w:val="0"/>
                <w:numId w:val="9"/>
              </w:numPr>
              <w:spacing w:line="240" w:lineRule="auto"/>
              <w:rPr>
                <w:color w:val="0070C0"/>
                <w:szCs w:val="22"/>
              </w:rPr>
            </w:pPr>
          </w:p>
        </w:tc>
        <w:tc>
          <w:tcPr>
            <w:tcW w:w="2126" w:type="dxa"/>
          </w:tcPr>
          <w:p w14:paraId="5DBEA920" w14:textId="313601F3" w:rsidR="00F90F03" w:rsidRPr="00FF679D" w:rsidRDefault="00FD106D" w:rsidP="00480C5A">
            <w:pPr>
              <w:rPr>
                <w:rFonts w:cs="Arial"/>
                <w:color w:val="000000" w:themeColor="text1"/>
                <w:sz w:val="22"/>
                <w:szCs w:val="22"/>
                <w:lang w:eastAsia="pl-PL"/>
              </w:rPr>
            </w:pPr>
            <w:r w:rsidRPr="00FF679D">
              <w:rPr>
                <w:rFonts w:cs="Arial"/>
                <w:color w:val="000000" w:themeColor="text1"/>
                <w:sz w:val="22"/>
                <w:szCs w:val="22"/>
                <w:lang w:eastAsia="pl-PL"/>
              </w:rPr>
              <w:t>Bazy danych</w:t>
            </w:r>
          </w:p>
        </w:tc>
        <w:tc>
          <w:tcPr>
            <w:tcW w:w="6521" w:type="dxa"/>
          </w:tcPr>
          <w:p w14:paraId="766B2C1B" w14:textId="518E525B" w:rsidR="00F90F03" w:rsidRPr="00FF679D" w:rsidRDefault="00FD106D" w:rsidP="00480C5A">
            <w:pPr>
              <w:jc w:val="center"/>
              <w:rPr>
                <w:color w:val="000000" w:themeColor="text1"/>
                <w:sz w:val="22"/>
                <w:szCs w:val="22"/>
                <w:lang w:eastAsia="pl-PL"/>
              </w:rPr>
            </w:pPr>
            <w:r w:rsidRPr="00FF679D">
              <w:rPr>
                <w:color w:val="000000" w:themeColor="text1"/>
                <w:sz w:val="22"/>
                <w:szCs w:val="22"/>
                <w:lang w:eastAsia="pl-PL"/>
              </w:rPr>
              <w:t>Serwer SQL</w:t>
            </w:r>
          </w:p>
        </w:tc>
      </w:tr>
      <w:tr w:rsidR="00F90F03" w:rsidRPr="00FF679D" w14:paraId="6CADB25D" w14:textId="77777777" w:rsidTr="00321C0D">
        <w:tc>
          <w:tcPr>
            <w:tcW w:w="567" w:type="dxa"/>
          </w:tcPr>
          <w:p w14:paraId="61E2584A" w14:textId="77777777" w:rsidR="00F90F03" w:rsidRPr="00FF679D" w:rsidRDefault="00F90F03" w:rsidP="00505D03">
            <w:pPr>
              <w:pStyle w:val="Akapitzlist"/>
              <w:numPr>
                <w:ilvl w:val="0"/>
                <w:numId w:val="9"/>
              </w:numPr>
              <w:spacing w:line="240" w:lineRule="auto"/>
              <w:rPr>
                <w:color w:val="0070C0"/>
                <w:szCs w:val="22"/>
              </w:rPr>
            </w:pPr>
          </w:p>
        </w:tc>
        <w:tc>
          <w:tcPr>
            <w:tcW w:w="2126" w:type="dxa"/>
          </w:tcPr>
          <w:p w14:paraId="4361F2D6" w14:textId="77777777" w:rsidR="00F90F03" w:rsidRPr="00FF679D" w:rsidRDefault="00F90F03" w:rsidP="00480C5A">
            <w:pPr>
              <w:rPr>
                <w:rFonts w:cs="Arial"/>
                <w:color w:val="000000" w:themeColor="text1"/>
                <w:sz w:val="22"/>
                <w:szCs w:val="22"/>
                <w:lang w:eastAsia="pl-PL"/>
              </w:rPr>
            </w:pPr>
            <w:r w:rsidRPr="00FF679D">
              <w:rPr>
                <w:rFonts w:cs="Arial"/>
                <w:color w:val="000000" w:themeColor="text1"/>
                <w:sz w:val="22"/>
                <w:szCs w:val="22"/>
                <w:lang w:eastAsia="pl-PL"/>
              </w:rPr>
              <w:t>Serwery aplikacji</w:t>
            </w:r>
          </w:p>
        </w:tc>
        <w:tc>
          <w:tcPr>
            <w:tcW w:w="6521" w:type="dxa"/>
          </w:tcPr>
          <w:p w14:paraId="1FADE16C" w14:textId="77777777" w:rsidR="00F90F03" w:rsidRPr="00FF679D" w:rsidRDefault="0088232D" w:rsidP="00480C5A">
            <w:pPr>
              <w:jc w:val="center"/>
              <w:rPr>
                <w:color w:val="000000" w:themeColor="text1"/>
                <w:sz w:val="22"/>
                <w:szCs w:val="22"/>
                <w:lang w:eastAsia="pl-PL"/>
              </w:rPr>
            </w:pPr>
            <w:r w:rsidRPr="00FF679D">
              <w:rPr>
                <w:color w:val="000000" w:themeColor="text1"/>
                <w:sz w:val="22"/>
                <w:szCs w:val="22"/>
                <w:lang w:eastAsia="pl-PL"/>
              </w:rPr>
              <w:t>Nie dotyczy</w:t>
            </w:r>
          </w:p>
        </w:tc>
      </w:tr>
      <w:tr w:rsidR="00F90F03" w:rsidRPr="00FF679D" w14:paraId="77CDD10D" w14:textId="77777777" w:rsidTr="00321C0D">
        <w:tc>
          <w:tcPr>
            <w:tcW w:w="567" w:type="dxa"/>
          </w:tcPr>
          <w:p w14:paraId="5EA09A96" w14:textId="77777777" w:rsidR="00F90F03" w:rsidRPr="00FF679D" w:rsidRDefault="00F90F03" w:rsidP="00505D03">
            <w:pPr>
              <w:pStyle w:val="Akapitzlist"/>
              <w:numPr>
                <w:ilvl w:val="0"/>
                <w:numId w:val="9"/>
              </w:numPr>
              <w:spacing w:line="240" w:lineRule="auto"/>
              <w:rPr>
                <w:color w:val="0070C0"/>
                <w:szCs w:val="22"/>
              </w:rPr>
            </w:pPr>
          </w:p>
        </w:tc>
        <w:tc>
          <w:tcPr>
            <w:tcW w:w="2126" w:type="dxa"/>
          </w:tcPr>
          <w:p w14:paraId="52574F9F" w14:textId="77777777" w:rsidR="00F90F03" w:rsidRPr="00FF679D" w:rsidRDefault="00F90F03" w:rsidP="00480C5A">
            <w:pPr>
              <w:rPr>
                <w:rFonts w:cs="Arial"/>
                <w:color w:val="000000" w:themeColor="text1"/>
                <w:sz w:val="22"/>
                <w:szCs w:val="22"/>
                <w:lang w:eastAsia="pl-PL"/>
              </w:rPr>
            </w:pPr>
            <w:r w:rsidRPr="00FF679D">
              <w:rPr>
                <w:rFonts w:cs="Arial"/>
                <w:color w:val="000000" w:themeColor="text1"/>
                <w:sz w:val="22"/>
                <w:szCs w:val="22"/>
                <w:lang w:eastAsia="pl-PL"/>
              </w:rPr>
              <w:t>Portale</w:t>
            </w:r>
          </w:p>
        </w:tc>
        <w:tc>
          <w:tcPr>
            <w:tcW w:w="6521" w:type="dxa"/>
          </w:tcPr>
          <w:p w14:paraId="7A966C83" w14:textId="77777777" w:rsidR="00F90F03" w:rsidRPr="00FF679D" w:rsidRDefault="0088232D" w:rsidP="00480C5A">
            <w:pPr>
              <w:jc w:val="center"/>
              <w:rPr>
                <w:color w:val="000000" w:themeColor="text1"/>
                <w:sz w:val="22"/>
                <w:szCs w:val="22"/>
                <w:lang w:eastAsia="pl-PL"/>
              </w:rPr>
            </w:pPr>
            <w:r w:rsidRPr="00FF679D">
              <w:rPr>
                <w:color w:val="000000" w:themeColor="text1"/>
                <w:sz w:val="22"/>
                <w:szCs w:val="22"/>
                <w:lang w:eastAsia="pl-PL"/>
              </w:rPr>
              <w:t>Nie dotyczy</w:t>
            </w:r>
          </w:p>
        </w:tc>
      </w:tr>
      <w:tr w:rsidR="006142D8" w:rsidRPr="00FF679D" w14:paraId="7546C3CA" w14:textId="77777777" w:rsidTr="00CA69FB">
        <w:trPr>
          <w:trHeight w:val="96"/>
        </w:trPr>
        <w:tc>
          <w:tcPr>
            <w:tcW w:w="567" w:type="dxa"/>
          </w:tcPr>
          <w:p w14:paraId="2DD9DC7B" w14:textId="77777777" w:rsidR="006142D8" w:rsidRPr="00FF679D" w:rsidRDefault="006142D8" w:rsidP="00505D03">
            <w:pPr>
              <w:pStyle w:val="Akapitzlist"/>
              <w:numPr>
                <w:ilvl w:val="0"/>
                <w:numId w:val="9"/>
              </w:numPr>
              <w:spacing w:line="240" w:lineRule="auto"/>
              <w:rPr>
                <w:color w:val="0070C0"/>
                <w:szCs w:val="22"/>
              </w:rPr>
            </w:pPr>
          </w:p>
        </w:tc>
        <w:tc>
          <w:tcPr>
            <w:tcW w:w="2126" w:type="dxa"/>
          </w:tcPr>
          <w:p w14:paraId="19EC1ECC" w14:textId="77777777" w:rsidR="006142D8" w:rsidRPr="00FF679D" w:rsidRDefault="006142D8" w:rsidP="00480C5A">
            <w:pPr>
              <w:rPr>
                <w:rFonts w:cs="Arial"/>
                <w:color w:val="000000" w:themeColor="text1"/>
                <w:sz w:val="22"/>
                <w:szCs w:val="22"/>
                <w:lang w:eastAsia="pl-PL"/>
              </w:rPr>
            </w:pPr>
            <w:r w:rsidRPr="00FF679D">
              <w:rPr>
                <w:rFonts w:cs="Arial"/>
                <w:color w:val="000000" w:themeColor="text1"/>
                <w:sz w:val="22"/>
                <w:szCs w:val="22"/>
                <w:lang w:eastAsia="pl-PL"/>
              </w:rPr>
              <w:t>Inne</w:t>
            </w:r>
          </w:p>
        </w:tc>
        <w:tc>
          <w:tcPr>
            <w:tcW w:w="6521" w:type="dxa"/>
          </w:tcPr>
          <w:p w14:paraId="12662FDC" w14:textId="77777777" w:rsidR="006142D8" w:rsidRPr="00FF679D" w:rsidRDefault="002528F5" w:rsidP="00480C5A">
            <w:pPr>
              <w:jc w:val="center"/>
              <w:rPr>
                <w:color w:val="000000" w:themeColor="text1"/>
                <w:sz w:val="22"/>
                <w:szCs w:val="22"/>
                <w:lang w:eastAsia="pl-PL"/>
              </w:rPr>
            </w:pPr>
            <w:r w:rsidRPr="00FF679D">
              <w:rPr>
                <w:color w:val="000000" w:themeColor="text1"/>
                <w:sz w:val="22"/>
                <w:szCs w:val="22"/>
                <w:lang w:eastAsia="pl-PL"/>
              </w:rPr>
              <w:t xml:space="preserve">Wnioskodawca posiada licencje </w:t>
            </w:r>
            <w:r w:rsidR="0028532F" w:rsidRPr="00FF679D">
              <w:rPr>
                <w:color w:val="000000" w:themeColor="text1"/>
                <w:sz w:val="22"/>
                <w:szCs w:val="22"/>
                <w:lang w:eastAsia="pl-PL"/>
              </w:rPr>
              <w:t>SAS</w:t>
            </w:r>
            <w:r w:rsidR="002F5ECD" w:rsidRPr="00FF679D">
              <w:rPr>
                <w:color w:val="000000" w:themeColor="text1"/>
                <w:sz w:val="22"/>
                <w:szCs w:val="22"/>
                <w:lang w:eastAsia="pl-PL"/>
              </w:rPr>
              <w:t xml:space="preserve"> do wykorzystanie w ramach modernizacji.</w:t>
            </w:r>
          </w:p>
        </w:tc>
      </w:tr>
    </w:tbl>
    <w:p w14:paraId="35CD90BA" w14:textId="77777777" w:rsidR="00A756C2" w:rsidRDefault="00A756C2" w:rsidP="00E0138C">
      <w:pPr>
        <w:pStyle w:val="Nagwek2"/>
        <w:keepNext/>
        <w:numPr>
          <w:ilvl w:val="0"/>
          <w:numId w:val="0"/>
        </w:numPr>
        <w:ind w:left="792" w:hanging="432"/>
        <w:rPr>
          <w:sz w:val="22"/>
          <w:szCs w:val="22"/>
          <w:lang w:val="pl-PL" w:eastAsia="pl-PL"/>
        </w:rPr>
      </w:pPr>
      <w:bookmarkStart w:id="15" w:name="_Hlk508868684"/>
    </w:p>
    <w:p w14:paraId="20762532" w14:textId="74BC6747" w:rsidR="002D0285" w:rsidRPr="00FF679D" w:rsidRDefault="00E0138C" w:rsidP="00E0138C">
      <w:pPr>
        <w:pStyle w:val="Nagwek2"/>
        <w:keepNext/>
        <w:numPr>
          <w:ilvl w:val="0"/>
          <w:numId w:val="0"/>
        </w:numPr>
        <w:ind w:left="792" w:hanging="432"/>
        <w:rPr>
          <w:sz w:val="22"/>
          <w:szCs w:val="22"/>
          <w:lang w:val="pl-PL" w:eastAsia="pl-PL"/>
        </w:rPr>
      </w:pPr>
      <w:r w:rsidRPr="00FF679D">
        <w:rPr>
          <w:sz w:val="22"/>
          <w:szCs w:val="22"/>
          <w:lang w:val="pl-PL" w:eastAsia="pl-PL"/>
        </w:rPr>
        <w:t xml:space="preserve">7.4 </w:t>
      </w:r>
      <w:r w:rsidR="002D0285" w:rsidRPr="00FF679D">
        <w:rPr>
          <w:sz w:val="22"/>
          <w:szCs w:val="22"/>
          <w:lang w:val="pl-PL" w:eastAsia="pl-PL"/>
        </w:rPr>
        <w:t>Opis zasobów danych przetwarzanych w planowanym rozwiązaniu</w:t>
      </w:r>
      <w:bookmarkEnd w:id="15"/>
    </w:p>
    <w:p w14:paraId="6F7DB359" w14:textId="77777777" w:rsidR="002D0285" w:rsidRPr="00FF679D" w:rsidRDefault="002D0285" w:rsidP="002D0285">
      <w:pPr>
        <w:spacing w:before="120"/>
        <w:ind w:left="851"/>
        <w:jc w:val="both"/>
        <w:rPr>
          <w:sz w:val="22"/>
          <w:szCs w:val="22"/>
        </w:rPr>
      </w:pPr>
      <w:r w:rsidRPr="00FF679D">
        <w:rPr>
          <w:sz w:val="22"/>
          <w:szCs w:val="22"/>
        </w:rPr>
        <w:t>Czy nowy system będzie tworzył zasoby danych o charakterze rejestru publicznego?</w:t>
      </w:r>
    </w:p>
    <w:p w14:paraId="44564269" w14:textId="77777777" w:rsidR="002D0285" w:rsidRPr="00FF679D" w:rsidRDefault="002D0285" w:rsidP="002D0285">
      <w:pPr>
        <w:spacing w:before="120" w:after="120"/>
        <w:ind w:left="851"/>
        <w:jc w:val="both"/>
        <w:rPr>
          <w:sz w:val="22"/>
          <w:szCs w:val="22"/>
        </w:rPr>
      </w:pPr>
      <w:r w:rsidRPr="00FF679D">
        <w:rPr>
          <w:rFonts w:eastAsiaTheme="minorHAnsi"/>
          <w:strike/>
          <w:sz w:val="22"/>
          <w:szCs w:val="22"/>
          <w:lang w:eastAsia="pl-PL"/>
        </w:rPr>
        <w:t>TAK</w:t>
      </w:r>
      <w:r w:rsidRPr="00FF679D">
        <w:rPr>
          <w:rFonts w:eastAsiaTheme="minorHAnsi"/>
          <w:sz w:val="22"/>
          <w:szCs w:val="22"/>
          <w:lang w:eastAsia="pl-PL"/>
        </w:rPr>
        <w:t xml:space="preserve">/NIE </w:t>
      </w:r>
      <w:r w:rsidRPr="00FF679D">
        <w:rPr>
          <w:rStyle w:val="Odwoanieprzypisudolnego"/>
          <w:rFonts w:eastAsiaTheme="minorHAnsi"/>
          <w:sz w:val="22"/>
          <w:szCs w:val="22"/>
          <w:lang w:eastAsia="pl-PL"/>
        </w:rPr>
        <w:footnoteReference w:id="6"/>
      </w:r>
    </w:p>
    <w:p w14:paraId="1A49144F" w14:textId="77777777" w:rsidR="002D0285" w:rsidRPr="00FF679D" w:rsidRDefault="002D0285" w:rsidP="002D0285">
      <w:pPr>
        <w:spacing w:before="120"/>
        <w:ind w:left="851"/>
        <w:jc w:val="both"/>
        <w:rPr>
          <w:sz w:val="22"/>
          <w:szCs w:val="22"/>
        </w:rPr>
      </w:pPr>
      <w:r w:rsidRPr="00FF679D">
        <w:rPr>
          <w:sz w:val="22"/>
          <w:szCs w:val="22"/>
        </w:rPr>
        <w:t xml:space="preserve">Czy nowy system będzie przetwarzał (używał, zmieniał) zawartość innych rejestrów publicznych? </w:t>
      </w:r>
    </w:p>
    <w:p w14:paraId="009CD513" w14:textId="77777777" w:rsidR="002D0285" w:rsidRPr="00FF679D" w:rsidRDefault="002D0285" w:rsidP="002D0285">
      <w:pPr>
        <w:spacing w:before="120" w:after="120"/>
        <w:ind w:left="851"/>
        <w:jc w:val="both"/>
        <w:rPr>
          <w:sz w:val="22"/>
          <w:szCs w:val="22"/>
        </w:rPr>
      </w:pPr>
      <w:r w:rsidRPr="00FF679D">
        <w:rPr>
          <w:rFonts w:eastAsiaTheme="minorHAnsi"/>
          <w:strike/>
          <w:sz w:val="22"/>
          <w:szCs w:val="22"/>
          <w:lang w:eastAsia="pl-PL"/>
        </w:rPr>
        <w:t>TAK</w:t>
      </w:r>
      <w:r w:rsidRPr="00FF679D">
        <w:rPr>
          <w:rFonts w:eastAsiaTheme="minorHAnsi"/>
          <w:sz w:val="22"/>
          <w:szCs w:val="22"/>
          <w:lang w:eastAsia="pl-PL"/>
        </w:rPr>
        <w:t xml:space="preserve">/NIE </w:t>
      </w:r>
      <w:r w:rsidRPr="00FF679D">
        <w:rPr>
          <w:rStyle w:val="Odwoanieprzypisudolnego"/>
          <w:rFonts w:eastAsiaTheme="minorHAnsi"/>
          <w:sz w:val="22"/>
          <w:szCs w:val="22"/>
          <w:lang w:eastAsia="pl-PL"/>
        </w:rPr>
        <w:footnoteReference w:id="7"/>
      </w:r>
    </w:p>
    <w:tbl>
      <w:tblPr>
        <w:tblW w:w="7654"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042"/>
        <w:gridCol w:w="2531"/>
        <w:gridCol w:w="2535"/>
      </w:tblGrid>
      <w:tr w:rsidR="002D0285" w:rsidRPr="00FF679D" w14:paraId="497FDA36" w14:textId="77777777" w:rsidTr="00A971BB">
        <w:tc>
          <w:tcPr>
            <w:tcW w:w="546" w:type="dxa"/>
            <w:tcBorders>
              <w:top w:val="single" w:sz="4" w:space="0" w:color="auto"/>
              <w:left w:val="single" w:sz="4" w:space="0" w:color="auto"/>
              <w:bottom w:val="single" w:sz="4" w:space="0" w:color="auto"/>
              <w:right w:val="single" w:sz="4" w:space="0" w:color="auto"/>
            </w:tcBorders>
            <w:shd w:val="clear" w:color="auto" w:fill="E7E6E6"/>
            <w:hideMark/>
          </w:tcPr>
          <w:p w14:paraId="1BA6DA20" w14:textId="77777777" w:rsidR="002D0285" w:rsidRPr="00FF679D" w:rsidRDefault="002D0285" w:rsidP="00FA1FEF">
            <w:pPr>
              <w:spacing w:line="256" w:lineRule="auto"/>
              <w:jc w:val="center"/>
              <w:rPr>
                <w:b/>
                <w:sz w:val="22"/>
                <w:szCs w:val="22"/>
              </w:rPr>
            </w:pPr>
            <w:r w:rsidRPr="00FF679D">
              <w:rPr>
                <w:b/>
                <w:sz w:val="22"/>
                <w:szCs w:val="22"/>
              </w:rPr>
              <w:t>Lp.</w:t>
            </w:r>
          </w:p>
        </w:tc>
        <w:tc>
          <w:tcPr>
            <w:tcW w:w="2042" w:type="dxa"/>
            <w:tcBorders>
              <w:top w:val="single" w:sz="4" w:space="0" w:color="auto"/>
              <w:left w:val="single" w:sz="4" w:space="0" w:color="auto"/>
              <w:bottom w:val="single" w:sz="4" w:space="0" w:color="auto"/>
              <w:right w:val="single" w:sz="4" w:space="0" w:color="auto"/>
            </w:tcBorders>
            <w:shd w:val="clear" w:color="auto" w:fill="E7E6E6"/>
            <w:hideMark/>
          </w:tcPr>
          <w:p w14:paraId="6B0AB525" w14:textId="77777777" w:rsidR="002D0285" w:rsidRPr="00FF679D" w:rsidRDefault="002D0285" w:rsidP="00FA1FEF">
            <w:pPr>
              <w:spacing w:line="256" w:lineRule="auto"/>
              <w:jc w:val="center"/>
              <w:rPr>
                <w:b/>
                <w:sz w:val="22"/>
                <w:szCs w:val="22"/>
              </w:rPr>
            </w:pPr>
            <w:r w:rsidRPr="00FF679D">
              <w:rPr>
                <w:b/>
                <w:sz w:val="22"/>
                <w:szCs w:val="22"/>
              </w:rPr>
              <w:t>Rejestr publiczny</w:t>
            </w:r>
          </w:p>
        </w:tc>
        <w:tc>
          <w:tcPr>
            <w:tcW w:w="2531" w:type="dxa"/>
            <w:tcBorders>
              <w:top w:val="single" w:sz="4" w:space="0" w:color="auto"/>
              <w:left w:val="single" w:sz="4" w:space="0" w:color="auto"/>
              <w:bottom w:val="single" w:sz="4" w:space="0" w:color="auto"/>
              <w:right w:val="single" w:sz="4" w:space="0" w:color="auto"/>
            </w:tcBorders>
            <w:shd w:val="clear" w:color="auto" w:fill="E7E6E6"/>
            <w:hideMark/>
          </w:tcPr>
          <w:p w14:paraId="14D448A3" w14:textId="77777777" w:rsidR="002D0285" w:rsidRPr="00FF679D" w:rsidRDefault="002D0285" w:rsidP="00FA1FEF">
            <w:pPr>
              <w:spacing w:line="256" w:lineRule="auto"/>
              <w:jc w:val="center"/>
              <w:rPr>
                <w:b/>
                <w:sz w:val="22"/>
                <w:szCs w:val="22"/>
              </w:rPr>
            </w:pPr>
            <w:r w:rsidRPr="00FF679D">
              <w:rPr>
                <w:b/>
                <w:sz w:val="22"/>
                <w:szCs w:val="22"/>
              </w:rPr>
              <w:t xml:space="preserve">Opis </w:t>
            </w:r>
          </w:p>
        </w:tc>
        <w:tc>
          <w:tcPr>
            <w:tcW w:w="2535" w:type="dxa"/>
            <w:tcBorders>
              <w:top w:val="single" w:sz="4" w:space="0" w:color="auto"/>
              <w:left w:val="single" w:sz="4" w:space="0" w:color="auto"/>
              <w:bottom w:val="single" w:sz="4" w:space="0" w:color="auto"/>
              <w:right w:val="single" w:sz="4" w:space="0" w:color="auto"/>
            </w:tcBorders>
            <w:shd w:val="clear" w:color="auto" w:fill="E7E6E6"/>
          </w:tcPr>
          <w:p w14:paraId="2EF35E92" w14:textId="77777777" w:rsidR="002D0285" w:rsidRPr="00FF679D" w:rsidRDefault="002D0285" w:rsidP="00FA1FEF">
            <w:pPr>
              <w:spacing w:line="256" w:lineRule="auto"/>
              <w:jc w:val="center"/>
              <w:rPr>
                <w:b/>
                <w:sz w:val="22"/>
                <w:szCs w:val="22"/>
              </w:rPr>
            </w:pPr>
            <w:r w:rsidRPr="00FF679D">
              <w:rPr>
                <w:b/>
                <w:sz w:val="22"/>
                <w:szCs w:val="22"/>
              </w:rPr>
              <w:t>Zakres przetwarzania</w:t>
            </w:r>
          </w:p>
        </w:tc>
      </w:tr>
      <w:tr w:rsidR="002D0285" w:rsidRPr="00FF679D" w14:paraId="37B785C2" w14:textId="77777777" w:rsidTr="00A971BB">
        <w:tc>
          <w:tcPr>
            <w:tcW w:w="546" w:type="dxa"/>
            <w:tcBorders>
              <w:top w:val="single" w:sz="4" w:space="0" w:color="auto"/>
              <w:left w:val="single" w:sz="4" w:space="0" w:color="auto"/>
              <w:bottom w:val="single" w:sz="4" w:space="0" w:color="auto"/>
              <w:right w:val="single" w:sz="4" w:space="0" w:color="auto"/>
            </w:tcBorders>
          </w:tcPr>
          <w:p w14:paraId="16BAC04A" w14:textId="61208C74" w:rsidR="002D0285" w:rsidRPr="00FF679D" w:rsidRDefault="00A971BB" w:rsidP="00FA1FEF">
            <w:pPr>
              <w:spacing w:line="256" w:lineRule="auto"/>
              <w:jc w:val="both"/>
              <w:rPr>
                <w:color w:val="000000" w:themeColor="text1"/>
                <w:sz w:val="22"/>
                <w:szCs w:val="22"/>
                <w:lang w:eastAsia="pl-PL"/>
              </w:rPr>
            </w:pPr>
            <w:r>
              <w:rPr>
                <w:color w:val="000000" w:themeColor="text1"/>
                <w:sz w:val="22"/>
                <w:szCs w:val="22"/>
                <w:lang w:eastAsia="pl-PL"/>
              </w:rPr>
              <w:t>1</w:t>
            </w:r>
            <w:r w:rsidR="002D0285" w:rsidRPr="00FF679D">
              <w:rPr>
                <w:color w:val="000000" w:themeColor="text1"/>
                <w:sz w:val="22"/>
                <w:szCs w:val="22"/>
                <w:lang w:eastAsia="pl-PL"/>
              </w:rPr>
              <w:t>.</w:t>
            </w:r>
          </w:p>
        </w:tc>
        <w:tc>
          <w:tcPr>
            <w:tcW w:w="2042" w:type="dxa"/>
            <w:tcBorders>
              <w:top w:val="single" w:sz="4" w:space="0" w:color="auto"/>
              <w:left w:val="single" w:sz="4" w:space="0" w:color="auto"/>
              <w:bottom w:val="single" w:sz="4" w:space="0" w:color="auto"/>
              <w:right w:val="single" w:sz="4" w:space="0" w:color="auto"/>
            </w:tcBorders>
          </w:tcPr>
          <w:p w14:paraId="156FA45D" w14:textId="77777777" w:rsidR="002D0285" w:rsidRPr="00FF679D" w:rsidRDefault="002D0285" w:rsidP="00FA1FEF">
            <w:pPr>
              <w:spacing w:line="256" w:lineRule="auto"/>
              <w:ind w:left="85"/>
              <w:rPr>
                <w:color w:val="000000" w:themeColor="text1"/>
                <w:sz w:val="22"/>
                <w:szCs w:val="22"/>
                <w:lang w:eastAsia="pl-PL"/>
              </w:rPr>
            </w:pPr>
            <w:r w:rsidRPr="00FF679D">
              <w:rPr>
                <w:color w:val="000000" w:themeColor="text1"/>
                <w:sz w:val="22"/>
                <w:szCs w:val="22"/>
                <w:lang w:eastAsia="pl-PL"/>
              </w:rPr>
              <w:t>TERYT (GUS)</w:t>
            </w:r>
          </w:p>
        </w:tc>
        <w:tc>
          <w:tcPr>
            <w:tcW w:w="2531" w:type="dxa"/>
            <w:tcBorders>
              <w:top w:val="single" w:sz="4" w:space="0" w:color="auto"/>
              <w:left w:val="single" w:sz="4" w:space="0" w:color="auto"/>
              <w:bottom w:val="single" w:sz="4" w:space="0" w:color="auto"/>
              <w:right w:val="single" w:sz="4" w:space="0" w:color="auto"/>
            </w:tcBorders>
          </w:tcPr>
          <w:p w14:paraId="77013037" w14:textId="77777777" w:rsidR="002D0285" w:rsidRPr="00FF679D" w:rsidRDefault="002D0285" w:rsidP="00FA1FEF">
            <w:pPr>
              <w:spacing w:line="256" w:lineRule="auto"/>
              <w:rPr>
                <w:color w:val="000000" w:themeColor="text1"/>
                <w:sz w:val="22"/>
                <w:szCs w:val="22"/>
                <w:lang w:eastAsia="pl-PL"/>
              </w:rPr>
            </w:pPr>
            <w:r w:rsidRPr="00FF679D">
              <w:rPr>
                <w:color w:val="000000" w:themeColor="text1"/>
                <w:sz w:val="22"/>
                <w:szCs w:val="22"/>
                <w:lang w:eastAsia="pl-PL"/>
              </w:rPr>
              <w:t xml:space="preserve">Kopiowane w celu kodowania miejsca zamieszkania </w:t>
            </w:r>
          </w:p>
        </w:tc>
        <w:tc>
          <w:tcPr>
            <w:tcW w:w="2535" w:type="dxa"/>
            <w:tcBorders>
              <w:top w:val="single" w:sz="4" w:space="0" w:color="auto"/>
              <w:left w:val="single" w:sz="4" w:space="0" w:color="auto"/>
              <w:bottom w:val="single" w:sz="4" w:space="0" w:color="auto"/>
              <w:right w:val="single" w:sz="4" w:space="0" w:color="auto"/>
            </w:tcBorders>
          </w:tcPr>
          <w:p w14:paraId="03A3A32C" w14:textId="77777777" w:rsidR="002D0285" w:rsidRPr="00FF679D" w:rsidRDefault="002D0285" w:rsidP="00FA1FEF">
            <w:pPr>
              <w:spacing w:line="256" w:lineRule="auto"/>
              <w:rPr>
                <w:color w:val="000000" w:themeColor="text1"/>
                <w:sz w:val="22"/>
                <w:szCs w:val="22"/>
                <w:lang w:eastAsia="pl-PL"/>
              </w:rPr>
            </w:pPr>
            <w:r w:rsidRPr="00FF679D">
              <w:rPr>
                <w:color w:val="000000" w:themeColor="text1"/>
                <w:sz w:val="22"/>
                <w:szCs w:val="22"/>
                <w:lang w:eastAsia="pl-PL"/>
              </w:rPr>
              <w:t>użycie</w:t>
            </w:r>
          </w:p>
        </w:tc>
      </w:tr>
      <w:tr w:rsidR="002D0285" w:rsidRPr="00FF679D" w14:paraId="49D5E434" w14:textId="77777777" w:rsidTr="00A971BB">
        <w:tc>
          <w:tcPr>
            <w:tcW w:w="546" w:type="dxa"/>
            <w:tcBorders>
              <w:top w:val="single" w:sz="4" w:space="0" w:color="auto"/>
              <w:left w:val="single" w:sz="4" w:space="0" w:color="auto"/>
              <w:bottom w:val="single" w:sz="4" w:space="0" w:color="auto"/>
              <w:right w:val="single" w:sz="4" w:space="0" w:color="auto"/>
            </w:tcBorders>
          </w:tcPr>
          <w:p w14:paraId="169334DA" w14:textId="30C85F1F" w:rsidR="002D0285" w:rsidRPr="00FF679D" w:rsidRDefault="00A971BB" w:rsidP="00FA1FEF">
            <w:pPr>
              <w:spacing w:line="256" w:lineRule="auto"/>
              <w:jc w:val="both"/>
              <w:rPr>
                <w:color w:val="000000" w:themeColor="text1"/>
                <w:sz w:val="22"/>
                <w:szCs w:val="22"/>
                <w:lang w:eastAsia="pl-PL"/>
              </w:rPr>
            </w:pPr>
            <w:r>
              <w:rPr>
                <w:color w:val="000000" w:themeColor="text1"/>
                <w:sz w:val="22"/>
                <w:szCs w:val="22"/>
                <w:lang w:eastAsia="pl-PL"/>
              </w:rPr>
              <w:t>2</w:t>
            </w:r>
            <w:r w:rsidR="002D0285" w:rsidRPr="00FF679D">
              <w:rPr>
                <w:color w:val="000000" w:themeColor="text1"/>
                <w:sz w:val="22"/>
                <w:szCs w:val="22"/>
                <w:lang w:eastAsia="pl-PL"/>
              </w:rPr>
              <w:t>.</w:t>
            </w:r>
          </w:p>
        </w:tc>
        <w:tc>
          <w:tcPr>
            <w:tcW w:w="2042" w:type="dxa"/>
            <w:tcBorders>
              <w:top w:val="single" w:sz="4" w:space="0" w:color="auto"/>
              <w:left w:val="single" w:sz="4" w:space="0" w:color="auto"/>
              <w:bottom w:val="single" w:sz="4" w:space="0" w:color="auto"/>
              <w:right w:val="single" w:sz="4" w:space="0" w:color="auto"/>
            </w:tcBorders>
          </w:tcPr>
          <w:p w14:paraId="285F4CB7" w14:textId="36D44C6F" w:rsidR="002D0285" w:rsidRPr="00FF679D" w:rsidRDefault="002D0285" w:rsidP="00465E27">
            <w:pPr>
              <w:spacing w:line="256" w:lineRule="auto"/>
              <w:ind w:left="85"/>
              <w:rPr>
                <w:color w:val="000000" w:themeColor="text1"/>
                <w:sz w:val="22"/>
                <w:szCs w:val="22"/>
                <w:lang w:eastAsia="pl-PL"/>
              </w:rPr>
            </w:pPr>
            <w:r w:rsidRPr="00FF679D">
              <w:rPr>
                <w:color w:val="000000" w:themeColor="text1"/>
                <w:sz w:val="22"/>
                <w:szCs w:val="22"/>
                <w:lang w:eastAsia="pl-PL"/>
              </w:rPr>
              <w:t xml:space="preserve">REGON </w:t>
            </w:r>
          </w:p>
        </w:tc>
        <w:tc>
          <w:tcPr>
            <w:tcW w:w="2531" w:type="dxa"/>
            <w:tcBorders>
              <w:top w:val="single" w:sz="4" w:space="0" w:color="auto"/>
              <w:left w:val="single" w:sz="4" w:space="0" w:color="auto"/>
              <w:bottom w:val="single" w:sz="4" w:space="0" w:color="auto"/>
              <w:right w:val="single" w:sz="4" w:space="0" w:color="auto"/>
            </w:tcBorders>
          </w:tcPr>
          <w:p w14:paraId="6B0EC0D3" w14:textId="77777777" w:rsidR="002D0285" w:rsidRPr="00FF679D" w:rsidRDefault="002D0285" w:rsidP="00FA1FEF">
            <w:pPr>
              <w:spacing w:line="256" w:lineRule="auto"/>
              <w:rPr>
                <w:color w:val="000000" w:themeColor="text1"/>
                <w:sz w:val="22"/>
                <w:szCs w:val="22"/>
                <w:lang w:eastAsia="pl-PL"/>
              </w:rPr>
            </w:pPr>
            <w:r w:rsidRPr="00FF679D">
              <w:rPr>
                <w:color w:val="000000" w:themeColor="text1"/>
                <w:sz w:val="22"/>
                <w:szCs w:val="22"/>
                <w:lang w:eastAsia="pl-PL"/>
              </w:rPr>
              <w:t>Identyfikacja podmiotu leczniczego</w:t>
            </w:r>
          </w:p>
        </w:tc>
        <w:tc>
          <w:tcPr>
            <w:tcW w:w="2535" w:type="dxa"/>
            <w:tcBorders>
              <w:top w:val="single" w:sz="4" w:space="0" w:color="auto"/>
              <w:left w:val="single" w:sz="4" w:space="0" w:color="auto"/>
              <w:bottom w:val="single" w:sz="4" w:space="0" w:color="auto"/>
              <w:right w:val="single" w:sz="4" w:space="0" w:color="auto"/>
            </w:tcBorders>
          </w:tcPr>
          <w:p w14:paraId="30084F45" w14:textId="77777777" w:rsidR="002D0285" w:rsidRPr="00FF679D" w:rsidRDefault="002D0285" w:rsidP="00FA1FEF">
            <w:pPr>
              <w:spacing w:line="256" w:lineRule="auto"/>
              <w:rPr>
                <w:color w:val="000000" w:themeColor="text1"/>
                <w:sz w:val="22"/>
                <w:szCs w:val="22"/>
                <w:lang w:eastAsia="pl-PL"/>
              </w:rPr>
            </w:pPr>
            <w:r w:rsidRPr="00FF679D">
              <w:rPr>
                <w:color w:val="000000" w:themeColor="text1"/>
                <w:sz w:val="22"/>
                <w:szCs w:val="22"/>
                <w:lang w:eastAsia="pl-PL"/>
              </w:rPr>
              <w:t>użycie</w:t>
            </w:r>
          </w:p>
        </w:tc>
      </w:tr>
    </w:tbl>
    <w:p w14:paraId="623042D1" w14:textId="77777777" w:rsidR="002D0285" w:rsidRPr="00FF679D" w:rsidRDefault="002D0285" w:rsidP="002D0285">
      <w:pPr>
        <w:pStyle w:val="Tekstpodstawowy2"/>
        <w:rPr>
          <w:sz w:val="22"/>
          <w:szCs w:val="22"/>
          <w:lang w:eastAsia="pl-PL"/>
        </w:rPr>
      </w:pPr>
    </w:p>
    <w:p w14:paraId="16DF838B" w14:textId="79A85342" w:rsidR="00BD4EE3" w:rsidRPr="00FF679D" w:rsidRDefault="00E0138C" w:rsidP="00E0138C">
      <w:pPr>
        <w:pStyle w:val="Nagwek2"/>
        <w:numPr>
          <w:ilvl w:val="1"/>
          <w:numId w:val="39"/>
        </w:numPr>
        <w:rPr>
          <w:sz w:val="22"/>
          <w:szCs w:val="22"/>
        </w:rPr>
      </w:pPr>
      <w:r w:rsidRPr="00FF679D">
        <w:rPr>
          <w:sz w:val="22"/>
          <w:szCs w:val="22"/>
        </w:rPr>
        <w:t xml:space="preserve"> </w:t>
      </w:r>
      <w:r w:rsidR="00BD4EE3" w:rsidRPr="00FF679D">
        <w:rPr>
          <w:sz w:val="22"/>
          <w:szCs w:val="22"/>
        </w:rPr>
        <w:t xml:space="preserve">Bezpieczeństwo </w:t>
      </w:r>
    </w:p>
    <w:p w14:paraId="17C62066" w14:textId="77777777" w:rsidR="00A23AD8" w:rsidRPr="00FF679D" w:rsidRDefault="00A23AD8" w:rsidP="003A0CA2">
      <w:pPr>
        <w:spacing w:line="288" w:lineRule="auto"/>
        <w:ind w:left="709"/>
        <w:rPr>
          <w:sz w:val="22"/>
          <w:szCs w:val="22"/>
          <w:lang w:eastAsia="pl-PL"/>
        </w:rPr>
      </w:pPr>
      <w:r w:rsidRPr="00FF679D">
        <w:rPr>
          <w:sz w:val="22"/>
          <w:szCs w:val="22"/>
          <w:lang w:eastAsia="pl-PL"/>
        </w:rPr>
        <w:t>Planowany poziom zapewnienia bezpieczeństwa (w rozumieniu przepisów §20 rozporządzenia Rady Ministrów z dnia 12 kwietnia 2012 r. w sprawie Krajowych Ram Interoperacyjności […] (Dz. U. 2012, poz. 526 z późn. zm.) w zakresie dot. systemu zarządzania bezpieczeństwem informacji:</w:t>
      </w:r>
    </w:p>
    <w:p w14:paraId="6FF8E3CD" w14:textId="77777777" w:rsidR="001529BD" w:rsidRPr="00FF679D" w:rsidRDefault="001529BD" w:rsidP="001529BD">
      <w:pPr>
        <w:pStyle w:val="Akapitzlist"/>
        <w:numPr>
          <w:ilvl w:val="0"/>
          <w:numId w:val="36"/>
        </w:numPr>
        <w:spacing w:after="120" w:line="240" w:lineRule="auto"/>
        <w:ind w:left="1633" w:hanging="357"/>
        <w:rPr>
          <w:rFonts w:cs="Arial"/>
          <w:strike/>
          <w:szCs w:val="22"/>
        </w:rPr>
      </w:pPr>
      <w:r w:rsidRPr="00FF679D">
        <w:rPr>
          <w:rFonts w:cs="Arial"/>
          <w:strike/>
          <w:szCs w:val="22"/>
        </w:rPr>
        <w:t>system nie podlega rygorom KRI – należy wyjaśnić czy istnieją inne normy bezpieczeństwa, które będą spełnione przez system zgodnie z wymogami KRI,</w:t>
      </w:r>
    </w:p>
    <w:p w14:paraId="3A48354C" w14:textId="6BD14FD5" w:rsidR="001529BD" w:rsidRPr="00FF679D" w:rsidRDefault="001529BD" w:rsidP="001529BD">
      <w:pPr>
        <w:pStyle w:val="Akapitzlist"/>
        <w:numPr>
          <w:ilvl w:val="0"/>
          <w:numId w:val="36"/>
        </w:numPr>
        <w:rPr>
          <w:rFonts w:cs="Arial"/>
          <w:strike/>
          <w:szCs w:val="22"/>
        </w:rPr>
      </w:pPr>
      <w:r w:rsidRPr="00FF679D">
        <w:rPr>
          <w:rFonts w:cs="Arial"/>
          <w:strike/>
          <w:szCs w:val="22"/>
        </w:rPr>
        <w:t xml:space="preserve">dodatkowe zabezpieczenia powyżej wymogów KRI </w:t>
      </w:r>
      <w:r w:rsidRPr="00FF679D">
        <w:rPr>
          <w:rFonts w:cs="Arial"/>
          <w:strike/>
          <w:szCs w:val="22"/>
          <w:vertAlign w:val="superscript"/>
        </w:rPr>
        <w:footnoteReference w:id="8"/>
      </w:r>
    </w:p>
    <w:p w14:paraId="07235252" w14:textId="3B2F0066" w:rsidR="007573B2" w:rsidRPr="00FF679D" w:rsidRDefault="00791693" w:rsidP="005564BF">
      <w:pPr>
        <w:pStyle w:val="normalnyakapit"/>
        <w:spacing w:line="288" w:lineRule="auto"/>
        <w:rPr>
          <w:szCs w:val="22"/>
        </w:rPr>
      </w:pPr>
      <w:bookmarkStart w:id="16" w:name="_Toc462308949"/>
      <w:r>
        <w:rPr>
          <w:szCs w:val="22"/>
        </w:rPr>
        <w:t>Z</w:t>
      </w:r>
      <w:r w:rsidR="00A23AD8" w:rsidRPr="00FF679D">
        <w:rPr>
          <w:szCs w:val="22"/>
        </w:rPr>
        <w:t>apewnieni</w:t>
      </w:r>
      <w:r>
        <w:rPr>
          <w:szCs w:val="22"/>
        </w:rPr>
        <w:t>e</w:t>
      </w:r>
      <w:r w:rsidR="00A23AD8" w:rsidRPr="00FF679D">
        <w:rPr>
          <w:szCs w:val="22"/>
        </w:rPr>
        <w:t xml:space="preserve"> bezpieczeństwa informacji </w:t>
      </w:r>
      <w:r>
        <w:rPr>
          <w:szCs w:val="22"/>
        </w:rPr>
        <w:t xml:space="preserve">zgodne z </w:t>
      </w:r>
      <w:r w:rsidR="00A23AD8" w:rsidRPr="00FF679D">
        <w:rPr>
          <w:szCs w:val="22"/>
        </w:rPr>
        <w:t xml:space="preserve">KRI </w:t>
      </w:r>
      <w:r>
        <w:rPr>
          <w:szCs w:val="22"/>
        </w:rPr>
        <w:t>realizowane będzie</w:t>
      </w:r>
      <w:r w:rsidR="00A23AD8" w:rsidRPr="00FF679D">
        <w:rPr>
          <w:szCs w:val="22"/>
        </w:rPr>
        <w:t xml:space="preserve"> poprzez</w:t>
      </w:r>
      <w:bookmarkEnd w:id="16"/>
      <w:r w:rsidR="00A831A8" w:rsidRPr="00FF679D">
        <w:rPr>
          <w:szCs w:val="22"/>
        </w:rPr>
        <w:t>:</w:t>
      </w:r>
    </w:p>
    <w:p w14:paraId="7119C311" w14:textId="7945253A" w:rsidR="00A831A8" w:rsidRPr="00FF679D" w:rsidRDefault="00A831A8" w:rsidP="005564BF">
      <w:pPr>
        <w:pStyle w:val="normalnyakapit"/>
        <w:numPr>
          <w:ilvl w:val="0"/>
          <w:numId w:val="29"/>
        </w:numPr>
        <w:spacing w:line="288" w:lineRule="auto"/>
        <w:ind w:left="1276" w:hanging="567"/>
        <w:rPr>
          <w:szCs w:val="22"/>
        </w:rPr>
      </w:pPr>
      <w:r w:rsidRPr="00FF679D">
        <w:rPr>
          <w:szCs w:val="22"/>
          <w:lang w:eastAsia="pl-PL"/>
        </w:rPr>
        <w:t>Wdroż</w:t>
      </w:r>
      <w:r w:rsidR="00791693">
        <w:rPr>
          <w:szCs w:val="22"/>
          <w:lang w:eastAsia="pl-PL"/>
        </w:rPr>
        <w:t>e</w:t>
      </w:r>
      <w:r w:rsidRPr="00FF679D">
        <w:rPr>
          <w:szCs w:val="22"/>
          <w:lang w:eastAsia="pl-PL"/>
        </w:rPr>
        <w:t>n</w:t>
      </w:r>
      <w:r w:rsidR="00791693">
        <w:rPr>
          <w:szCs w:val="22"/>
          <w:lang w:eastAsia="pl-PL"/>
        </w:rPr>
        <w:t>i</w:t>
      </w:r>
      <w:r w:rsidRPr="00FF679D">
        <w:rPr>
          <w:szCs w:val="22"/>
          <w:lang w:eastAsia="pl-PL"/>
        </w:rPr>
        <w:t xml:space="preserve">e zabezpieczenia na poziomie konfiguracji sieci LAN na styku </w:t>
      </w:r>
      <w:r w:rsidR="00791693">
        <w:rPr>
          <w:szCs w:val="22"/>
          <w:lang w:eastAsia="pl-PL"/>
        </w:rPr>
        <w:t xml:space="preserve">ZPRO </w:t>
      </w:r>
      <w:r w:rsidRPr="00FF679D">
        <w:rPr>
          <w:szCs w:val="22"/>
          <w:lang w:eastAsia="pl-PL"/>
        </w:rPr>
        <w:t>–</w:t>
      </w:r>
      <w:r w:rsidR="00791693">
        <w:rPr>
          <w:szCs w:val="22"/>
          <w:lang w:eastAsia="pl-PL"/>
        </w:rPr>
        <w:t xml:space="preserve"> </w:t>
      </w:r>
      <w:r w:rsidRPr="00FF679D">
        <w:rPr>
          <w:szCs w:val="22"/>
          <w:lang w:eastAsia="pl-PL"/>
        </w:rPr>
        <w:t>system</w:t>
      </w:r>
      <w:r w:rsidR="00791693">
        <w:rPr>
          <w:szCs w:val="22"/>
          <w:lang w:eastAsia="pl-PL"/>
        </w:rPr>
        <w:t>y</w:t>
      </w:r>
      <w:r w:rsidRPr="00FF679D">
        <w:rPr>
          <w:szCs w:val="22"/>
          <w:lang w:eastAsia="pl-PL"/>
        </w:rPr>
        <w:t xml:space="preserve"> podmiotów uczestniczących w projekcie. Ruch w sieciach LAN/WAN zostanie ograniczony do niezbędnych protokoł</w:t>
      </w:r>
      <w:r w:rsidR="00E112BA" w:rsidRPr="00FF679D">
        <w:rPr>
          <w:szCs w:val="22"/>
          <w:lang w:eastAsia="pl-PL"/>
        </w:rPr>
        <w:t>ów i wymaganych numerów portów.</w:t>
      </w:r>
    </w:p>
    <w:p w14:paraId="045D549F" w14:textId="1D8C7958" w:rsidR="00A831A8" w:rsidRPr="00FF679D" w:rsidRDefault="00A831A8" w:rsidP="005564BF">
      <w:pPr>
        <w:pStyle w:val="normalnyakapit"/>
        <w:numPr>
          <w:ilvl w:val="0"/>
          <w:numId w:val="29"/>
        </w:numPr>
        <w:spacing w:line="288" w:lineRule="auto"/>
        <w:ind w:left="1276" w:hanging="567"/>
        <w:rPr>
          <w:szCs w:val="22"/>
        </w:rPr>
      </w:pPr>
      <w:r w:rsidRPr="00FF679D">
        <w:rPr>
          <w:szCs w:val="22"/>
          <w:lang w:eastAsia="pl-PL"/>
        </w:rPr>
        <w:t>Serwery systemu będą podlegać ochronie przed nieuprawnionym dostępem do danych na poziomie uprawnień systemu operacyjnego. Zostanie także wdrożony system monitoringu dostępności usług systemowych i utylizacji kluczowych zasobów, co znacznie przy</w:t>
      </w:r>
      <w:r w:rsidR="00F21F74">
        <w:rPr>
          <w:szCs w:val="22"/>
          <w:lang w:eastAsia="pl-PL"/>
        </w:rPr>
        <w:t>s</w:t>
      </w:r>
      <w:r w:rsidRPr="00FF679D">
        <w:rPr>
          <w:szCs w:val="22"/>
          <w:lang w:eastAsia="pl-PL"/>
        </w:rPr>
        <w:t>pieszy wykrywanie awarii oraz ułatwi diagnozowanie sytuacji, które mogą prowadzić do awarii</w:t>
      </w:r>
      <w:r w:rsidR="00E921F3">
        <w:rPr>
          <w:szCs w:val="22"/>
          <w:lang w:eastAsia="pl-PL"/>
        </w:rPr>
        <w:t>.</w:t>
      </w:r>
    </w:p>
    <w:p w14:paraId="0B840B8A" w14:textId="77777777" w:rsidR="00E112BA" w:rsidRPr="00FF679D" w:rsidRDefault="00E112BA" w:rsidP="005564BF">
      <w:pPr>
        <w:pStyle w:val="normalnyakapit"/>
        <w:numPr>
          <w:ilvl w:val="0"/>
          <w:numId w:val="29"/>
        </w:numPr>
        <w:spacing w:line="288" w:lineRule="auto"/>
        <w:ind w:left="1276" w:hanging="567"/>
        <w:rPr>
          <w:szCs w:val="22"/>
        </w:rPr>
      </w:pPr>
      <w:r w:rsidRPr="00FF679D">
        <w:rPr>
          <w:szCs w:val="22"/>
          <w:lang w:eastAsia="pl-PL"/>
        </w:rPr>
        <w:t xml:space="preserve">Monitorowanie dostępności usług oraz stanu parametrów systemu zrealizowane zostanie za pomocą specjalizowanego oprogramowania narzędziowego. </w:t>
      </w:r>
    </w:p>
    <w:p w14:paraId="63BB7450" w14:textId="30D3375E" w:rsidR="00E112BA" w:rsidRPr="00FF679D" w:rsidRDefault="00E112BA" w:rsidP="005564BF">
      <w:pPr>
        <w:pStyle w:val="normalnyakapit"/>
        <w:numPr>
          <w:ilvl w:val="0"/>
          <w:numId w:val="29"/>
        </w:numPr>
        <w:spacing w:line="288" w:lineRule="auto"/>
        <w:ind w:left="1276" w:hanging="567"/>
        <w:rPr>
          <w:szCs w:val="22"/>
        </w:rPr>
      </w:pPr>
      <w:r w:rsidRPr="00FF679D">
        <w:rPr>
          <w:szCs w:val="22"/>
          <w:lang w:eastAsia="pl-PL"/>
        </w:rPr>
        <w:t>Zgodnie z ustawą o ochronie danych osobowych zostaną zastosowane środki bezpieczeństwa na poziomie wyso</w:t>
      </w:r>
      <w:r w:rsidR="00E921F3">
        <w:rPr>
          <w:szCs w:val="22"/>
          <w:lang w:eastAsia="pl-PL"/>
        </w:rPr>
        <w:t xml:space="preserve">kim </w:t>
      </w:r>
      <w:r w:rsidRPr="00FF679D">
        <w:rPr>
          <w:szCs w:val="22"/>
          <w:lang w:eastAsia="pl-PL"/>
        </w:rPr>
        <w:t>spełni</w:t>
      </w:r>
      <w:r w:rsidR="00E921F3">
        <w:rPr>
          <w:szCs w:val="22"/>
          <w:lang w:eastAsia="pl-PL"/>
        </w:rPr>
        <w:t>ające</w:t>
      </w:r>
      <w:r w:rsidRPr="00FF679D">
        <w:rPr>
          <w:szCs w:val="22"/>
          <w:lang w:eastAsia="pl-PL"/>
        </w:rPr>
        <w:t xml:space="preserve"> wymagania normy ISO 27001. </w:t>
      </w:r>
      <w:r w:rsidR="00964CEA" w:rsidRPr="00FF679D">
        <w:rPr>
          <w:szCs w:val="22"/>
          <w:lang w:eastAsia="pl-PL"/>
        </w:rPr>
        <w:t>Za autoryzację działań użytkowników końcowych odpowiadać będą komponenty programistyczne zrealizowane w warstwie logiki biznesowej na podstawie przyjętego modelu uprawnień, zgodnego z modelem opartym na rolach (ang. RBAC, role-based access control)</w:t>
      </w:r>
    </w:p>
    <w:p w14:paraId="296A1055" w14:textId="2008D30C" w:rsidR="00964CEA" w:rsidRPr="00FF679D" w:rsidRDefault="005F7F15" w:rsidP="005564BF">
      <w:pPr>
        <w:pStyle w:val="normalnyakapit"/>
        <w:numPr>
          <w:ilvl w:val="0"/>
          <w:numId w:val="29"/>
        </w:numPr>
        <w:spacing w:line="288" w:lineRule="auto"/>
        <w:ind w:left="1276" w:hanging="567"/>
        <w:rPr>
          <w:szCs w:val="22"/>
        </w:rPr>
      </w:pPr>
      <w:r>
        <w:rPr>
          <w:szCs w:val="22"/>
        </w:rPr>
        <w:t>D</w:t>
      </w:r>
      <w:r w:rsidR="00964CEA" w:rsidRPr="00FF679D">
        <w:rPr>
          <w:szCs w:val="22"/>
        </w:rPr>
        <w:t>ostępn</w:t>
      </w:r>
      <w:r>
        <w:rPr>
          <w:szCs w:val="22"/>
        </w:rPr>
        <w:t xml:space="preserve">ość do </w:t>
      </w:r>
      <w:r w:rsidR="00E921F3">
        <w:rPr>
          <w:szCs w:val="22"/>
        </w:rPr>
        <w:t xml:space="preserve">poszczególnych komponentów systemu </w:t>
      </w:r>
      <w:r w:rsidR="00964CEA" w:rsidRPr="00FF679D">
        <w:rPr>
          <w:szCs w:val="22"/>
        </w:rPr>
        <w:t>ograniczona</w:t>
      </w:r>
      <w:r w:rsidR="00791693">
        <w:rPr>
          <w:szCs w:val="22"/>
        </w:rPr>
        <w:t xml:space="preserve"> zostanie nadanymi</w:t>
      </w:r>
      <w:r w:rsidR="00964CEA" w:rsidRPr="00FF679D">
        <w:rPr>
          <w:szCs w:val="22"/>
        </w:rPr>
        <w:t xml:space="preserve"> uprawnieniami. </w:t>
      </w:r>
    </w:p>
    <w:p w14:paraId="65015C9A" w14:textId="0D954483" w:rsidR="00E112BA" w:rsidRPr="00FF679D" w:rsidRDefault="00964CEA" w:rsidP="005564BF">
      <w:pPr>
        <w:pStyle w:val="normalnyakapit"/>
        <w:numPr>
          <w:ilvl w:val="0"/>
          <w:numId w:val="29"/>
        </w:numPr>
        <w:spacing w:line="288" w:lineRule="auto"/>
        <w:ind w:left="1276" w:hanging="567"/>
        <w:rPr>
          <w:szCs w:val="22"/>
        </w:rPr>
      </w:pPr>
      <w:r w:rsidRPr="00FF679D">
        <w:rPr>
          <w:szCs w:val="22"/>
          <w:lang w:eastAsia="pl-PL"/>
        </w:rPr>
        <w:t>Informacje w dziennikach systemów będą przechowywane od dnia ich zapisu przez okres dwóch lat</w:t>
      </w:r>
      <w:r w:rsidR="00791693">
        <w:rPr>
          <w:szCs w:val="22"/>
          <w:lang w:eastAsia="pl-PL"/>
        </w:rPr>
        <w:t>.</w:t>
      </w:r>
    </w:p>
    <w:p w14:paraId="004A63FB" w14:textId="77777777" w:rsidR="00964CEA" w:rsidRPr="00FF679D" w:rsidRDefault="00964CEA" w:rsidP="005564BF">
      <w:pPr>
        <w:pStyle w:val="Tekstpodstawowy31"/>
        <w:numPr>
          <w:ilvl w:val="0"/>
          <w:numId w:val="29"/>
        </w:numPr>
        <w:spacing w:after="0" w:line="288" w:lineRule="auto"/>
        <w:ind w:left="1276" w:hanging="567"/>
        <w:jc w:val="both"/>
        <w:rPr>
          <w:sz w:val="22"/>
          <w:szCs w:val="22"/>
        </w:rPr>
      </w:pPr>
      <w:r w:rsidRPr="00FF679D">
        <w:rPr>
          <w:sz w:val="22"/>
          <w:szCs w:val="22"/>
          <w:lang w:eastAsia="pl-PL"/>
        </w:rPr>
        <w:t>Kopie zapasowe będą wykonywane systematycznie z pomocą dedykowanych serwerów backupu.</w:t>
      </w:r>
    </w:p>
    <w:p w14:paraId="40EA341A" w14:textId="77777777" w:rsidR="00964CEA" w:rsidRPr="00FF679D" w:rsidRDefault="00964CEA" w:rsidP="005564BF">
      <w:pPr>
        <w:pStyle w:val="Tekstpodstawowy31"/>
        <w:numPr>
          <w:ilvl w:val="0"/>
          <w:numId w:val="29"/>
        </w:numPr>
        <w:spacing w:after="0" w:line="288" w:lineRule="auto"/>
        <w:ind w:left="1276" w:hanging="567"/>
        <w:jc w:val="both"/>
        <w:rPr>
          <w:sz w:val="22"/>
          <w:szCs w:val="22"/>
        </w:rPr>
      </w:pPr>
      <w:r w:rsidRPr="00FF679D">
        <w:rPr>
          <w:sz w:val="22"/>
          <w:szCs w:val="22"/>
          <w:lang w:eastAsia="pl-PL"/>
        </w:rPr>
        <w:t>Ochrona przed typowymi atakami na aplikację WWW będzie realizowana przez system typu WAF (Web Application Firewall).</w:t>
      </w:r>
    </w:p>
    <w:p w14:paraId="73DDB1D2" w14:textId="44DC3E13" w:rsidR="00964CEA" w:rsidRPr="00FF679D" w:rsidRDefault="00964CEA" w:rsidP="005564BF">
      <w:pPr>
        <w:pStyle w:val="normalnyakapit"/>
        <w:numPr>
          <w:ilvl w:val="0"/>
          <w:numId w:val="29"/>
        </w:numPr>
        <w:spacing w:line="288" w:lineRule="auto"/>
        <w:ind w:left="1276" w:hanging="567"/>
        <w:rPr>
          <w:szCs w:val="22"/>
        </w:rPr>
      </w:pPr>
      <w:r w:rsidRPr="00FF679D">
        <w:rPr>
          <w:szCs w:val="22"/>
          <w:lang w:eastAsia="pl-PL"/>
        </w:rPr>
        <w:t xml:space="preserve">Komunikacja pomiędzy </w:t>
      </w:r>
      <w:r w:rsidR="005F7F15">
        <w:rPr>
          <w:szCs w:val="22"/>
          <w:lang w:eastAsia="pl-PL"/>
        </w:rPr>
        <w:t xml:space="preserve">zintegrowanymi </w:t>
      </w:r>
      <w:r w:rsidR="00B70FBF" w:rsidRPr="00FF679D">
        <w:rPr>
          <w:szCs w:val="22"/>
          <w:lang w:eastAsia="pl-PL"/>
        </w:rPr>
        <w:t>systemami</w:t>
      </w:r>
      <w:r w:rsidRPr="00FF679D">
        <w:rPr>
          <w:szCs w:val="22"/>
          <w:lang w:eastAsia="pl-PL"/>
        </w:rPr>
        <w:t xml:space="preserve"> będzie </w:t>
      </w:r>
      <w:r w:rsidR="00791693">
        <w:rPr>
          <w:szCs w:val="22"/>
          <w:lang w:eastAsia="pl-PL"/>
        </w:rPr>
        <w:t>realizowana poprzez</w:t>
      </w:r>
      <w:r w:rsidR="005F7F15">
        <w:rPr>
          <w:szCs w:val="22"/>
          <w:lang w:eastAsia="pl-PL"/>
        </w:rPr>
        <w:t xml:space="preserve"> bezpieczny kanał komunikacyjny</w:t>
      </w:r>
      <w:r w:rsidR="00853BE7" w:rsidRPr="00FF679D">
        <w:rPr>
          <w:szCs w:val="22"/>
          <w:lang w:eastAsia="pl-PL"/>
        </w:rPr>
        <w:t>.</w:t>
      </w:r>
    </w:p>
    <w:p w14:paraId="1AFBAE7E" w14:textId="1044C98F" w:rsidR="00853BE7" w:rsidRPr="00FF679D" w:rsidRDefault="00791693" w:rsidP="005564BF">
      <w:pPr>
        <w:pStyle w:val="normalnyakapit"/>
        <w:numPr>
          <w:ilvl w:val="0"/>
          <w:numId w:val="29"/>
        </w:numPr>
        <w:spacing w:line="288" w:lineRule="auto"/>
        <w:ind w:left="1276" w:hanging="567"/>
        <w:rPr>
          <w:szCs w:val="22"/>
        </w:rPr>
      </w:pPr>
      <w:r>
        <w:rPr>
          <w:szCs w:val="22"/>
          <w:lang w:eastAsia="pl-PL"/>
        </w:rPr>
        <w:t>Przeprowadzane będą a</w:t>
      </w:r>
      <w:r w:rsidR="005F7F15">
        <w:rPr>
          <w:szCs w:val="22"/>
          <w:lang w:eastAsia="pl-PL"/>
        </w:rPr>
        <w:t>udyty bezpieczeństwa</w:t>
      </w:r>
      <w:r w:rsidR="00853BE7" w:rsidRPr="00FF679D">
        <w:rPr>
          <w:szCs w:val="22"/>
          <w:lang w:eastAsia="pl-PL"/>
        </w:rPr>
        <w:t xml:space="preserve"> </w:t>
      </w:r>
      <w:r w:rsidRPr="00FF679D">
        <w:rPr>
          <w:szCs w:val="22"/>
          <w:lang w:eastAsia="pl-PL"/>
        </w:rPr>
        <w:t>wykonywa</w:t>
      </w:r>
      <w:r>
        <w:rPr>
          <w:szCs w:val="22"/>
          <w:lang w:eastAsia="pl-PL"/>
        </w:rPr>
        <w:t>ne</w:t>
      </w:r>
      <w:r w:rsidRPr="00FF679D">
        <w:rPr>
          <w:szCs w:val="22"/>
          <w:lang w:eastAsia="pl-PL"/>
        </w:rPr>
        <w:t xml:space="preserve"> </w:t>
      </w:r>
      <w:r>
        <w:rPr>
          <w:szCs w:val="22"/>
          <w:lang w:eastAsia="pl-PL"/>
        </w:rPr>
        <w:t>przez</w:t>
      </w:r>
      <w:r w:rsidRPr="00FF679D">
        <w:rPr>
          <w:szCs w:val="22"/>
          <w:lang w:eastAsia="pl-PL"/>
        </w:rPr>
        <w:t xml:space="preserve"> podmiot </w:t>
      </w:r>
      <w:r>
        <w:rPr>
          <w:szCs w:val="22"/>
          <w:lang w:eastAsia="pl-PL"/>
        </w:rPr>
        <w:t xml:space="preserve">zewnętrzny, </w:t>
      </w:r>
      <w:r w:rsidR="005F7F15">
        <w:rPr>
          <w:szCs w:val="22"/>
          <w:lang w:eastAsia="pl-PL"/>
        </w:rPr>
        <w:t xml:space="preserve">obejmujące </w:t>
      </w:r>
      <w:r w:rsidR="00853BE7" w:rsidRPr="00FF679D">
        <w:rPr>
          <w:szCs w:val="22"/>
          <w:lang w:eastAsia="pl-PL"/>
        </w:rPr>
        <w:t>testy bezpieczeństwa systemu wraz z infrastrukturą</w:t>
      </w:r>
      <w:r w:rsidR="00A95D21">
        <w:rPr>
          <w:szCs w:val="22"/>
          <w:lang w:eastAsia="pl-PL"/>
        </w:rPr>
        <w:t>F</w:t>
      </w:r>
      <w:r w:rsidR="00853BE7" w:rsidRPr="00FF679D">
        <w:rPr>
          <w:szCs w:val="22"/>
          <w:lang w:eastAsia="pl-PL"/>
        </w:rPr>
        <w:t xml:space="preserve"> sprzętową.</w:t>
      </w:r>
    </w:p>
    <w:sectPr w:rsidR="00853BE7" w:rsidRPr="00FF679D" w:rsidSect="00BA240E">
      <w:headerReference w:type="default" r:id="rId16"/>
      <w:footerReference w:type="default" r:id="rId17"/>
      <w:pgSz w:w="12240" w:h="15840"/>
      <w:pgMar w:top="1777" w:right="1080" w:bottom="1440" w:left="1080" w:header="720" w:footer="308" w:gutter="0"/>
      <w:pgBorders w:offsetFrom="page">
        <w:top w:val="single" w:sz="4" w:space="24" w:color="auto"/>
        <w:left w:val="single" w:sz="4" w:space="24" w:color="auto"/>
        <w:bottom w:val="single" w:sz="4" w:space="24" w:color="auto"/>
        <w:right w:val="single" w:sz="4" w:space="24" w:color="auto"/>
      </w:pgBorders>
      <w:pgNumType w:start="1"/>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37A9FF" w16cid:durableId="1F900828"/>
  <w16cid:commentId w16cid:paraId="1A98193A" w16cid:durableId="1F91836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3B8376" w14:textId="77777777" w:rsidR="00EC4303" w:rsidRDefault="00EC4303" w:rsidP="00AC47BE">
      <w:r>
        <w:separator/>
      </w:r>
    </w:p>
    <w:p w14:paraId="0E2F0616" w14:textId="77777777" w:rsidR="00EC4303" w:rsidRDefault="00EC4303"/>
  </w:endnote>
  <w:endnote w:type="continuationSeparator" w:id="0">
    <w:p w14:paraId="22369C62" w14:textId="77777777" w:rsidR="00EC4303" w:rsidRDefault="00EC4303" w:rsidP="00AC47BE">
      <w:r>
        <w:continuationSeparator/>
      </w:r>
    </w:p>
    <w:p w14:paraId="241A1CCB" w14:textId="77777777" w:rsidR="00EC4303" w:rsidRDefault="00EC4303"/>
  </w:endnote>
  <w:endnote w:type="continuationNotice" w:id="1">
    <w:p w14:paraId="63ADD991" w14:textId="77777777" w:rsidR="00EC4303" w:rsidRDefault="00EC43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000000" w:themeColor="text1"/>
        <w:sz w:val="20"/>
        <w:lang w:val="pl-PL"/>
      </w:rPr>
      <w:id w:val="-90245430"/>
      <w:docPartObj>
        <w:docPartGallery w:val="Page Numbers (Bottom of Page)"/>
        <w:docPartUnique/>
      </w:docPartObj>
    </w:sdtPr>
    <w:sdtEndPr/>
    <w:sdtContent>
      <w:p w14:paraId="0D64845E" w14:textId="77777777" w:rsidR="00EC4303" w:rsidRPr="00534314" w:rsidRDefault="00EC4303" w:rsidP="00534314">
        <w:pPr>
          <w:pStyle w:val="Stopka"/>
          <w:spacing w:after="240"/>
          <w:jc w:val="right"/>
          <w:rPr>
            <w:color w:val="000000" w:themeColor="text1"/>
            <w:sz w:val="20"/>
          </w:rPr>
        </w:pPr>
        <w:r w:rsidRPr="00534314">
          <w:rPr>
            <w:color w:val="000000" w:themeColor="text1"/>
            <w:sz w:val="20"/>
            <w:lang w:val="pl-PL"/>
          </w:rPr>
          <w:t xml:space="preserve">Strona | </w:t>
        </w:r>
        <w:r w:rsidRPr="00534314">
          <w:rPr>
            <w:color w:val="000000" w:themeColor="text1"/>
            <w:sz w:val="20"/>
          </w:rPr>
          <w:fldChar w:fldCharType="begin"/>
        </w:r>
        <w:r w:rsidRPr="00534314">
          <w:rPr>
            <w:color w:val="000000" w:themeColor="text1"/>
            <w:sz w:val="20"/>
          </w:rPr>
          <w:instrText>PAGE   \* MERGEFORMAT</w:instrText>
        </w:r>
        <w:r w:rsidRPr="00534314">
          <w:rPr>
            <w:color w:val="000000" w:themeColor="text1"/>
            <w:sz w:val="20"/>
          </w:rPr>
          <w:fldChar w:fldCharType="separate"/>
        </w:r>
        <w:r w:rsidR="00D54F28" w:rsidRPr="00D54F28">
          <w:rPr>
            <w:noProof/>
            <w:color w:val="000000" w:themeColor="text1"/>
            <w:sz w:val="20"/>
            <w:lang w:val="pl-PL"/>
          </w:rPr>
          <w:t>2</w:t>
        </w:r>
        <w:r w:rsidRPr="00534314">
          <w:rPr>
            <w:color w:val="000000" w:themeColor="text1"/>
            <w:sz w:val="20"/>
          </w:rPr>
          <w:fldChar w:fldCharType="end"/>
        </w:r>
        <w:r w:rsidRPr="00534314">
          <w:rPr>
            <w:color w:val="000000" w:themeColor="text1"/>
            <w:sz w:val="20"/>
            <w:lang w:val="pl-PL"/>
          </w:rPr>
          <w:t xml:space="preserve"> </w:t>
        </w:r>
      </w:p>
    </w:sdtContent>
  </w:sdt>
  <w:p w14:paraId="6436B455" w14:textId="77777777" w:rsidR="00EC4303" w:rsidRDefault="00EC430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23AA3" w14:textId="77777777" w:rsidR="00EC4303" w:rsidRDefault="00EC4303" w:rsidP="00AC47BE">
      <w:r>
        <w:separator/>
      </w:r>
    </w:p>
    <w:p w14:paraId="1070723C" w14:textId="77777777" w:rsidR="00EC4303" w:rsidRDefault="00EC4303"/>
  </w:footnote>
  <w:footnote w:type="continuationSeparator" w:id="0">
    <w:p w14:paraId="23A6CA22" w14:textId="77777777" w:rsidR="00EC4303" w:rsidRDefault="00EC4303" w:rsidP="00AC47BE">
      <w:r>
        <w:continuationSeparator/>
      </w:r>
    </w:p>
    <w:p w14:paraId="50A52D01" w14:textId="77777777" w:rsidR="00EC4303" w:rsidRDefault="00EC4303"/>
  </w:footnote>
  <w:footnote w:type="continuationNotice" w:id="1">
    <w:p w14:paraId="32807F88" w14:textId="77777777" w:rsidR="00EC4303" w:rsidRDefault="00EC4303"/>
  </w:footnote>
  <w:footnote w:id="2">
    <w:p w14:paraId="45682C91" w14:textId="77777777" w:rsidR="00EC4303" w:rsidRPr="00E11921" w:rsidRDefault="00EC4303" w:rsidP="00E11921">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 xml:space="preserve">. </w:t>
      </w:r>
    </w:p>
  </w:footnote>
  <w:footnote w:id="3">
    <w:p w14:paraId="581E7631" w14:textId="77777777" w:rsidR="00EC4303" w:rsidRDefault="00EC4303" w:rsidP="00A50F68">
      <w:pPr>
        <w:pStyle w:val="Tekstprzypisudolnego"/>
      </w:pPr>
      <w:r>
        <w:rPr>
          <w:rStyle w:val="Znakiprzypiswdolnych"/>
          <w:rFonts w:ascii="Arial" w:hAnsi="Arial"/>
        </w:rPr>
        <w:footnoteRef/>
      </w:r>
      <w:r>
        <w:rPr>
          <w:rFonts w:eastAsia="Times New Roman"/>
        </w:rPr>
        <w:tab/>
        <w:t xml:space="preserve"> </w:t>
      </w:r>
      <w:r>
        <w:rPr>
          <w:rFonts w:ascii="Arial" w:hAnsi="Arial" w:cs="Arial"/>
          <w:sz w:val="20"/>
          <w:szCs w:val="20"/>
          <w:lang w:val="pl-PL"/>
        </w:rPr>
        <w:t>Należy wskazać konkretny rok</w:t>
      </w:r>
    </w:p>
  </w:footnote>
  <w:footnote w:id="4">
    <w:p w14:paraId="555079B8" w14:textId="77777777" w:rsidR="00EC4303" w:rsidRDefault="00EC4303" w:rsidP="00BB6007">
      <w:pPr>
        <w:pStyle w:val="Tekstprzypisudolnego"/>
      </w:pPr>
      <w:r>
        <w:rPr>
          <w:rStyle w:val="Znakiprzypiswdolnych"/>
          <w:rFonts w:ascii="Arial" w:hAnsi="Arial"/>
        </w:rPr>
        <w:footnoteRef/>
      </w:r>
      <w:r>
        <w:rPr>
          <w:rFonts w:eastAsia="Times New Roman"/>
        </w:rPr>
        <w:tab/>
        <w:t xml:space="preserve"> </w:t>
      </w:r>
      <w:r>
        <w:rPr>
          <w:rFonts w:ascii="Arial" w:hAnsi="Arial" w:cs="Arial"/>
          <w:sz w:val="20"/>
          <w:szCs w:val="20"/>
          <w:lang w:val="pl-PL"/>
        </w:rPr>
        <w:t>Należy wskazać konkretny rok</w:t>
      </w:r>
      <w:r>
        <w:rPr>
          <w:lang w:val="pl-PL"/>
        </w:rPr>
        <w:t xml:space="preserve"> </w:t>
      </w:r>
    </w:p>
  </w:footnote>
  <w:footnote w:id="5">
    <w:p w14:paraId="0B5A5912" w14:textId="77777777" w:rsidR="00EC4303" w:rsidRPr="005D3974" w:rsidRDefault="00EC4303">
      <w:pPr>
        <w:pStyle w:val="Tekstprzypisudolnego"/>
        <w:rPr>
          <w:rFonts w:ascii="Arial" w:hAnsi="Arial" w:cs="Arial"/>
          <w:sz w:val="20"/>
          <w:szCs w:val="20"/>
          <w:lang w:val="pl-PL"/>
        </w:rPr>
      </w:pPr>
      <w:r w:rsidRPr="005D3974">
        <w:rPr>
          <w:rStyle w:val="Odwoanieprzypisudolnego"/>
          <w:rFonts w:ascii="Arial" w:hAnsi="Arial" w:cs="Arial"/>
          <w:sz w:val="20"/>
          <w:szCs w:val="20"/>
        </w:rPr>
        <w:footnoteRef/>
      </w:r>
      <w:r w:rsidRPr="005D3974">
        <w:rPr>
          <w:rFonts w:ascii="Arial" w:hAnsi="Arial" w:cs="Arial"/>
          <w:sz w:val="20"/>
          <w:szCs w:val="20"/>
        </w:rPr>
        <w:t xml:space="preserve"> </w:t>
      </w:r>
      <w:r w:rsidRPr="005D3974">
        <w:rPr>
          <w:rFonts w:ascii="Arial" w:hAnsi="Arial" w:cs="Arial"/>
          <w:sz w:val="20"/>
          <w:szCs w:val="20"/>
          <w:lang w:val="pl-PL"/>
        </w:rPr>
        <w:t>Niepotrzebne skreślić</w:t>
      </w:r>
    </w:p>
  </w:footnote>
  <w:footnote w:id="6">
    <w:p w14:paraId="7080278F" w14:textId="77777777" w:rsidR="00EC4303" w:rsidRPr="00E11921" w:rsidRDefault="00EC4303" w:rsidP="002D0285">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r>
        <w:rPr>
          <w:rFonts w:ascii="Arial" w:hAnsi="Arial" w:cs="Arial"/>
          <w:sz w:val="18"/>
          <w:szCs w:val="18"/>
          <w:lang w:val="pl-PL"/>
        </w:rPr>
        <w:t>.</w:t>
      </w:r>
    </w:p>
  </w:footnote>
  <w:footnote w:id="7">
    <w:p w14:paraId="7F7A9EC5" w14:textId="77777777" w:rsidR="00EC4303" w:rsidRPr="00E11921" w:rsidRDefault="00EC4303" w:rsidP="002D0285">
      <w:pPr>
        <w:pStyle w:val="Tekstprzypisudolnego"/>
        <w:jc w:val="both"/>
        <w:rPr>
          <w:lang w:val="pl-PL"/>
        </w:rPr>
      </w:pPr>
      <w:r w:rsidRPr="00E11921">
        <w:rPr>
          <w:rFonts w:ascii="Arial" w:hAnsi="Arial" w:cs="Arial"/>
          <w:sz w:val="18"/>
          <w:szCs w:val="18"/>
        </w:rPr>
        <w:footnoteRef/>
      </w:r>
      <w:r w:rsidRPr="00E11921">
        <w:rPr>
          <w:rFonts w:ascii="Arial" w:hAnsi="Arial" w:cs="Arial"/>
          <w:sz w:val="18"/>
          <w:szCs w:val="18"/>
        </w:rPr>
        <w:t xml:space="preserve"> Niepotrzebne skreślić</w:t>
      </w:r>
    </w:p>
  </w:footnote>
  <w:footnote w:id="8">
    <w:p w14:paraId="7F3167F7" w14:textId="77777777" w:rsidR="00EC4303" w:rsidRDefault="00EC4303" w:rsidP="001529BD">
      <w:pPr>
        <w:pStyle w:val="Tekstprzypisudolnego"/>
        <w:rPr>
          <w:lang w:val="pl-PL"/>
        </w:rPr>
      </w:pPr>
      <w:r>
        <w:rPr>
          <w:rStyle w:val="Odwoanieprzypisudolnego"/>
        </w:rPr>
        <w:footnoteRef/>
      </w:r>
      <w:r>
        <w:t xml:space="preserve"> </w:t>
      </w:r>
      <w:r>
        <w:rPr>
          <w:rFonts w:ascii="Arial" w:hAnsi="Arial" w:cs="Arial"/>
          <w:sz w:val="18"/>
          <w:szCs w:val="18"/>
          <w:lang w:val="pl-PL"/>
        </w:rPr>
        <w:t>Niepotrzebne skreślić</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4E6741" w14:textId="77777777" w:rsidR="00EC4303" w:rsidRPr="00BE221C" w:rsidRDefault="00EC4303" w:rsidP="008C7A6D">
    <w:pPr>
      <w:pStyle w:val="Nagwek"/>
      <w:spacing w:after="120"/>
      <w:jc w:val="center"/>
      <w:rPr>
        <w:rFonts w:cs="Arial"/>
        <w:i/>
        <w:iCs/>
        <w:color w:val="0070C0"/>
        <w:sz w:val="18"/>
        <w:szCs w:val="18"/>
      </w:rPr>
    </w:pPr>
    <w:r w:rsidRPr="00BE221C">
      <w:rPr>
        <w:rFonts w:cs="Arial"/>
        <w:sz w:val="18"/>
        <w:szCs w:val="18"/>
      </w:rPr>
      <w:t xml:space="preserve">OPIS ZAŁOŻEŃ PROJEKTU INFORMATYCZNEGO </w:t>
    </w:r>
  </w:p>
  <w:p w14:paraId="3CF35766" w14:textId="1971528C" w:rsidR="00EC4303" w:rsidRPr="00CA69FB" w:rsidRDefault="00EC4303" w:rsidP="00CA69FB">
    <w:pPr>
      <w:spacing w:line="264" w:lineRule="auto"/>
      <w:jc w:val="center"/>
      <w:rPr>
        <w:sz w:val="18"/>
        <w:szCs w:val="18"/>
      </w:rPr>
    </w:pPr>
    <w:r w:rsidRPr="00CA69FB">
      <w:rPr>
        <w:rFonts w:cs="Arial"/>
        <w:iCs/>
        <w:color w:val="0070C0"/>
        <w:sz w:val="18"/>
        <w:szCs w:val="18"/>
      </w:rPr>
      <w:t xml:space="preserve">„Budowa nowoczesnej platformy gromadzenia i analizy danych z Krajowego Rejestru Nowotworów oraz onkologicznych rejestrów narządowych,  zintegrowanej z bazami </w:t>
    </w:r>
    <w:r>
      <w:rPr>
        <w:rFonts w:cs="Arial"/>
        <w:iCs/>
        <w:color w:val="0070C0"/>
        <w:sz w:val="18"/>
        <w:szCs w:val="18"/>
      </w:rPr>
      <w:t>świadczeniodawców</w:t>
    </w:r>
    <w:r w:rsidRPr="00CA69FB">
      <w:rPr>
        <w:rFonts w:cs="Arial"/>
        <w:iCs/>
        <w:color w:val="0070C0"/>
        <w:sz w:val="18"/>
        <w:szCs w:val="18"/>
      </w:rPr>
      <w:t xml:space="preserve"> leczących choroby onkologiczne (e-KRN+).”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singleLevel"/>
    <w:tmpl w:val="00000006"/>
    <w:name w:val="WW8Num6"/>
    <w:lvl w:ilvl="0">
      <w:start w:val="1"/>
      <w:numFmt w:val="bullet"/>
      <w:lvlText w:val="-"/>
      <w:lvlJc w:val="left"/>
      <w:pPr>
        <w:tabs>
          <w:tab w:val="num" w:pos="0"/>
        </w:tabs>
        <w:ind w:left="1070" w:hanging="360"/>
      </w:pPr>
      <w:rPr>
        <w:rFonts w:ascii="Courier New" w:hAnsi="Courier New" w:cs="Courier New" w:hint="default"/>
        <w:lang w:eastAsia="pl-PL"/>
      </w:rPr>
    </w:lvl>
  </w:abstractNum>
  <w:abstractNum w:abstractNumId="1" w15:restartNumberingAfterBreak="0">
    <w:nsid w:val="0000001F"/>
    <w:multiLevelType w:val="singleLevel"/>
    <w:tmpl w:val="0000001F"/>
    <w:name w:val="WW8Num33"/>
    <w:lvl w:ilvl="0">
      <w:start w:val="1"/>
      <w:numFmt w:val="bullet"/>
      <w:lvlText w:val=""/>
      <w:lvlJc w:val="left"/>
      <w:pPr>
        <w:tabs>
          <w:tab w:val="num" w:pos="0"/>
        </w:tabs>
        <w:ind w:left="2700" w:hanging="360"/>
      </w:pPr>
      <w:rPr>
        <w:rFonts w:ascii="Symbol" w:hAnsi="Symbol" w:cs="Symbol" w:hint="default"/>
      </w:rPr>
    </w:lvl>
  </w:abstractNum>
  <w:abstractNum w:abstractNumId="2" w15:restartNumberingAfterBreak="0">
    <w:nsid w:val="00000024"/>
    <w:multiLevelType w:val="multilevel"/>
    <w:tmpl w:val="00000024"/>
    <w:name w:val="WW8Num4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FA17EF"/>
    <w:multiLevelType w:val="hybridMultilevel"/>
    <w:tmpl w:val="A614D47C"/>
    <w:lvl w:ilvl="0" w:tplc="0409000F">
      <w:start w:val="1"/>
      <w:numFmt w:val="decimal"/>
      <w:lvlText w:val="%1."/>
      <w:lvlJc w:val="left"/>
      <w:pPr>
        <w:ind w:left="1494" w:hanging="360"/>
      </w:p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01D339FF"/>
    <w:multiLevelType w:val="hybridMultilevel"/>
    <w:tmpl w:val="AE0C75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004B20"/>
    <w:multiLevelType w:val="hybridMultilevel"/>
    <w:tmpl w:val="7E2CDD06"/>
    <w:lvl w:ilvl="0" w:tplc="7FE27ED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 w15:restartNumberingAfterBreak="0">
    <w:nsid w:val="0EBC7249"/>
    <w:multiLevelType w:val="hybridMultilevel"/>
    <w:tmpl w:val="15560328"/>
    <w:lvl w:ilvl="0" w:tplc="44328F5A">
      <w:start w:val="1"/>
      <w:numFmt w:val="bullet"/>
      <w:pStyle w:val="bullettext1blueitalic"/>
      <w:lvlText w:val=""/>
      <w:lvlJc w:val="left"/>
      <w:pPr>
        <w:ind w:left="720" w:hanging="360"/>
      </w:pPr>
      <w:rPr>
        <w:rFonts w:ascii="Symbol" w:hAnsi="Symbol" w:hint="default"/>
        <w:color w:val="0070C0"/>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01B1DCE"/>
    <w:multiLevelType w:val="hybridMultilevel"/>
    <w:tmpl w:val="48EA960C"/>
    <w:lvl w:ilvl="0" w:tplc="EDEAE96C">
      <w:start w:val="1"/>
      <w:numFmt w:val="decimal"/>
      <w:lvlText w:val="%1."/>
      <w:lvlJc w:val="left"/>
      <w:pPr>
        <w:ind w:left="360" w:hanging="360"/>
      </w:pPr>
      <w:rPr>
        <w:color w:val="auto"/>
      </w:rPr>
    </w:lvl>
    <w:lvl w:ilvl="1" w:tplc="04150019" w:tentative="1">
      <w:start w:val="1"/>
      <w:numFmt w:val="lowerLetter"/>
      <w:lvlText w:val="%2."/>
      <w:lvlJc w:val="left"/>
      <w:pPr>
        <w:ind w:left="797" w:hanging="360"/>
      </w:pPr>
    </w:lvl>
    <w:lvl w:ilvl="2" w:tplc="0415001B" w:tentative="1">
      <w:start w:val="1"/>
      <w:numFmt w:val="lowerRoman"/>
      <w:lvlText w:val="%3."/>
      <w:lvlJc w:val="right"/>
      <w:pPr>
        <w:ind w:left="1517" w:hanging="180"/>
      </w:pPr>
    </w:lvl>
    <w:lvl w:ilvl="3" w:tplc="0415000F" w:tentative="1">
      <w:start w:val="1"/>
      <w:numFmt w:val="decimal"/>
      <w:lvlText w:val="%4."/>
      <w:lvlJc w:val="left"/>
      <w:pPr>
        <w:ind w:left="2237" w:hanging="360"/>
      </w:pPr>
    </w:lvl>
    <w:lvl w:ilvl="4" w:tplc="04150019" w:tentative="1">
      <w:start w:val="1"/>
      <w:numFmt w:val="lowerLetter"/>
      <w:lvlText w:val="%5."/>
      <w:lvlJc w:val="left"/>
      <w:pPr>
        <w:ind w:left="2957" w:hanging="360"/>
      </w:pPr>
    </w:lvl>
    <w:lvl w:ilvl="5" w:tplc="0415001B" w:tentative="1">
      <w:start w:val="1"/>
      <w:numFmt w:val="lowerRoman"/>
      <w:lvlText w:val="%6."/>
      <w:lvlJc w:val="right"/>
      <w:pPr>
        <w:ind w:left="3677" w:hanging="180"/>
      </w:pPr>
    </w:lvl>
    <w:lvl w:ilvl="6" w:tplc="0415000F" w:tentative="1">
      <w:start w:val="1"/>
      <w:numFmt w:val="decimal"/>
      <w:lvlText w:val="%7."/>
      <w:lvlJc w:val="left"/>
      <w:pPr>
        <w:ind w:left="4397" w:hanging="360"/>
      </w:pPr>
    </w:lvl>
    <w:lvl w:ilvl="7" w:tplc="04150019" w:tentative="1">
      <w:start w:val="1"/>
      <w:numFmt w:val="lowerLetter"/>
      <w:lvlText w:val="%8."/>
      <w:lvlJc w:val="left"/>
      <w:pPr>
        <w:ind w:left="5117" w:hanging="360"/>
      </w:pPr>
    </w:lvl>
    <w:lvl w:ilvl="8" w:tplc="0415001B" w:tentative="1">
      <w:start w:val="1"/>
      <w:numFmt w:val="lowerRoman"/>
      <w:lvlText w:val="%9."/>
      <w:lvlJc w:val="right"/>
      <w:pPr>
        <w:ind w:left="5837" w:hanging="180"/>
      </w:pPr>
    </w:lvl>
  </w:abstractNum>
  <w:abstractNum w:abstractNumId="8" w15:restartNumberingAfterBreak="0">
    <w:nsid w:val="14E66125"/>
    <w:multiLevelType w:val="multilevel"/>
    <w:tmpl w:val="1D8624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3D6B75"/>
    <w:multiLevelType w:val="hybridMultilevel"/>
    <w:tmpl w:val="77789B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8660E6"/>
    <w:multiLevelType w:val="hybridMultilevel"/>
    <w:tmpl w:val="EF1EEE6A"/>
    <w:lvl w:ilvl="0" w:tplc="5B204D72">
      <w:start w:val="1"/>
      <w:numFmt w:val="bullet"/>
      <w:pStyle w:val="BulletText3"/>
      <w:lvlText w:val=""/>
      <w:lvlJc w:val="left"/>
      <w:pPr>
        <w:tabs>
          <w:tab w:val="num" w:pos="2280"/>
        </w:tabs>
        <w:ind w:left="2280" w:hanging="360"/>
      </w:pPr>
      <w:rPr>
        <w:rFonts w:ascii="Wingdings" w:hAnsi="Wingdings" w:hint="default"/>
        <w:color w:val="auto"/>
        <w:sz w:val="18"/>
      </w:rPr>
    </w:lvl>
    <w:lvl w:ilvl="1" w:tplc="54E65FAE">
      <w:numFmt w:val="bullet"/>
      <w:lvlText w:val="-"/>
      <w:lvlJc w:val="left"/>
      <w:pPr>
        <w:tabs>
          <w:tab w:val="num" w:pos="3000"/>
        </w:tabs>
        <w:ind w:left="3000" w:hanging="360"/>
      </w:pPr>
      <w:rPr>
        <w:rFonts w:ascii="Times New Roman" w:eastAsia="Times New Roman" w:hAnsi="Times New Roman" w:hint="default"/>
      </w:rPr>
    </w:lvl>
    <w:lvl w:ilvl="2" w:tplc="04090005" w:tentative="1">
      <w:start w:val="1"/>
      <w:numFmt w:val="bullet"/>
      <w:lvlText w:val=""/>
      <w:lvlJc w:val="left"/>
      <w:pPr>
        <w:tabs>
          <w:tab w:val="num" w:pos="3720"/>
        </w:tabs>
        <w:ind w:left="3720" w:hanging="360"/>
      </w:pPr>
      <w:rPr>
        <w:rFonts w:ascii="Wingdings" w:hAnsi="Wingdings" w:hint="default"/>
      </w:rPr>
    </w:lvl>
    <w:lvl w:ilvl="3" w:tplc="04090001" w:tentative="1">
      <w:start w:val="1"/>
      <w:numFmt w:val="bullet"/>
      <w:lvlText w:val=""/>
      <w:lvlJc w:val="left"/>
      <w:pPr>
        <w:tabs>
          <w:tab w:val="num" w:pos="4440"/>
        </w:tabs>
        <w:ind w:left="4440" w:hanging="360"/>
      </w:pPr>
      <w:rPr>
        <w:rFonts w:ascii="Symbol" w:hAnsi="Symbol" w:hint="default"/>
      </w:rPr>
    </w:lvl>
    <w:lvl w:ilvl="4" w:tplc="04090003" w:tentative="1">
      <w:start w:val="1"/>
      <w:numFmt w:val="bullet"/>
      <w:lvlText w:val="o"/>
      <w:lvlJc w:val="left"/>
      <w:pPr>
        <w:tabs>
          <w:tab w:val="num" w:pos="5160"/>
        </w:tabs>
        <w:ind w:left="5160" w:hanging="360"/>
      </w:pPr>
      <w:rPr>
        <w:rFonts w:ascii="Courier New" w:hAnsi="Courier New" w:hint="default"/>
      </w:rPr>
    </w:lvl>
    <w:lvl w:ilvl="5" w:tplc="04090005" w:tentative="1">
      <w:start w:val="1"/>
      <w:numFmt w:val="bullet"/>
      <w:lvlText w:val=""/>
      <w:lvlJc w:val="left"/>
      <w:pPr>
        <w:tabs>
          <w:tab w:val="num" w:pos="5880"/>
        </w:tabs>
        <w:ind w:left="5880" w:hanging="360"/>
      </w:pPr>
      <w:rPr>
        <w:rFonts w:ascii="Wingdings" w:hAnsi="Wingdings" w:hint="default"/>
      </w:rPr>
    </w:lvl>
    <w:lvl w:ilvl="6" w:tplc="04090001" w:tentative="1">
      <w:start w:val="1"/>
      <w:numFmt w:val="bullet"/>
      <w:lvlText w:val=""/>
      <w:lvlJc w:val="left"/>
      <w:pPr>
        <w:tabs>
          <w:tab w:val="num" w:pos="6600"/>
        </w:tabs>
        <w:ind w:left="6600" w:hanging="360"/>
      </w:pPr>
      <w:rPr>
        <w:rFonts w:ascii="Symbol" w:hAnsi="Symbol" w:hint="default"/>
      </w:rPr>
    </w:lvl>
    <w:lvl w:ilvl="7" w:tplc="04090003" w:tentative="1">
      <w:start w:val="1"/>
      <w:numFmt w:val="bullet"/>
      <w:lvlText w:val="o"/>
      <w:lvlJc w:val="left"/>
      <w:pPr>
        <w:tabs>
          <w:tab w:val="num" w:pos="7320"/>
        </w:tabs>
        <w:ind w:left="7320" w:hanging="360"/>
      </w:pPr>
      <w:rPr>
        <w:rFonts w:ascii="Courier New" w:hAnsi="Courier New" w:hint="default"/>
      </w:rPr>
    </w:lvl>
    <w:lvl w:ilvl="8" w:tplc="04090005" w:tentative="1">
      <w:start w:val="1"/>
      <w:numFmt w:val="bullet"/>
      <w:lvlText w:val=""/>
      <w:lvlJc w:val="left"/>
      <w:pPr>
        <w:tabs>
          <w:tab w:val="num" w:pos="8040"/>
        </w:tabs>
        <w:ind w:left="8040" w:hanging="360"/>
      </w:pPr>
      <w:rPr>
        <w:rFonts w:ascii="Wingdings" w:hAnsi="Wingdings" w:hint="default"/>
      </w:rPr>
    </w:lvl>
  </w:abstractNum>
  <w:abstractNum w:abstractNumId="11" w15:restartNumberingAfterBreak="0">
    <w:nsid w:val="27406B43"/>
    <w:multiLevelType w:val="hybridMultilevel"/>
    <w:tmpl w:val="0694C37C"/>
    <w:lvl w:ilvl="0" w:tplc="7B2CE9F4">
      <w:start w:val="1"/>
      <w:numFmt w:val="bullet"/>
      <w:pStyle w:val="BulletText2"/>
      <w:lvlText w:val=""/>
      <w:lvlJc w:val="left"/>
      <w:pPr>
        <w:tabs>
          <w:tab w:val="num" w:pos="1800"/>
        </w:tabs>
        <w:ind w:left="1800" w:hanging="360"/>
      </w:pPr>
      <w:rPr>
        <w:rFonts w:ascii="Symbol" w:hAnsi="Symbol" w:hint="default"/>
        <w:color w:val="000000"/>
        <w:sz w:val="20"/>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CCE2982"/>
    <w:multiLevelType w:val="hybridMultilevel"/>
    <w:tmpl w:val="2C90E2C6"/>
    <w:lvl w:ilvl="0" w:tplc="0415000F">
      <w:start w:val="1"/>
      <w:numFmt w:val="decimal"/>
      <w:lvlText w:val="%1."/>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D956C83"/>
    <w:multiLevelType w:val="multilevel"/>
    <w:tmpl w:val="545495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01304F7"/>
    <w:multiLevelType w:val="hybridMultilevel"/>
    <w:tmpl w:val="64E8B238"/>
    <w:lvl w:ilvl="0" w:tplc="00000006">
      <w:start w:val="1"/>
      <w:numFmt w:val="bullet"/>
      <w:lvlText w:val="-"/>
      <w:lvlJc w:val="left"/>
      <w:pPr>
        <w:ind w:left="1233" w:hanging="360"/>
      </w:pPr>
      <w:rPr>
        <w:rFonts w:ascii="Courier New" w:hAnsi="Courier New" w:cs="Courier New" w:hint="default"/>
        <w:lang w:eastAsia="pl-PL"/>
      </w:rPr>
    </w:lvl>
    <w:lvl w:ilvl="1" w:tplc="04090003" w:tentative="1">
      <w:start w:val="1"/>
      <w:numFmt w:val="bullet"/>
      <w:lvlText w:val="o"/>
      <w:lvlJc w:val="left"/>
      <w:pPr>
        <w:ind w:left="1953" w:hanging="360"/>
      </w:pPr>
      <w:rPr>
        <w:rFonts w:ascii="Courier New" w:hAnsi="Courier New" w:cs="Courier New" w:hint="default"/>
      </w:rPr>
    </w:lvl>
    <w:lvl w:ilvl="2" w:tplc="04090005" w:tentative="1">
      <w:start w:val="1"/>
      <w:numFmt w:val="bullet"/>
      <w:lvlText w:val=""/>
      <w:lvlJc w:val="left"/>
      <w:pPr>
        <w:ind w:left="2673" w:hanging="360"/>
      </w:pPr>
      <w:rPr>
        <w:rFonts w:ascii="Wingdings" w:hAnsi="Wingdings" w:hint="default"/>
      </w:rPr>
    </w:lvl>
    <w:lvl w:ilvl="3" w:tplc="04090001" w:tentative="1">
      <w:start w:val="1"/>
      <w:numFmt w:val="bullet"/>
      <w:lvlText w:val=""/>
      <w:lvlJc w:val="left"/>
      <w:pPr>
        <w:ind w:left="3393" w:hanging="360"/>
      </w:pPr>
      <w:rPr>
        <w:rFonts w:ascii="Symbol" w:hAnsi="Symbol" w:hint="default"/>
      </w:rPr>
    </w:lvl>
    <w:lvl w:ilvl="4" w:tplc="04090003" w:tentative="1">
      <w:start w:val="1"/>
      <w:numFmt w:val="bullet"/>
      <w:lvlText w:val="o"/>
      <w:lvlJc w:val="left"/>
      <w:pPr>
        <w:ind w:left="4113" w:hanging="360"/>
      </w:pPr>
      <w:rPr>
        <w:rFonts w:ascii="Courier New" w:hAnsi="Courier New" w:cs="Courier New" w:hint="default"/>
      </w:rPr>
    </w:lvl>
    <w:lvl w:ilvl="5" w:tplc="04090005" w:tentative="1">
      <w:start w:val="1"/>
      <w:numFmt w:val="bullet"/>
      <w:lvlText w:val=""/>
      <w:lvlJc w:val="left"/>
      <w:pPr>
        <w:ind w:left="4833" w:hanging="360"/>
      </w:pPr>
      <w:rPr>
        <w:rFonts w:ascii="Wingdings" w:hAnsi="Wingdings" w:hint="default"/>
      </w:rPr>
    </w:lvl>
    <w:lvl w:ilvl="6" w:tplc="04090001" w:tentative="1">
      <w:start w:val="1"/>
      <w:numFmt w:val="bullet"/>
      <w:lvlText w:val=""/>
      <w:lvlJc w:val="left"/>
      <w:pPr>
        <w:ind w:left="5553" w:hanging="360"/>
      </w:pPr>
      <w:rPr>
        <w:rFonts w:ascii="Symbol" w:hAnsi="Symbol" w:hint="default"/>
      </w:rPr>
    </w:lvl>
    <w:lvl w:ilvl="7" w:tplc="04090003" w:tentative="1">
      <w:start w:val="1"/>
      <w:numFmt w:val="bullet"/>
      <w:lvlText w:val="o"/>
      <w:lvlJc w:val="left"/>
      <w:pPr>
        <w:ind w:left="6273" w:hanging="360"/>
      </w:pPr>
      <w:rPr>
        <w:rFonts w:ascii="Courier New" w:hAnsi="Courier New" w:cs="Courier New" w:hint="default"/>
      </w:rPr>
    </w:lvl>
    <w:lvl w:ilvl="8" w:tplc="04090005" w:tentative="1">
      <w:start w:val="1"/>
      <w:numFmt w:val="bullet"/>
      <w:lvlText w:val=""/>
      <w:lvlJc w:val="left"/>
      <w:pPr>
        <w:ind w:left="6993" w:hanging="360"/>
      </w:pPr>
      <w:rPr>
        <w:rFonts w:ascii="Wingdings" w:hAnsi="Wingdings" w:hint="default"/>
      </w:rPr>
    </w:lvl>
  </w:abstractNum>
  <w:abstractNum w:abstractNumId="15" w15:restartNumberingAfterBreak="0">
    <w:nsid w:val="30137438"/>
    <w:multiLevelType w:val="hybridMultilevel"/>
    <w:tmpl w:val="B0A42A48"/>
    <w:lvl w:ilvl="0" w:tplc="8AEE5C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0D16FA6"/>
    <w:multiLevelType w:val="multilevel"/>
    <w:tmpl w:val="C6EE3AEA"/>
    <w:styleLink w:val="Headings"/>
    <w:lvl w:ilvl="0">
      <w:start w:val="1"/>
      <w:numFmt w:val="decimal"/>
      <w:pStyle w:val="Nagwek1"/>
      <w:lvlText w:val="%1."/>
      <w:lvlJc w:val="left"/>
      <w:pPr>
        <w:tabs>
          <w:tab w:val="num" w:pos="786"/>
        </w:tabs>
        <w:ind w:left="786" w:hanging="360"/>
      </w:pPr>
      <w:rPr>
        <w:rFonts w:ascii="Arial" w:hAnsi="Arial"/>
      </w:rPr>
    </w:lvl>
    <w:lvl w:ilvl="1">
      <w:start w:val="1"/>
      <w:numFmt w:val="decimal"/>
      <w:pStyle w:val="Nagwek2"/>
      <w:lvlText w:val="%1.%2"/>
      <w:lvlJc w:val="left"/>
      <w:pPr>
        <w:tabs>
          <w:tab w:val="num" w:pos="1070"/>
        </w:tabs>
        <w:ind w:left="710" w:firstLine="0"/>
      </w:pPr>
      <w:rPr>
        <w:rFonts w:ascii="Arial" w:hAnsi="Arial" w:hint="default"/>
        <w:color w:val="auto"/>
      </w:rPr>
    </w:lvl>
    <w:lvl w:ilvl="2">
      <w:start w:val="1"/>
      <w:numFmt w:val="decimal"/>
      <w:pStyle w:val="Nagwek3"/>
      <w:lvlText w:val="%1.%2.%3"/>
      <w:lvlJc w:val="left"/>
      <w:pPr>
        <w:ind w:left="2204" w:hanging="360"/>
      </w:pPr>
      <w:rPr>
        <w:rFonts w:ascii="Arial" w:hAnsi="Arial" w:hint="default"/>
      </w:rPr>
    </w:lvl>
    <w:lvl w:ilvl="3">
      <w:start w:val="1"/>
      <w:numFmt w:val="decimal"/>
      <w:pStyle w:val="Nagwek4"/>
      <w:lvlText w:val="%1.%2.%3.%4"/>
      <w:lvlJc w:val="left"/>
      <w:pPr>
        <w:ind w:left="1866" w:hanging="360"/>
      </w:pPr>
      <w:rPr>
        <w:rFonts w:ascii="Arial" w:hAnsi="Arial" w:hint="default"/>
      </w:rPr>
    </w:lvl>
    <w:lvl w:ilvl="4">
      <w:start w:val="1"/>
      <w:numFmt w:val="decimal"/>
      <w:pStyle w:val="Nagwek5"/>
      <w:lvlText w:val="%1.%2.%3.%4.%5"/>
      <w:lvlJc w:val="left"/>
      <w:pPr>
        <w:ind w:left="2226" w:hanging="360"/>
      </w:pPr>
      <w:rPr>
        <w:rFonts w:ascii="Arial" w:hAnsi="Arial" w:hint="default"/>
      </w:rPr>
    </w:lvl>
    <w:lvl w:ilvl="5">
      <w:start w:val="1"/>
      <w:numFmt w:val="decimal"/>
      <w:pStyle w:val="Nagwek6"/>
      <w:lvlText w:val="%1.%2.%3.%4.%5.%6"/>
      <w:lvlJc w:val="left"/>
      <w:pPr>
        <w:ind w:left="2586" w:hanging="360"/>
      </w:pPr>
      <w:rPr>
        <w:rFonts w:ascii="Arial" w:hAnsi="Arial" w:hint="default"/>
      </w:rPr>
    </w:lvl>
    <w:lvl w:ilvl="6">
      <w:start w:val="1"/>
      <w:numFmt w:val="decimal"/>
      <w:pStyle w:val="Nagwek7"/>
      <w:lvlText w:val="%1.%2.%3.%4.%5.%6.%7"/>
      <w:lvlJc w:val="left"/>
      <w:pPr>
        <w:ind w:left="2946" w:hanging="360"/>
      </w:pPr>
      <w:rPr>
        <w:rFonts w:ascii="Arial" w:hAnsi="Arial" w:hint="default"/>
      </w:rPr>
    </w:lvl>
    <w:lvl w:ilvl="7">
      <w:start w:val="1"/>
      <w:numFmt w:val="decimal"/>
      <w:pStyle w:val="Nagwek8"/>
      <w:lvlText w:val="%1.%2.%3.%4.%5.%6.%7.%8"/>
      <w:lvlJc w:val="left"/>
      <w:pPr>
        <w:ind w:left="3306" w:hanging="360"/>
      </w:pPr>
      <w:rPr>
        <w:rFonts w:ascii="Arial" w:hAnsi="Arial" w:hint="default"/>
      </w:rPr>
    </w:lvl>
    <w:lvl w:ilvl="8">
      <w:start w:val="1"/>
      <w:numFmt w:val="decimal"/>
      <w:pStyle w:val="Nagwek9"/>
      <w:lvlText w:val="%1.%2.%3.%4.%5.%6.%7.%8.%9"/>
      <w:lvlJc w:val="left"/>
      <w:pPr>
        <w:ind w:left="3666" w:hanging="360"/>
      </w:pPr>
      <w:rPr>
        <w:rFonts w:ascii="Arial" w:hAnsi="Arial" w:hint="default"/>
      </w:rPr>
    </w:lvl>
  </w:abstractNum>
  <w:abstractNum w:abstractNumId="17" w15:restartNumberingAfterBreak="0">
    <w:nsid w:val="33B026DE"/>
    <w:multiLevelType w:val="hybridMultilevel"/>
    <w:tmpl w:val="2390BBD6"/>
    <w:lvl w:ilvl="0" w:tplc="722C6B22">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4C36460"/>
    <w:multiLevelType w:val="hybridMultilevel"/>
    <w:tmpl w:val="EF2E5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77A70AB"/>
    <w:multiLevelType w:val="hybridMultilevel"/>
    <w:tmpl w:val="45C2B34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20" w15:restartNumberingAfterBreak="0">
    <w:nsid w:val="3D2F6C48"/>
    <w:multiLevelType w:val="hybridMultilevel"/>
    <w:tmpl w:val="A796CF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D26541"/>
    <w:multiLevelType w:val="hybridMultilevel"/>
    <w:tmpl w:val="7EC4C4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76E01D7"/>
    <w:multiLevelType w:val="hybridMultilevel"/>
    <w:tmpl w:val="7C7872F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C581C98"/>
    <w:multiLevelType w:val="multilevel"/>
    <w:tmpl w:val="5388D95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D41089E"/>
    <w:multiLevelType w:val="multilevel"/>
    <w:tmpl w:val="83802470"/>
    <w:lvl w:ilvl="0">
      <w:start w:val="1"/>
      <w:numFmt w:val="decimal"/>
      <w:lvlText w:val="%1."/>
      <w:lvlJc w:val="left"/>
      <w:pPr>
        <w:ind w:left="540" w:hanging="540"/>
      </w:pPr>
      <w:rPr>
        <w:rFonts w:hint="default"/>
      </w:rPr>
    </w:lvl>
    <w:lvl w:ilvl="1">
      <w:start w:val="1"/>
      <w:numFmt w:val="decimal"/>
      <w:lvlText w:val="%1.%2."/>
      <w:lvlJc w:val="left"/>
      <w:pPr>
        <w:ind w:left="1512" w:hanging="72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496" w:hanging="2160"/>
      </w:pPr>
      <w:rPr>
        <w:rFonts w:hint="default"/>
      </w:rPr>
    </w:lvl>
  </w:abstractNum>
  <w:abstractNum w:abstractNumId="25" w15:restartNumberingAfterBreak="0">
    <w:nsid w:val="517253A1"/>
    <w:multiLevelType w:val="multilevel"/>
    <w:tmpl w:val="7B4E0146"/>
    <w:lvl w:ilvl="0">
      <w:start w:val="1"/>
      <w:numFmt w:val="decimal"/>
      <w:lvlText w:val="%1."/>
      <w:lvlJc w:val="left"/>
      <w:pPr>
        <w:ind w:left="360" w:hanging="360"/>
      </w:pPr>
    </w:lvl>
    <w:lvl w:ilvl="1">
      <w:start w:val="1"/>
      <w:numFmt w:val="decimal"/>
      <w:lvlText w:val="%1.%2."/>
      <w:lvlJc w:val="left"/>
      <w:pPr>
        <w:ind w:left="792" w:hanging="432"/>
      </w:pPr>
      <w:rPr>
        <w:b/>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1E75ED4"/>
    <w:multiLevelType w:val="hybridMultilevel"/>
    <w:tmpl w:val="6D5835C8"/>
    <w:lvl w:ilvl="0" w:tplc="04150001">
      <w:start w:val="1"/>
      <w:numFmt w:val="bullet"/>
      <w:lvlText w:val=""/>
      <w:lvlJc w:val="left"/>
      <w:pPr>
        <w:ind w:left="360" w:hanging="360"/>
      </w:pPr>
      <w:rPr>
        <w:rFonts w:ascii="Symbol" w:hAnsi="Symbol" w:hint="default"/>
      </w:rPr>
    </w:lvl>
    <w:lvl w:ilvl="1" w:tplc="257A38C4">
      <w:start w:val="1"/>
      <w:numFmt w:val="bullet"/>
      <w:lvlText w:val="o"/>
      <w:lvlJc w:val="left"/>
      <w:pPr>
        <w:ind w:left="1080" w:hanging="360"/>
      </w:pPr>
      <w:rPr>
        <w:rFonts w:ascii="Courier New" w:hAnsi="Courier New" w:hint="default"/>
      </w:rPr>
    </w:lvl>
    <w:lvl w:ilvl="2" w:tplc="1CC4E9AA">
      <w:start w:val="1"/>
      <w:numFmt w:val="bullet"/>
      <w:lvlText w:val=""/>
      <w:lvlJc w:val="left"/>
      <w:pPr>
        <w:ind w:left="1800" w:hanging="360"/>
      </w:pPr>
      <w:rPr>
        <w:rFonts w:ascii="Wingdings" w:hAnsi="Wingdings" w:hint="default"/>
      </w:rPr>
    </w:lvl>
    <w:lvl w:ilvl="3" w:tplc="A4221922">
      <w:start w:val="1"/>
      <w:numFmt w:val="bullet"/>
      <w:lvlText w:val=""/>
      <w:lvlJc w:val="left"/>
      <w:pPr>
        <w:ind w:left="2520" w:hanging="360"/>
      </w:pPr>
      <w:rPr>
        <w:rFonts w:ascii="Symbol" w:hAnsi="Symbol" w:hint="default"/>
      </w:rPr>
    </w:lvl>
    <w:lvl w:ilvl="4" w:tplc="7374ACD8">
      <w:start w:val="1"/>
      <w:numFmt w:val="bullet"/>
      <w:lvlText w:val="o"/>
      <w:lvlJc w:val="left"/>
      <w:pPr>
        <w:ind w:left="3240" w:hanging="360"/>
      </w:pPr>
      <w:rPr>
        <w:rFonts w:ascii="Courier New" w:hAnsi="Courier New" w:hint="default"/>
      </w:rPr>
    </w:lvl>
    <w:lvl w:ilvl="5" w:tplc="8F6E00F0">
      <w:start w:val="1"/>
      <w:numFmt w:val="bullet"/>
      <w:lvlText w:val=""/>
      <w:lvlJc w:val="left"/>
      <w:pPr>
        <w:ind w:left="3960" w:hanging="360"/>
      </w:pPr>
      <w:rPr>
        <w:rFonts w:ascii="Wingdings" w:hAnsi="Wingdings" w:hint="default"/>
      </w:rPr>
    </w:lvl>
    <w:lvl w:ilvl="6" w:tplc="3D5445F2">
      <w:start w:val="1"/>
      <w:numFmt w:val="bullet"/>
      <w:lvlText w:val=""/>
      <w:lvlJc w:val="left"/>
      <w:pPr>
        <w:ind w:left="4680" w:hanging="360"/>
      </w:pPr>
      <w:rPr>
        <w:rFonts w:ascii="Symbol" w:hAnsi="Symbol" w:hint="default"/>
      </w:rPr>
    </w:lvl>
    <w:lvl w:ilvl="7" w:tplc="AE7C6E8A">
      <w:start w:val="1"/>
      <w:numFmt w:val="bullet"/>
      <w:lvlText w:val="o"/>
      <w:lvlJc w:val="left"/>
      <w:pPr>
        <w:ind w:left="5400" w:hanging="360"/>
      </w:pPr>
      <w:rPr>
        <w:rFonts w:ascii="Courier New" w:hAnsi="Courier New" w:hint="default"/>
      </w:rPr>
    </w:lvl>
    <w:lvl w:ilvl="8" w:tplc="3F8EAE26">
      <w:start w:val="1"/>
      <w:numFmt w:val="bullet"/>
      <w:lvlText w:val=""/>
      <w:lvlJc w:val="left"/>
      <w:pPr>
        <w:ind w:left="6120" w:hanging="360"/>
      </w:pPr>
      <w:rPr>
        <w:rFonts w:ascii="Wingdings" w:hAnsi="Wingdings" w:hint="default"/>
      </w:rPr>
    </w:lvl>
  </w:abstractNum>
  <w:abstractNum w:abstractNumId="27" w15:restartNumberingAfterBreak="0">
    <w:nsid w:val="59D337DC"/>
    <w:multiLevelType w:val="multilevel"/>
    <w:tmpl w:val="92FC48DA"/>
    <w:lvl w:ilvl="0">
      <w:start w:val="1"/>
      <w:numFmt w:val="decimal"/>
      <w:lvlText w:val="%1."/>
      <w:lvlJc w:val="left"/>
      <w:pPr>
        <w:ind w:left="360" w:hanging="360"/>
      </w:pPr>
    </w:lvl>
    <w:lvl w:ilvl="1">
      <w:start w:val="1"/>
      <w:numFmt w:val="decimal"/>
      <w:lvlText w:val="%1.%2."/>
      <w:lvlJc w:val="left"/>
      <w:pPr>
        <w:ind w:left="792" w:hanging="432"/>
      </w:pPr>
      <w:rPr>
        <w:b/>
        <w:color w:val="auto"/>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6866E2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DF40466"/>
    <w:multiLevelType w:val="hybridMultilevel"/>
    <w:tmpl w:val="F648B6C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0" w15:restartNumberingAfterBreak="0">
    <w:nsid w:val="768116DD"/>
    <w:multiLevelType w:val="hybridMultilevel"/>
    <w:tmpl w:val="784A4D1E"/>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31" w15:restartNumberingAfterBreak="0">
    <w:nsid w:val="78175D9D"/>
    <w:multiLevelType w:val="singleLevel"/>
    <w:tmpl w:val="1A766868"/>
    <w:lvl w:ilvl="0">
      <w:start w:val="1"/>
      <w:numFmt w:val="bullet"/>
      <w:pStyle w:val="BulletText1"/>
      <w:lvlText w:val=""/>
      <w:lvlJc w:val="left"/>
      <w:pPr>
        <w:tabs>
          <w:tab w:val="num" w:pos="360"/>
        </w:tabs>
        <w:ind w:left="360" w:hanging="360"/>
      </w:pPr>
      <w:rPr>
        <w:rFonts w:ascii="Symbol" w:hAnsi="Symbol" w:hint="default"/>
      </w:rPr>
    </w:lvl>
  </w:abstractNum>
  <w:abstractNum w:abstractNumId="32" w15:restartNumberingAfterBreak="0">
    <w:nsid w:val="7C535FB7"/>
    <w:multiLevelType w:val="hybridMultilevel"/>
    <w:tmpl w:val="6AFCCA9A"/>
    <w:lvl w:ilvl="0" w:tplc="04150001">
      <w:start w:val="1"/>
      <w:numFmt w:val="bullet"/>
      <w:lvlText w:val=""/>
      <w:lvlJc w:val="left"/>
      <w:pPr>
        <w:ind w:left="1637" w:hanging="360"/>
      </w:pPr>
      <w:rPr>
        <w:rFonts w:ascii="Symbol" w:hAnsi="Symbol" w:hint="default"/>
      </w:rPr>
    </w:lvl>
    <w:lvl w:ilvl="1" w:tplc="04150003" w:tentative="1">
      <w:start w:val="1"/>
      <w:numFmt w:val="bullet"/>
      <w:lvlText w:val="o"/>
      <w:lvlJc w:val="left"/>
      <w:pPr>
        <w:ind w:left="2357" w:hanging="360"/>
      </w:pPr>
      <w:rPr>
        <w:rFonts w:ascii="Courier New" w:hAnsi="Courier New" w:cs="Courier New" w:hint="default"/>
      </w:rPr>
    </w:lvl>
    <w:lvl w:ilvl="2" w:tplc="04150005" w:tentative="1">
      <w:start w:val="1"/>
      <w:numFmt w:val="bullet"/>
      <w:lvlText w:val=""/>
      <w:lvlJc w:val="left"/>
      <w:pPr>
        <w:ind w:left="3077" w:hanging="360"/>
      </w:pPr>
      <w:rPr>
        <w:rFonts w:ascii="Wingdings" w:hAnsi="Wingdings" w:hint="default"/>
      </w:rPr>
    </w:lvl>
    <w:lvl w:ilvl="3" w:tplc="04150001" w:tentative="1">
      <w:start w:val="1"/>
      <w:numFmt w:val="bullet"/>
      <w:lvlText w:val=""/>
      <w:lvlJc w:val="left"/>
      <w:pPr>
        <w:ind w:left="3797" w:hanging="360"/>
      </w:pPr>
      <w:rPr>
        <w:rFonts w:ascii="Symbol" w:hAnsi="Symbol" w:hint="default"/>
      </w:rPr>
    </w:lvl>
    <w:lvl w:ilvl="4" w:tplc="04150003" w:tentative="1">
      <w:start w:val="1"/>
      <w:numFmt w:val="bullet"/>
      <w:lvlText w:val="o"/>
      <w:lvlJc w:val="left"/>
      <w:pPr>
        <w:ind w:left="4517" w:hanging="360"/>
      </w:pPr>
      <w:rPr>
        <w:rFonts w:ascii="Courier New" w:hAnsi="Courier New" w:cs="Courier New" w:hint="default"/>
      </w:rPr>
    </w:lvl>
    <w:lvl w:ilvl="5" w:tplc="04150005" w:tentative="1">
      <w:start w:val="1"/>
      <w:numFmt w:val="bullet"/>
      <w:lvlText w:val=""/>
      <w:lvlJc w:val="left"/>
      <w:pPr>
        <w:ind w:left="5237" w:hanging="360"/>
      </w:pPr>
      <w:rPr>
        <w:rFonts w:ascii="Wingdings" w:hAnsi="Wingdings" w:hint="default"/>
      </w:rPr>
    </w:lvl>
    <w:lvl w:ilvl="6" w:tplc="04150001" w:tentative="1">
      <w:start w:val="1"/>
      <w:numFmt w:val="bullet"/>
      <w:lvlText w:val=""/>
      <w:lvlJc w:val="left"/>
      <w:pPr>
        <w:ind w:left="5957" w:hanging="360"/>
      </w:pPr>
      <w:rPr>
        <w:rFonts w:ascii="Symbol" w:hAnsi="Symbol" w:hint="default"/>
      </w:rPr>
    </w:lvl>
    <w:lvl w:ilvl="7" w:tplc="04150003" w:tentative="1">
      <w:start w:val="1"/>
      <w:numFmt w:val="bullet"/>
      <w:lvlText w:val="o"/>
      <w:lvlJc w:val="left"/>
      <w:pPr>
        <w:ind w:left="6677" w:hanging="360"/>
      </w:pPr>
      <w:rPr>
        <w:rFonts w:ascii="Courier New" w:hAnsi="Courier New" w:cs="Courier New" w:hint="default"/>
      </w:rPr>
    </w:lvl>
    <w:lvl w:ilvl="8" w:tplc="04150005" w:tentative="1">
      <w:start w:val="1"/>
      <w:numFmt w:val="bullet"/>
      <w:lvlText w:val=""/>
      <w:lvlJc w:val="left"/>
      <w:pPr>
        <w:ind w:left="7397" w:hanging="360"/>
      </w:pPr>
      <w:rPr>
        <w:rFonts w:ascii="Wingdings" w:hAnsi="Wingdings" w:hint="default"/>
      </w:rPr>
    </w:lvl>
  </w:abstractNum>
  <w:abstractNum w:abstractNumId="33" w15:restartNumberingAfterBreak="0">
    <w:nsid w:val="7CCE3DB3"/>
    <w:multiLevelType w:val="singleLevel"/>
    <w:tmpl w:val="DCB489C6"/>
    <w:lvl w:ilvl="0">
      <w:start w:val="1"/>
      <w:numFmt w:val="bullet"/>
      <w:pStyle w:val="TableBulletPoints"/>
      <w:lvlText w:val=""/>
      <w:lvlJc w:val="left"/>
      <w:pPr>
        <w:tabs>
          <w:tab w:val="num" w:pos="360"/>
        </w:tabs>
        <w:ind w:left="360" w:hanging="360"/>
      </w:pPr>
      <w:rPr>
        <w:rFonts w:ascii="Symbol" w:hAnsi="Symbol" w:hint="default"/>
      </w:rPr>
    </w:lvl>
  </w:abstractNum>
  <w:abstractNum w:abstractNumId="34" w15:restartNumberingAfterBreak="0">
    <w:nsid w:val="7F8975E9"/>
    <w:multiLevelType w:val="hybridMultilevel"/>
    <w:tmpl w:val="67909D7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num w:numId="1">
    <w:abstractNumId w:val="6"/>
  </w:num>
  <w:num w:numId="2">
    <w:abstractNumId w:val="31"/>
  </w:num>
  <w:num w:numId="3">
    <w:abstractNumId w:val="11"/>
  </w:num>
  <w:num w:numId="4">
    <w:abstractNumId w:val="10"/>
  </w:num>
  <w:num w:numId="5">
    <w:abstractNumId w:val="33"/>
  </w:num>
  <w:num w:numId="6">
    <w:abstractNumId w:val="16"/>
    <w:lvlOverride w:ilvl="0">
      <w:lvl w:ilvl="0">
        <w:start w:val="1"/>
        <w:numFmt w:val="decimal"/>
        <w:pStyle w:val="Nagwek1"/>
        <w:lvlText w:val="%1."/>
        <w:lvlJc w:val="left"/>
        <w:pPr>
          <w:tabs>
            <w:tab w:val="num" w:pos="786"/>
          </w:tabs>
          <w:ind w:left="786" w:hanging="360"/>
        </w:pPr>
        <w:rPr>
          <w:rFonts w:ascii="Arial" w:hAnsi="Arial"/>
          <w:b/>
          <w:color w:val="000000" w:themeColor="text1"/>
          <w:sz w:val="22"/>
          <w:szCs w:val="22"/>
        </w:rPr>
      </w:lvl>
    </w:lvlOverride>
    <w:lvlOverride w:ilvl="1">
      <w:lvl w:ilvl="1">
        <w:start w:val="1"/>
        <w:numFmt w:val="decimal"/>
        <w:pStyle w:val="Nagwek2"/>
        <w:lvlText w:val="%1.%2"/>
        <w:lvlJc w:val="left"/>
        <w:pPr>
          <w:tabs>
            <w:tab w:val="num" w:pos="643"/>
          </w:tabs>
          <w:ind w:left="283" w:firstLine="0"/>
        </w:pPr>
        <w:rPr>
          <w:rFonts w:ascii="Arial" w:hAnsi="Arial" w:hint="default"/>
          <w:b/>
          <w:color w:val="auto"/>
          <w:sz w:val="22"/>
          <w:szCs w:val="22"/>
        </w:rPr>
      </w:lvl>
    </w:lvlOverride>
    <w:lvlOverride w:ilvl="2">
      <w:lvl w:ilvl="2">
        <w:start w:val="1"/>
        <w:numFmt w:val="decimal"/>
        <w:pStyle w:val="Nagwek3"/>
        <w:lvlText w:val="%1.%2.%3"/>
        <w:lvlJc w:val="left"/>
        <w:pPr>
          <w:ind w:left="643" w:hanging="360"/>
        </w:pPr>
        <w:rPr>
          <w:rFonts w:ascii="Arial" w:hAnsi="Arial" w:hint="default"/>
        </w:rPr>
      </w:lvl>
    </w:lvlOverride>
    <w:lvlOverride w:ilvl="3">
      <w:lvl w:ilvl="3">
        <w:start w:val="1"/>
        <w:numFmt w:val="decimal"/>
        <w:pStyle w:val="Nagwek4"/>
        <w:lvlText w:val="%1.%2.%3.%4"/>
        <w:lvlJc w:val="left"/>
        <w:pPr>
          <w:ind w:left="1866" w:hanging="360"/>
        </w:pPr>
        <w:rPr>
          <w:rFonts w:ascii="Arial" w:hAnsi="Arial" w:hint="default"/>
        </w:rPr>
      </w:lvl>
    </w:lvlOverride>
    <w:lvlOverride w:ilvl="4">
      <w:lvl w:ilvl="4">
        <w:start w:val="1"/>
        <w:numFmt w:val="decimal"/>
        <w:pStyle w:val="Nagwek5"/>
        <w:lvlText w:val="%1.%2.%3.%4.%5"/>
        <w:lvlJc w:val="left"/>
        <w:pPr>
          <w:ind w:left="2226" w:hanging="360"/>
        </w:pPr>
        <w:rPr>
          <w:rFonts w:ascii="Arial" w:hAnsi="Arial" w:hint="default"/>
        </w:rPr>
      </w:lvl>
    </w:lvlOverride>
    <w:lvlOverride w:ilvl="5">
      <w:lvl w:ilvl="5">
        <w:start w:val="1"/>
        <w:numFmt w:val="decimal"/>
        <w:pStyle w:val="Nagwek6"/>
        <w:lvlText w:val="%1.%2.%3.%4.%5.%6"/>
        <w:lvlJc w:val="left"/>
        <w:pPr>
          <w:ind w:left="2586" w:hanging="360"/>
        </w:pPr>
        <w:rPr>
          <w:rFonts w:ascii="Arial" w:hAnsi="Arial" w:hint="default"/>
        </w:rPr>
      </w:lvl>
    </w:lvlOverride>
    <w:lvlOverride w:ilvl="6">
      <w:lvl w:ilvl="6">
        <w:start w:val="1"/>
        <w:numFmt w:val="decimal"/>
        <w:pStyle w:val="Nagwek7"/>
        <w:lvlText w:val="%1.%2.%3.%4.%5.%6.%7"/>
        <w:lvlJc w:val="left"/>
        <w:pPr>
          <w:ind w:left="2946" w:hanging="360"/>
        </w:pPr>
        <w:rPr>
          <w:rFonts w:ascii="Arial" w:hAnsi="Arial" w:hint="default"/>
        </w:rPr>
      </w:lvl>
    </w:lvlOverride>
    <w:lvlOverride w:ilvl="7">
      <w:lvl w:ilvl="7">
        <w:start w:val="1"/>
        <w:numFmt w:val="decimal"/>
        <w:pStyle w:val="Nagwek8"/>
        <w:lvlText w:val="%1.%2.%3.%4.%5.%6.%7.%8"/>
        <w:lvlJc w:val="left"/>
        <w:pPr>
          <w:ind w:left="3306" w:hanging="360"/>
        </w:pPr>
        <w:rPr>
          <w:rFonts w:ascii="Arial" w:hAnsi="Arial" w:hint="default"/>
        </w:rPr>
      </w:lvl>
    </w:lvlOverride>
    <w:lvlOverride w:ilvl="8">
      <w:lvl w:ilvl="8">
        <w:start w:val="1"/>
        <w:numFmt w:val="decimal"/>
        <w:pStyle w:val="Nagwek9"/>
        <w:lvlText w:val="%1.%2.%3.%4.%5.%6.%7.%8.%9"/>
        <w:lvlJc w:val="left"/>
        <w:pPr>
          <w:ind w:left="3666" w:hanging="360"/>
        </w:pPr>
        <w:rPr>
          <w:rFonts w:ascii="Arial" w:hAnsi="Arial" w:hint="default"/>
        </w:rPr>
      </w:lvl>
    </w:lvlOverride>
  </w:num>
  <w:num w:numId="7">
    <w:abstractNumId w:val="16"/>
  </w:num>
  <w:num w:numId="8">
    <w:abstractNumId w:val="30"/>
  </w:num>
  <w:num w:numId="9">
    <w:abstractNumId w:val="7"/>
  </w:num>
  <w:num w:numId="10">
    <w:abstractNumId w:val="16"/>
    <w:lvlOverride w:ilvl="0">
      <w:lvl w:ilvl="0">
        <w:start w:val="1"/>
        <w:numFmt w:val="decimal"/>
        <w:pStyle w:val="Nagwek1"/>
        <w:lvlText w:val="%1."/>
        <w:lvlJc w:val="left"/>
        <w:pPr>
          <w:ind w:left="786" w:hanging="360"/>
        </w:pPr>
      </w:lvl>
    </w:lvlOverride>
    <w:lvlOverride w:ilvl="1">
      <w:lvl w:ilvl="1" w:tentative="1">
        <w:start w:val="1"/>
        <w:numFmt w:val="lowerLetter"/>
        <w:pStyle w:val="Nagwek2"/>
        <w:lvlText w:val="%2."/>
        <w:lvlJc w:val="left"/>
        <w:pPr>
          <w:ind w:left="1506" w:hanging="360"/>
        </w:pPr>
      </w:lvl>
    </w:lvlOverride>
    <w:lvlOverride w:ilvl="2">
      <w:lvl w:ilvl="2" w:tentative="1">
        <w:start w:val="1"/>
        <w:numFmt w:val="lowerRoman"/>
        <w:pStyle w:val="Nagwek3"/>
        <w:lvlText w:val="%3."/>
        <w:lvlJc w:val="right"/>
        <w:pPr>
          <w:ind w:left="2226" w:hanging="180"/>
        </w:pPr>
      </w:lvl>
    </w:lvlOverride>
    <w:lvlOverride w:ilvl="3">
      <w:lvl w:ilvl="3" w:tentative="1">
        <w:start w:val="1"/>
        <w:numFmt w:val="decimal"/>
        <w:pStyle w:val="Nagwek4"/>
        <w:lvlText w:val="%4."/>
        <w:lvlJc w:val="left"/>
        <w:pPr>
          <w:ind w:left="2946" w:hanging="360"/>
        </w:pPr>
      </w:lvl>
    </w:lvlOverride>
    <w:lvlOverride w:ilvl="4">
      <w:lvl w:ilvl="4" w:tentative="1">
        <w:start w:val="1"/>
        <w:numFmt w:val="lowerLetter"/>
        <w:pStyle w:val="Nagwek5"/>
        <w:lvlText w:val="%5."/>
        <w:lvlJc w:val="left"/>
        <w:pPr>
          <w:ind w:left="3666" w:hanging="360"/>
        </w:pPr>
      </w:lvl>
    </w:lvlOverride>
    <w:lvlOverride w:ilvl="5">
      <w:lvl w:ilvl="5" w:tentative="1">
        <w:start w:val="1"/>
        <w:numFmt w:val="lowerRoman"/>
        <w:pStyle w:val="Nagwek6"/>
        <w:lvlText w:val="%6."/>
        <w:lvlJc w:val="right"/>
        <w:pPr>
          <w:ind w:left="4386" w:hanging="180"/>
        </w:pPr>
      </w:lvl>
    </w:lvlOverride>
    <w:lvlOverride w:ilvl="6">
      <w:lvl w:ilvl="6" w:tentative="1">
        <w:start w:val="1"/>
        <w:numFmt w:val="decimal"/>
        <w:pStyle w:val="Nagwek7"/>
        <w:lvlText w:val="%7."/>
        <w:lvlJc w:val="left"/>
        <w:pPr>
          <w:ind w:left="5106" w:hanging="360"/>
        </w:pPr>
      </w:lvl>
    </w:lvlOverride>
    <w:lvlOverride w:ilvl="7">
      <w:lvl w:ilvl="7" w:tentative="1">
        <w:start w:val="1"/>
        <w:numFmt w:val="lowerLetter"/>
        <w:pStyle w:val="Nagwek8"/>
        <w:lvlText w:val="%8."/>
        <w:lvlJc w:val="left"/>
        <w:pPr>
          <w:ind w:left="5826" w:hanging="360"/>
        </w:pPr>
      </w:lvl>
    </w:lvlOverride>
    <w:lvlOverride w:ilvl="8">
      <w:lvl w:ilvl="8" w:tentative="1">
        <w:start w:val="1"/>
        <w:numFmt w:val="lowerRoman"/>
        <w:pStyle w:val="Nagwek9"/>
        <w:lvlText w:val="%9."/>
        <w:lvlJc w:val="right"/>
        <w:pPr>
          <w:ind w:left="6546" w:hanging="180"/>
        </w:pPr>
      </w:lvl>
    </w:lvlOverride>
  </w:num>
  <w:num w:numId="11">
    <w:abstractNumId w:val="27"/>
  </w:num>
  <w:num w:numId="12">
    <w:abstractNumId w:val="25"/>
  </w:num>
  <w:num w:numId="13">
    <w:abstractNumId w:val="5"/>
  </w:num>
  <w:num w:numId="14">
    <w:abstractNumId w:val="19"/>
  </w:num>
  <w:num w:numId="15">
    <w:abstractNumId w:val="0"/>
  </w:num>
  <w:num w:numId="16">
    <w:abstractNumId w:val="18"/>
  </w:num>
  <w:num w:numId="17">
    <w:abstractNumId w:val="20"/>
  </w:num>
  <w:num w:numId="18">
    <w:abstractNumId w:val="14"/>
  </w:num>
  <w:num w:numId="19">
    <w:abstractNumId w:val="24"/>
  </w:num>
  <w:num w:numId="20">
    <w:abstractNumId w:val="16"/>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21">
    <w:abstractNumId w:val="16"/>
    <w:lvlOverride w:ilvl="0">
      <w:lvl w:ilvl="0">
        <w:start w:val="1"/>
        <w:numFmt w:val="decimal"/>
        <w:pStyle w:val="Nagwek1"/>
        <w:lvlText w:val="%1."/>
        <w:lvlJc w:val="left"/>
        <w:pPr>
          <w:ind w:left="360" w:hanging="360"/>
        </w:pPr>
        <w:rPr>
          <w:color w:val="auto"/>
        </w:rPr>
      </w:lvl>
    </w:lvlOverride>
    <w:lvlOverride w:ilvl="1">
      <w:lvl w:ilvl="1">
        <w:start w:val="1"/>
        <w:numFmt w:val="decimal"/>
        <w:pStyle w:val="Nagwek2"/>
        <w:lvlText w:val="%1.%2."/>
        <w:lvlJc w:val="left"/>
        <w:pPr>
          <w:ind w:left="858" w:hanging="432"/>
        </w:pPr>
        <w:rPr>
          <w:b/>
          <w:color w:val="auto"/>
          <w:sz w:val="24"/>
        </w:rPr>
      </w:lvl>
    </w:lvlOverride>
    <w:lvlOverride w:ilvl="2">
      <w:lvl w:ilvl="2">
        <w:start w:val="1"/>
        <w:numFmt w:val="decimal"/>
        <w:pStyle w:val="Nagwek3"/>
        <w:lvlText w:val="%1.%2.%3."/>
        <w:lvlJc w:val="left"/>
        <w:pPr>
          <w:ind w:left="1224" w:hanging="504"/>
        </w:pPr>
      </w:lvl>
    </w:lvlOverride>
    <w:lvlOverride w:ilvl="3">
      <w:lvl w:ilvl="3">
        <w:start w:val="1"/>
        <w:numFmt w:val="decimal"/>
        <w:pStyle w:val="Nagwek4"/>
        <w:lvlText w:val="%1.%2.%3.%4."/>
        <w:lvlJc w:val="left"/>
        <w:pPr>
          <w:ind w:left="1728" w:hanging="648"/>
        </w:pPr>
      </w:lvl>
    </w:lvlOverride>
    <w:lvlOverride w:ilvl="4">
      <w:lvl w:ilvl="4">
        <w:start w:val="1"/>
        <w:numFmt w:val="decimal"/>
        <w:pStyle w:val="Nagwek5"/>
        <w:lvlText w:val="%1.%2.%3.%4.%5."/>
        <w:lvlJc w:val="left"/>
        <w:pPr>
          <w:ind w:left="2232" w:hanging="792"/>
        </w:pPr>
      </w:lvl>
    </w:lvlOverride>
    <w:lvlOverride w:ilvl="5">
      <w:lvl w:ilvl="5">
        <w:start w:val="1"/>
        <w:numFmt w:val="decimal"/>
        <w:pStyle w:val="Nagwek6"/>
        <w:lvlText w:val="%1.%2.%3.%4.%5.%6."/>
        <w:lvlJc w:val="left"/>
        <w:pPr>
          <w:ind w:left="2736" w:hanging="936"/>
        </w:pPr>
      </w:lvl>
    </w:lvlOverride>
    <w:lvlOverride w:ilvl="6">
      <w:lvl w:ilvl="6">
        <w:start w:val="1"/>
        <w:numFmt w:val="decimal"/>
        <w:pStyle w:val="Nagwek7"/>
        <w:lvlText w:val="%1.%2.%3.%4.%5.%6.%7."/>
        <w:lvlJc w:val="left"/>
        <w:pPr>
          <w:ind w:left="3240" w:hanging="1080"/>
        </w:pPr>
      </w:lvl>
    </w:lvlOverride>
    <w:lvlOverride w:ilvl="7">
      <w:lvl w:ilvl="7">
        <w:start w:val="1"/>
        <w:numFmt w:val="decimal"/>
        <w:pStyle w:val="Nagwek8"/>
        <w:lvlText w:val="%1.%2.%3.%4.%5.%6.%7.%8."/>
        <w:lvlJc w:val="left"/>
        <w:pPr>
          <w:ind w:left="3744" w:hanging="1224"/>
        </w:pPr>
      </w:lvl>
    </w:lvlOverride>
    <w:lvlOverride w:ilvl="8">
      <w:lvl w:ilvl="8">
        <w:start w:val="1"/>
        <w:numFmt w:val="decimal"/>
        <w:pStyle w:val="Nagwek9"/>
        <w:lvlText w:val="%1.%2.%3.%4.%5.%6.%7.%8.%9."/>
        <w:lvlJc w:val="left"/>
        <w:pPr>
          <w:ind w:left="4320" w:hanging="1440"/>
        </w:pPr>
      </w:lvl>
    </w:lvlOverride>
  </w:num>
  <w:num w:numId="22">
    <w:abstractNumId w:val="3"/>
  </w:num>
  <w:num w:numId="23">
    <w:abstractNumId w:val="2"/>
  </w:num>
  <w:num w:numId="24">
    <w:abstractNumId w:val="15"/>
  </w:num>
  <w:num w:numId="25">
    <w:abstractNumId w:val="26"/>
  </w:num>
  <w:num w:numId="26">
    <w:abstractNumId w:val="22"/>
  </w:num>
  <w:num w:numId="27">
    <w:abstractNumId w:val="32"/>
  </w:num>
  <w:num w:numId="28">
    <w:abstractNumId w:val="34"/>
  </w:num>
  <w:num w:numId="29">
    <w:abstractNumId w:val="12"/>
  </w:num>
  <w:num w:numId="30">
    <w:abstractNumId w:val="21"/>
  </w:num>
  <w:num w:numId="31">
    <w:abstractNumId w:val="9"/>
  </w:num>
  <w:num w:numId="32">
    <w:abstractNumId w:val="4"/>
  </w:num>
  <w:num w:numId="33">
    <w:abstractNumId w:val="1"/>
  </w:num>
  <w:num w:numId="34">
    <w:abstractNumId w:val="16"/>
    <w:lvlOverride w:ilvl="0">
      <w:lvl w:ilvl="0">
        <w:start w:val="1"/>
        <w:numFmt w:val="decimal"/>
        <w:pStyle w:val="Nagwek1"/>
        <w:lvlText w:val="%1."/>
        <w:lvlJc w:val="left"/>
        <w:pPr>
          <w:tabs>
            <w:tab w:val="num" w:pos="786"/>
          </w:tabs>
          <w:ind w:left="786" w:hanging="360"/>
        </w:pPr>
        <w:rPr>
          <w:rFonts w:ascii="Arial" w:hAnsi="Arial"/>
        </w:rPr>
      </w:lvl>
    </w:lvlOverride>
    <w:lvlOverride w:ilvl="1">
      <w:lvl w:ilvl="1">
        <w:start w:val="1"/>
        <w:numFmt w:val="decimal"/>
        <w:pStyle w:val="Nagwek2"/>
        <w:lvlText w:val="%1.%2"/>
        <w:lvlJc w:val="left"/>
        <w:pPr>
          <w:tabs>
            <w:tab w:val="num" w:pos="1070"/>
          </w:tabs>
          <w:ind w:left="710" w:firstLine="0"/>
        </w:pPr>
        <w:rPr>
          <w:rFonts w:ascii="Arial" w:hAnsi="Arial" w:hint="default"/>
          <w:color w:val="auto"/>
        </w:rPr>
      </w:lvl>
    </w:lvlOverride>
    <w:lvlOverride w:ilvl="2">
      <w:lvl w:ilvl="2">
        <w:start w:val="1"/>
        <w:numFmt w:val="decimal"/>
        <w:pStyle w:val="Nagwek3"/>
        <w:lvlText w:val="%1.%2.%3"/>
        <w:lvlJc w:val="left"/>
        <w:pPr>
          <w:ind w:left="2204" w:hanging="360"/>
        </w:pPr>
        <w:rPr>
          <w:rFonts w:ascii="Arial" w:hAnsi="Arial" w:hint="default"/>
        </w:rPr>
      </w:lvl>
    </w:lvlOverride>
    <w:lvlOverride w:ilvl="3">
      <w:lvl w:ilvl="3">
        <w:start w:val="1"/>
        <w:numFmt w:val="decimal"/>
        <w:pStyle w:val="Nagwek4"/>
        <w:lvlText w:val="%1.%2.%3.%4"/>
        <w:lvlJc w:val="left"/>
        <w:pPr>
          <w:ind w:left="1866" w:hanging="360"/>
        </w:pPr>
        <w:rPr>
          <w:rFonts w:ascii="Arial" w:hAnsi="Arial" w:hint="default"/>
        </w:rPr>
      </w:lvl>
    </w:lvlOverride>
    <w:lvlOverride w:ilvl="4">
      <w:lvl w:ilvl="4">
        <w:start w:val="1"/>
        <w:numFmt w:val="decimal"/>
        <w:pStyle w:val="Nagwek5"/>
        <w:lvlText w:val="%1.%2.%3.%4.%5"/>
        <w:lvlJc w:val="left"/>
        <w:pPr>
          <w:ind w:left="2226" w:hanging="360"/>
        </w:pPr>
        <w:rPr>
          <w:rFonts w:ascii="Arial" w:hAnsi="Arial" w:hint="default"/>
        </w:rPr>
      </w:lvl>
    </w:lvlOverride>
    <w:lvlOverride w:ilvl="5">
      <w:lvl w:ilvl="5">
        <w:start w:val="1"/>
        <w:numFmt w:val="decimal"/>
        <w:pStyle w:val="Nagwek6"/>
        <w:lvlText w:val="%1.%2.%3.%4.%5.%6"/>
        <w:lvlJc w:val="left"/>
        <w:pPr>
          <w:ind w:left="2586" w:hanging="360"/>
        </w:pPr>
        <w:rPr>
          <w:rFonts w:ascii="Arial" w:hAnsi="Arial" w:hint="default"/>
        </w:rPr>
      </w:lvl>
    </w:lvlOverride>
    <w:lvlOverride w:ilvl="6">
      <w:lvl w:ilvl="6">
        <w:start w:val="1"/>
        <w:numFmt w:val="decimal"/>
        <w:pStyle w:val="Nagwek7"/>
        <w:lvlText w:val="%1.%2.%3.%4.%5.%6.%7"/>
        <w:lvlJc w:val="left"/>
        <w:pPr>
          <w:ind w:left="2946" w:hanging="360"/>
        </w:pPr>
        <w:rPr>
          <w:rFonts w:ascii="Arial" w:hAnsi="Arial" w:hint="default"/>
        </w:rPr>
      </w:lvl>
    </w:lvlOverride>
    <w:lvlOverride w:ilvl="7">
      <w:lvl w:ilvl="7">
        <w:start w:val="1"/>
        <w:numFmt w:val="decimal"/>
        <w:pStyle w:val="Nagwek8"/>
        <w:lvlText w:val="%1.%2.%3.%4.%5.%6.%7.%8"/>
        <w:lvlJc w:val="left"/>
        <w:pPr>
          <w:ind w:left="3306" w:hanging="360"/>
        </w:pPr>
        <w:rPr>
          <w:rFonts w:ascii="Arial" w:hAnsi="Arial" w:hint="default"/>
        </w:rPr>
      </w:lvl>
    </w:lvlOverride>
    <w:lvlOverride w:ilvl="8">
      <w:lvl w:ilvl="8">
        <w:start w:val="1"/>
        <w:numFmt w:val="decimal"/>
        <w:pStyle w:val="Nagwek9"/>
        <w:lvlText w:val="%1.%2.%3.%4.%5.%6.%7.%8.%9"/>
        <w:lvlJc w:val="left"/>
        <w:pPr>
          <w:ind w:left="3666" w:hanging="360"/>
        </w:pPr>
        <w:rPr>
          <w:rFonts w:ascii="Arial" w:hAnsi="Arial" w:hint="default"/>
        </w:rPr>
      </w:lvl>
    </w:lvlOverride>
  </w:num>
  <w:num w:numId="35">
    <w:abstractNumId w:val="28"/>
  </w:num>
  <w:num w:numId="36">
    <w:abstractNumId w:val="19"/>
  </w:num>
  <w:num w:numId="37">
    <w:abstractNumId w:val="16"/>
    <w:lvlOverride w:ilvl="0">
      <w:startOverride w:val="1"/>
      <w:lvl w:ilvl="0">
        <w:start w:val="1"/>
        <w:numFmt w:val="decimal"/>
        <w:pStyle w:val="Nagwek1"/>
        <w:lvlText w:val="%1."/>
        <w:lvlJc w:val="left"/>
        <w:pPr>
          <w:tabs>
            <w:tab w:val="num" w:pos="786"/>
          </w:tabs>
          <w:ind w:left="786" w:hanging="360"/>
        </w:pPr>
        <w:rPr>
          <w:rFonts w:ascii="Arial" w:hAnsi="Arial"/>
        </w:rPr>
      </w:lvl>
    </w:lvlOverride>
    <w:lvlOverride w:ilvl="1">
      <w:startOverride w:val="1"/>
      <w:lvl w:ilvl="1">
        <w:start w:val="1"/>
        <w:numFmt w:val="decimal"/>
        <w:pStyle w:val="Nagwek2"/>
        <w:lvlText w:val="%1.%2"/>
        <w:lvlJc w:val="left"/>
        <w:pPr>
          <w:tabs>
            <w:tab w:val="num" w:pos="1070"/>
          </w:tabs>
          <w:ind w:left="710" w:firstLine="0"/>
        </w:pPr>
        <w:rPr>
          <w:rFonts w:ascii="Arial" w:hAnsi="Arial" w:hint="default"/>
          <w:color w:val="auto"/>
        </w:rPr>
      </w:lvl>
    </w:lvlOverride>
    <w:lvlOverride w:ilvl="2">
      <w:startOverride w:val="1"/>
      <w:lvl w:ilvl="2">
        <w:start w:val="1"/>
        <w:numFmt w:val="decimal"/>
        <w:pStyle w:val="Nagwek3"/>
        <w:lvlText w:val="%1.%2.%3"/>
        <w:lvlJc w:val="left"/>
        <w:pPr>
          <w:ind w:left="2204" w:hanging="360"/>
        </w:pPr>
        <w:rPr>
          <w:rFonts w:ascii="Arial" w:hAnsi="Arial" w:hint="default"/>
        </w:rPr>
      </w:lvl>
    </w:lvlOverride>
    <w:lvlOverride w:ilvl="3">
      <w:startOverride w:val="1"/>
      <w:lvl w:ilvl="3">
        <w:start w:val="1"/>
        <w:numFmt w:val="decimal"/>
        <w:pStyle w:val="Nagwek4"/>
        <w:lvlText w:val="%1.%2.%3.%4"/>
        <w:lvlJc w:val="left"/>
        <w:pPr>
          <w:ind w:left="1866" w:hanging="360"/>
        </w:pPr>
        <w:rPr>
          <w:rFonts w:ascii="Arial" w:hAnsi="Arial" w:hint="default"/>
        </w:rPr>
      </w:lvl>
    </w:lvlOverride>
    <w:lvlOverride w:ilvl="4">
      <w:startOverride w:val="1"/>
      <w:lvl w:ilvl="4">
        <w:start w:val="1"/>
        <w:numFmt w:val="decimal"/>
        <w:pStyle w:val="Nagwek5"/>
        <w:lvlText w:val="%1.%2.%3.%4.%5"/>
        <w:lvlJc w:val="left"/>
        <w:pPr>
          <w:ind w:left="2226" w:hanging="360"/>
        </w:pPr>
        <w:rPr>
          <w:rFonts w:ascii="Arial" w:hAnsi="Arial" w:hint="default"/>
        </w:rPr>
      </w:lvl>
    </w:lvlOverride>
    <w:lvlOverride w:ilvl="5">
      <w:startOverride w:val="1"/>
      <w:lvl w:ilvl="5">
        <w:start w:val="1"/>
        <w:numFmt w:val="decimal"/>
        <w:pStyle w:val="Nagwek6"/>
        <w:lvlText w:val="%1.%2.%3.%4.%5.%6"/>
        <w:lvlJc w:val="left"/>
        <w:pPr>
          <w:ind w:left="2586" w:hanging="360"/>
        </w:pPr>
        <w:rPr>
          <w:rFonts w:ascii="Arial" w:hAnsi="Arial" w:hint="default"/>
        </w:rPr>
      </w:lvl>
    </w:lvlOverride>
    <w:lvlOverride w:ilvl="6">
      <w:startOverride w:val="1"/>
      <w:lvl w:ilvl="6">
        <w:start w:val="1"/>
        <w:numFmt w:val="decimal"/>
        <w:pStyle w:val="Nagwek7"/>
        <w:lvlText w:val="%1.%2.%3.%4.%5.%6.%7"/>
        <w:lvlJc w:val="left"/>
        <w:pPr>
          <w:ind w:left="2946" w:hanging="360"/>
        </w:pPr>
        <w:rPr>
          <w:rFonts w:ascii="Arial" w:hAnsi="Arial" w:hint="default"/>
        </w:rPr>
      </w:lvl>
    </w:lvlOverride>
    <w:lvlOverride w:ilvl="7">
      <w:startOverride w:val="1"/>
      <w:lvl w:ilvl="7">
        <w:start w:val="1"/>
        <w:numFmt w:val="decimal"/>
        <w:pStyle w:val="Nagwek8"/>
        <w:lvlText w:val="%1.%2.%3.%4.%5.%6.%7.%8"/>
        <w:lvlJc w:val="left"/>
        <w:pPr>
          <w:ind w:left="3306" w:hanging="360"/>
        </w:pPr>
        <w:rPr>
          <w:rFonts w:ascii="Arial" w:hAnsi="Arial" w:hint="default"/>
        </w:rPr>
      </w:lvl>
    </w:lvlOverride>
    <w:lvlOverride w:ilvl="8">
      <w:startOverride w:val="1"/>
      <w:lvl w:ilvl="8">
        <w:start w:val="1"/>
        <w:numFmt w:val="decimal"/>
        <w:pStyle w:val="Nagwek9"/>
        <w:lvlText w:val="%1.%2.%3.%4.%5.%6.%7.%8.%9"/>
        <w:lvlJc w:val="left"/>
        <w:pPr>
          <w:ind w:left="3666" w:hanging="360"/>
        </w:pPr>
        <w:rPr>
          <w:rFonts w:ascii="Arial" w:hAnsi="Arial" w:hint="default"/>
        </w:rPr>
      </w:lvl>
    </w:lvlOverride>
  </w:num>
  <w:num w:numId="38">
    <w:abstractNumId w:val="16"/>
    <w:lvlOverride w:ilvl="0">
      <w:startOverride w:val="7"/>
      <w:lvl w:ilvl="0">
        <w:start w:val="7"/>
        <w:numFmt w:val="decimal"/>
        <w:pStyle w:val="Nagwek1"/>
        <w:lvlText w:val="%1."/>
        <w:lvlJc w:val="left"/>
        <w:pPr>
          <w:tabs>
            <w:tab w:val="num" w:pos="786"/>
          </w:tabs>
          <w:ind w:left="786" w:hanging="360"/>
        </w:pPr>
        <w:rPr>
          <w:rFonts w:ascii="Arial" w:hAnsi="Arial"/>
        </w:rPr>
      </w:lvl>
    </w:lvlOverride>
    <w:lvlOverride w:ilvl="1">
      <w:startOverride w:val="5"/>
      <w:lvl w:ilvl="1">
        <w:start w:val="5"/>
        <w:numFmt w:val="decimal"/>
        <w:pStyle w:val="Nagwek2"/>
        <w:lvlText w:val="%1.%2"/>
        <w:lvlJc w:val="left"/>
        <w:pPr>
          <w:tabs>
            <w:tab w:val="num" w:pos="360"/>
          </w:tabs>
          <w:ind w:left="0" w:firstLine="0"/>
        </w:pPr>
        <w:rPr>
          <w:rFonts w:ascii="Arial" w:hAnsi="Arial" w:hint="default"/>
          <w:color w:val="auto"/>
        </w:rPr>
      </w:lvl>
    </w:lvlOverride>
  </w:num>
  <w:num w:numId="39">
    <w:abstractNumId w:val="16"/>
    <w:lvlOverride w:ilvl="0">
      <w:startOverride w:val="7"/>
      <w:lvl w:ilvl="0">
        <w:start w:val="7"/>
        <w:numFmt w:val="decimal"/>
        <w:pStyle w:val="Nagwek1"/>
        <w:lvlText w:val="%1."/>
        <w:lvlJc w:val="left"/>
        <w:pPr>
          <w:tabs>
            <w:tab w:val="num" w:pos="786"/>
          </w:tabs>
          <w:ind w:left="786" w:hanging="360"/>
        </w:pPr>
        <w:rPr>
          <w:rFonts w:ascii="Arial" w:hAnsi="Arial"/>
        </w:rPr>
      </w:lvl>
    </w:lvlOverride>
    <w:lvlOverride w:ilvl="1">
      <w:startOverride w:val="5"/>
      <w:lvl w:ilvl="1">
        <w:start w:val="5"/>
        <w:numFmt w:val="decimal"/>
        <w:pStyle w:val="Nagwek2"/>
        <w:lvlText w:val="%1.%2"/>
        <w:lvlJc w:val="left"/>
        <w:pPr>
          <w:tabs>
            <w:tab w:val="num" w:pos="360"/>
          </w:tabs>
          <w:ind w:left="0" w:firstLine="0"/>
        </w:pPr>
        <w:rPr>
          <w:rFonts w:ascii="Arial" w:hAnsi="Arial" w:hint="default"/>
          <w:b/>
          <w:color w:val="auto"/>
          <w:sz w:val="22"/>
          <w:szCs w:val="22"/>
        </w:rPr>
      </w:lvl>
    </w:lvlOverride>
  </w:num>
  <w:num w:numId="40">
    <w:abstractNumId w:val="17"/>
  </w:num>
  <w:num w:numId="41">
    <w:abstractNumId w:val="29"/>
  </w:num>
  <w:num w:numId="42">
    <w:abstractNumId w:val="13"/>
  </w:num>
  <w:num w:numId="43">
    <w:abstractNumId w:val="23"/>
  </w:num>
  <w:num w:numId="44">
    <w:abstractNumId w:val="8"/>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afał Przybylak">
    <w15:presenceInfo w15:providerId="Windows Live" w15:userId="0a821b63ef33f3e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7BE"/>
    <w:rsid w:val="000018E3"/>
    <w:rsid w:val="00002935"/>
    <w:rsid w:val="0000526F"/>
    <w:rsid w:val="000056D4"/>
    <w:rsid w:val="000059C3"/>
    <w:rsid w:val="00005A50"/>
    <w:rsid w:val="0000682A"/>
    <w:rsid w:val="00011B40"/>
    <w:rsid w:val="00011F32"/>
    <w:rsid w:val="0001252D"/>
    <w:rsid w:val="00013F18"/>
    <w:rsid w:val="00014F83"/>
    <w:rsid w:val="00015173"/>
    <w:rsid w:val="00015A0D"/>
    <w:rsid w:val="00016B99"/>
    <w:rsid w:val="000172FC"/>
    <w:rsid w:val="000209C5"/>
    <w:rsid w:val="00020C61"/>
    <w:rsid w:val="000217ED"/>
    <w:rsid w:val="00022C90"/>
    <w:rsid w:val="000239E5"/>
    <w:rsid w:val="00024DC0"/>
    <w:rsid w:val="00025496"/>
    <w:rsid w:val="00025AAF"/>
    <w:rsid w:val="0002612A"/>
    <w:rsid w:val="00026C72"/>
    <w:rsid w:val="000271E3"/>
    <w:rsid w:val="000323F6"/>
    <w:rsid w:val="00037D99"/>
    <w:rsid w:val="00040D64"/>
    <w:rsid w:val="00040E45"/>
    <w:rsid w:val="000525E4"/>
    <w:rsid w:val="000533C0"/>
    <w:rsid w:val="000543F4"/>
    <w:rsid w:val="00054477"/>
    <w:rsid w:val="00055AB2"/>
    <w:rsid w:val="00056747"/>
    <w:rsid w:val="00061D71"/>
    <w:rsid w:val="0006266F"/>
    <w:rsid w:val="000660A3"/>
    <w:rsid w:val="00067405"/>
    <w:rsid w:val="00071375"/>
    <w:rsid w:val="00073A0A"/>
    <w:rsid w:val="0007406C"/>
    <w:rsid w:val="00074C6C"/>
    <w:rsid w:val="0007536A"/>
    <w:rsid w:val="000758B8"/>
    <w:rsid w:val="00077062"/>
    <w:rsid w:val="00081851"/>
    <w:rsid w:val="00083DFC"/>
    <w:rsid w:val="000859BF"/>
    <w:rsid w:val="00085D6C"/>
    <w:rsid w:val="00087B92"/>
    <w:rsid w:val="00087C6F"/>
    <w:rsid w:val="000901FB"/>
    <w:rsid w:val="00095DD8"/>
    <w:rsid w:val="000A5C7B"/>
    <w:rsid w:val="000A6279"/>
    <w:rsid w:val="000A762C"/>
    <w:rsid w:val="000B14DE"/>
    <w:rsid w:val="000B27E6"/>
    <w:rsid w:val="000B5D34"/>
    <w:rsid w:val="000B67F3"/>
    <w:rsid w:val="000B6CC5"/>
    <w:rsid w:val="000B7ABC"/>
    <w:rsid w:val="000C34F8"/>
    <w:rsid w:val="000C41C6"/>
    <w:rsid w:val="000C73EB"/>
    <w:rsid w:val="000C7C7E"/>
    <w:rsid w:val="000D036A"/>
    <w:rsid w:val="000D03E5"/>
    <w:rsid w:val="000D1112"/>
    <w:rsid w:val="000D3B3E"/>
    <w:rsid w:val="000D570A"/>
    <w:rsid w:val="000D6C77"/>
    <w:rsid w:val="000D7DF3"/>
    <w:rsid w:val="000E0521"/>
    <w:rsid w:val="000E09B7"/>
    <w:rsid w:val="000E199B"/>
    <w:rsid w:val="000E39DC"/>
    <w:rsid w:val="000F1E53"/>
    <w:rsid w:val="000F313A"/>
    <w:rsid w:val="000F5993"/>
    <w:rsid w:val="000F667D"/>
    <w:rsid w:val="000F77EC"/>
    <w:rsid w:val="0010140E"/>
    <w:rsid w:val="00101561"/>
    <w:rsid w:val="001027BE"/>
    <w:rsid w:val="00102BEC"/>
    <w:rsid w:val="00107EC9"/>
    <w:rsid w:val="00110D64"/>
    <w:rsid w:val="00112AF0"/>
    <w:rsid w:val="00117DE1"/>
    <w:rsid w:val="00121873"/>
    <w:rsid w:val="00121B8A"/>
    <w:rsid w:val="00121B8F"/>
    <w:rsid w:val="00121F09"/>
    <w:rsid w:val="001232CB"/>
    <w:rsid w:val="001235FB"/>
    <w:rsid w:val="001248FC"/>
    <w:rsid w:val="00125B4E"/>
    <w:rsid w:val="00126E2F"/>
    <w:rsid w:val="001318C7"/>
    <w:rsid w:val="00134AC5"/>
    <w:rsid w:val="00135BBA"/>
    <w:rsid w:val="001364FF"/>
    <w:rsid w:val="00136BA5"/>
    <w:rsid w:val="001373F1"/>
    <w:rsid w:val="001402E2"/>
    <w:rsid w:val="001403B7"/>
    <w:rsid w:val="001415D3"/>
    <w:rsid w:val="001419CF"/>
    <w:rsid w:val="00141C10"/>
    <w:rsid w:val="001426DE"/>
    <w:rsid w:val="00143B0D"/>
    <w:rsid w:val="00146E90"/>
    <w:rsid w:val="001529BD"/>
    <w:rsid w:val="00152A51"/>
    <w:rsid w:val="00152BCA"/>
    <w:rsid w:val="001542FA"/>
    <w:rsid w:val="00154317"/>
    <w:rsid w:val="00155CCF"/>
    <w:rsid w:val="00160697"/>
    <w:rsid w:val="00160A7B"/>
    <w:rsid w:val="00162DA3"/>
    <w:rsid w:val="001658F5"/>
    <w:rsid w:val="00165C88"/>
    <w:rsid w:val="00167F54"/>
    <w:rsid w:val="001718CB"/>
    <w:rsid w:val="00175EA0"/>
    <w:rsid w:val="00176647"/>
    <w:rsid w:val="001769CB"/>
    <w:rsid w:val="00176AE2"/>
    <w:rsid w:val="001773D6"/>
    <w:rsid w:val="00177C0F"/>
    <w:rsid w:val="00180D6F"/>
    <w:rsid w:val="001820E8"/>
    <w:rsid w:val="00183078"/>
    <w:rsid w:val="0018433C"/>
    <w:rsid w:val="0018521D"/>
    <w:rsid w:val="001854EC"/>
    <w:rsid w:val="0018628C"/>
    <w:rsid w:val="00187F2B"/>
    <w:rsid w:val="00192895"/>
    <w:rsid w:val="0019386B"/>
    <w:rsid w:val="00193CC4"/>
    <w:rsid w:val="001971F1"/>
    <w:rsid w:val="001A1183"/>
    <w:rsid w:val="001A21FD"/>
    <w:rsid w:val="001A38D5"/>
    <w:rsid w:val="001A3DAF"/>
    <w:rsid w:val="001A5C11"/>
    <w:rsid w:val="001A6088"/>
    <w:rsid w:val="001A6B56"/>
    <w:rsid w:val="001B18C1"/>
    <w:rsid w:val="001B1AEF"/>
    <w:rsid w:val="001B2D7A"/>
    <w:rsid w:val="001B418A"/>
    <w:rsid w:val="001B6667"/>
    <w:rsid w:val="001B6BD4"/>
    <w:rsid w:val="001B70F8"/>
    <w:rsid w:val="001B755B"/>
    <w:rsid w:val="001C2A37"/>
    <w:rsid w:val="001C45DD"/>
    <w:rsid w:val="001C5C6A"/>
    <w:rsid w:val="001C67F2"/>
    <w:rsid w:val="001C7FA0"/>
    <w:rsid w:val="001C7FEF"/>
    <w:rsid w:val="001D0647"/>
    <w:rsid w:val="001D166D"/>
    <w:rsid w:val="001D4CEC"/>
    <w:rsid w:val="001D7905"/>
    <w:rsid w:val="001D7AAC"/>
    <w:rsid w:val="001E0103"/>
    <w:rsid w:val="001E049A"/>
    <w:rsid w:val="001E16FA"/>
    <w:rsid w:val="001E4F9E"/>
    <w:rsid w:val="001E6DE7"/>
    <w:rsid w:val="001F27FA"/>
    <w:rsid w:val="001F3282"/>
    <w:rsid w:val="001F4C9E"/>
    <w:rsid w:val="001F52C2"/>
    <w:rsid w:val="001F573E"/>
    <w:rsid w:val="001F5B5B"/>
    <w:rsid w:val="001F5BDB"/>
    <w:rsid w:val="002010AC"/>
    <w:rsid w:val="00201605"/>
    <w:rsid w:val="0020199F"/>
    <w:rsid w:val="0020410E"/>
    <w:rsid w:val="0020543C"/>
    <w:rsid w:val="00205B72"/>
    <w:rsid w:val="00205BC1"/>
    <w:rsid w:val="00207089"/>
    <w:rsid w:val="0020760A"/>
    <w:rsid w:val="002077A9"/>
    <w:rsid w:val="00207B9C"/>
    <w:rsid w:val="00207F60"/>
    <w:rsid w:val="0021222B"/>
    <w:rsid w:val="00214477"/>
    <w:rsid w:val="00216918"/>
    <w:rsid w:val="002208F7"/>
    <w:rsid w:val="00220D38"/>
    <w:rsid w:val="00221961"/>
    <w:rsid w:val="00223F45"/>
    <w:rsid w:val="00224757"/>
    <w:rsid w:val="00224B91"/>
    <w:rsid w:val="00226E12"/>
    <w:rsid w:val="002301BA"/>
    <w:rsid w:val="002315AD"/>
    <w:rsid w:val="00231DE6"/>
    <w:rsid w:val="00232714"/>
    <w:rsid w:val="00232881"/>
    <w:rsid w:val="002336BD"/>
    <w:rsid w:val="0023580A"/>
    <w:rsid w:val="002358BC"/>
    <w:rsid w:val="00236F88"/>
    <w:rsid w:val="00237A80"/>
    <w:rsid w:val="002403DF"/>
    <w:rsid w:val="00241005"/>
    <w:rsid w:val="00242436"/>
    <w:rsid w:val="00245488"/>
    <w:rsid w:val="00247802"/>
    <w:rsid w:val="00250EBE"/>
    <w:rsid w:val="00251394"/>
    <w:rsid w:val="002528F5"/>
    <w:rsid w:val="00252D90"/>
    <w:rsid w:val="0025347A"/>
    <w:rsid w:val="00256345"/>
    <w:rsid w:val="00256877"/>
    <w:rsid w:val="00260BC8"/>
    <w:rsid w:val="00260D2B"/>
    <w:rsid w:val="0026277E"/>
    <w:rsid w:val="00263426"/>
    <w:rsid w:val="00263F69"/>
    <w:rsid w:val="00265BC6"/>
    <w:rsid w:val="0027086A"/>
    <w:rsid w:val="002712FE"/>
    <w:rsid w:val="00271514"/>
    <w:rsid w:val="00271CFD"/>
    <w:rsid w:val="002749DC"/>
    <w:rsid w:val="00275046"/>
    <w:rsid w:val="002757D8"/>
    <w:rsid w:val="00275928"/>
    <w:rsid w:val="00275C7D"/>
    <w:rsid w:val="002817E2"/>
    <w:rsid w:val="002834D6"/>
    <w:rsid w:val="002836B7"/>
    <w:rsid w:val="002842AB"/>
    <w:rsid w:val="0028532F"/>
    <w:rsid w:val="002878CD"/>
    <w:rsid w:val="00292C9C"/>
    <w:rsid w:val="00293DC4"/>
    <w:rsid w:val="0029667E"/>
    <w:rsid w:val="002A14C6"/>
    <w:rsid w:val="002A4787"/>
    <w:rsid w:val="002A5148"/>
    <w:rsid w:val="002A55DC"/>
    <w:rsid w:val="002A5F65"/>
    <w:rsid w:val="002A649D"/>
    <w:rsid w:val="002A6E14"/>
    <w:rsid w:val="002A6F06"/>
    <w:rsid w:val="002B1D14"/>
    <w:rsid w:val="002B46B3"/>
    <w:rsid w:val="002B4924"/>
    <w:rsid w:val="002B53DF"/>
    <w:rsid w:val="002B6352"/>
    <w:rsid w:val="002B65EF"/>
    <w:rsid w:val="002B72B3"/>
    <w:rsid w:val="002B7799"/>
    <w:rsid w:val="002C14AA"/>
    <w:rsid w:val="002C1953"/>
    <w:rsid w:val="002C2724"/>
    <w:rsid w:val="002C2F49"/>
    <w:rsid w:val="002C5D1C"/>
    <w:rsid w:val="002C5F06"/>
    <w:rsid w:val="002C610D"/>
    <w:rsid w:val="002C66B6"/>
    <w:rsid w:val="002C7184"/>
    <w:rsid w:val="002D0285"/>
    <w:rsid w:val="002D16EC"/>
    <w:rsid w:val="002D2F42"/>
    <w:rsid w:val="002D31F3"/>
    <w:rsid w:val="002D47E3"/>
    <w:rsid w:val="002D5268"/>
    <w:rsid w:val="002D6588"/>
    <w:rsid w:val="002D6649"/>
    <w:rsid w:val="002D6CBB"/>
    <w:rsid w:val="002E1E0E"/>
    <w:rsid w:val="002E240C"/>
    <w:rsid w:val="002E522E"/>
    <w:rsid w:val="002F0B67"/>
    <w:rsid w:val="002F208E"/>
    <w:rsid w:val="002F3C14"/>
    <w:rsid w:val="002F425A"/>
    <w:rsid w:val="002F455B"/>
    <w:rsid w:val="002F4A29"/>
    <w:rsid w:val="002F4FB4"/>
    <w:rsid w:val="002F56B5"/>
    <w:rsid w:val="002F5ECD"/>
    <w:rsid w:val="002F66A9"/>
    <w:rsid w:val="002F7D84"/>
    <w:rsid w:val="00302027"/>
    <w:rsid w:val="003035B1"/>
    <w:rsid w:val="003038C0"/>
    <w:rsid w:val="003051B7"/>
    <w:rsid w:val="00307E63"/>
    <w:rsid w:val="00307FB8"/>
    <w:rsid w:val="00315F93"/>
    <w:rsid w:val="0031631E"/>
    <w:rsid w:val="00320E2C"/>
    <w:rsid w:val="003218F5"/>
    <w:rsid w:val="00321B94"/>
    <w:rsid w:val="00321C0D"/>
    <w:rsid w:val="0032240B"/>
    <w:rsid w:val="003234D2"/>
    <w:rsid w:val="003269DF"/>
    <w:rsid w:val="00330054"/>
    <w:rsid w:val="003331E8"/>
    <w:rsid w:val="00336BB0"/>
    <w:rsid w:val="003375DC"/>
    <w:rsid w:val="0034246F"/>
    <w:rsid w:val="003454D5"/>
    <w:rsid w:val="00345665"/>
    <w:rsid w:val="003459D7"/>
    <w:rsid w:val="00345F87"/>
    <w:rsid w:val="003460A9"/>
    <w:rsid w:val="00347522"/>
    <w:rsid w:val="003516C9"/>
    <w:rsid w:val="00355CD4"/>
    <w:rsid w:val="00356266"/>
    <w:rsid w:val="0035726E"/>
    <w:rsid w:val="00362CD4"/>
    <w:rsid w:val="00363F9D"/>
    <w:rsid w:val="00364DAA"/>
    <w:rsid w:val="00370059"/>
    <w:rsid w:val="00370251"/>
    <w:rsid w:val="00373247"/>
    <w:rsid w:val="00373E0A"/>
    <w:rsid w:val="003741DD"/>
    <w:rsid w:val="0037522F"/>
    <w:rsid w:val="00375847"/>
    <w:rsid w:val="0037651E"/>
    <w:rsid w:val="00376BA6"/>
    <w:rsid w:val="00376D20"/>
    <w:rsid w:val="00377BDE"/>
    <w:rsid w:val="003800E7"/>
    <w:rsid w:val="00382937"/>
    <w:rsid w:val="0038426D"/>
    <w:rsid w:val="00392913"/>
    <w:rsid w:val="00395263"/>
    <w:rsid w:val="003953F5"/>
    <w:rsid w:val="003963EF"/>
    <w:rsid w:val="003A01FB"/>
    <w:rsid w:val="003A0CA2"/>
    <w:rsid w:val="003A108D"/>
    <w:rsid w:val="003A1D70"/>
    <w:rsid w:val="003A2D4B"/>
    <w:rsid w:val="003A50AA"/>
    <w:rsid w:val="003A5180"/>
    <w:rsid w:val="003A6949"/>
    <w:rsid w:val="003A7354"/>
    <w:rsid w:val="003B099F"/>
    <w:rsid w:val="003B1758"/>
    <w:rsid w:val="003B266F"/>
    <w:rsid w:val="003B442E"/>
    <w:rsid w:val="003B4A26"/>
    <w:rsid w:val="003B7B6E"/>
    <w:rsid w:val="003C20DA"/>
    <w:rsid w:val="003C21F5"/>
    <w:rsid w:val="003C27E7"/>
    <w:rsid w:val="003C64DA"/>
    <w:rsid w:val="003C6FAB"/>
    <w:rsid w:val="003C794A"/>
    <w:rsid w:val="003D02F1"/>
    <w:rsid w:val="003D2CEB"/>
    <w:rsid w:val="003D337F"/>
    <w:rsid w:val="003D3382"/>
    <w:rsid w:val="003D34EF"/>
    <w:rsid w:val="003D35D0"/>
    <w:rsid w:val="003D4170"/>
    <w:rsid w:val="003D5B13"/>
    <w:rsid w:val="003D6121"/>
    <w:rsid w:val="003E0271"/>
    <w:rsid w:val="003E0D81"/>
    <w:rsid w:val="003E3E00"/>
    <w:rsid w:val="003E641F"/>
    <w:rsid w:val="003E74CE"/>
    <w:rsid w:val="003E79AB"/>
    <w:rsid w:val="003E7EAF"/>
    <w:rsid w:val="003F029B"/>
    <w:rsid w:val="003F103F"/>
    <w:rsid w:val="003F2463"/>
    <w:rsid w:val="003F2AF6"/>
    <w:rsid w:val="003F56BA"/>
    <w:rsid w:val="003F6DE9"/>
    <w:rsid w:val="003F78DC"/>
    <w:rsid w:val="00401BDB"/>
    <w:rsid w:val="0040202B"/>
    <w:rsid w:val="00402AAE"/>
    <w:rsid w:val="00403430"/>
    <w:rsid w:val="00403D2A"/>
    <w:rsid w:val="00404A35"/>
    <w:rsid w:val="00404CEF"/>
    <w:rsid w:val="00404D46"/>
    <w:rsid w:val="00407C10"/>
    <w:rsid w:val="00407EB1"/>
    <w:rsid w:val="00410151"/>
    <w:rsid w:val="00412630"/>
    <w:rsid w:val="00413A8A"/>
    <w:rsid w:val="00413EEF"/>
    <w:rsid w:val="00415DA6"/>
    <w:rsid w:val="00416FF0"/>
    <w:rsid w:val="004170BF"/>
    <w:rsid w:val="00422438"/>
    <w:rsid w:val="004232DF"/>
    <w:rsid w:val="00424A0A"/>
    <w:rsid w:val="0043135F"/>
    <w:rsid w:val="00431B1C"/>
    <w:rsid w:val="00431DA8"/>
    <w:rsid w:val="004320C8"/>
    <w:rsid w:val="00432FED"/>
    <w:rsid w:val="0043615F"/>
    <w:rsid w:val="00440618"/>
    <w:rsid w:val="0044153D"/>
    <w:rsid w:val="00441C18"/>
    <w:rsid w:val="004424EF"/>
    <w:rsid w:val="0044364F"/>
    <w:rsid w:val="00444DEC"/>
    <w:rsid w:val="00447EC1"/>
    <w:rsid w:val="004524CC"/>
    <w:rsid w:val="0045294A"/>
    <w:rsid w:val="00452A22"/>
    <w:rsid w:val="00453CE7"/>
    <w:rsid w:val="004551F2"/>
    <w:rsid w:val="004578C3"/>
    <w:rsid w:val="00461041"/>
    <w:rsid w:val="00461D35"/>
    <w:rsid w:val="004622A8"/>
    <w:rsid w:val="004642C6"/>
    <w:rsid w:val="00464626"/>
    <w:rsid w:val="00465D05"/>
    <w:rsid w:val="00465E27"/>
    <w:rsid w:val="0047093E"/>
    <w:rsid w:val="004718C5"/>
    <w:rsid w:val="0047436E"/>
    <w:rsid w:val="00474C0B"/>
    <w:rsid w:val="00475119"/>
    <w:rsid w:val="00475DBB"/>
    <w:rsid w:val="00476D20"/>
    <w:rsid w:val="00476DDC"/>
    <w:rsid w:val="00480C5A"/>
    <w:rsid w:val="00481813"/>
    <w:rsid w:val="00481823"/>
    <w:rsid w:val="00482DA4"/>
    <w:rsid w:val="00482FF7"/>
    <w:rsid w:val="00483264"/>
    <w:rsid w:val="0048564C"/>
    <w:rsid w:val="00486BC5"/>
    <w:rsid w:val="0048710F"/>
    <w:rsid w:val="004911B9"/>
    <w:rsid w:val="00492D0C"/>
    <w:rsid w:val="00493598"/>
    <w:rsid w:val="00493D68"/>
    <w:rsid w:val="0049780D"/>
    <w:rsid w:val="004A0584"/>
    <w:rsid w:val="004A0BB2"/>
    <w:rsid w:val="004A134D"/>
    <w:rsid w:val="004A3BAC"/>
    <w:rsid w:val="004B0235"/>
    <w:rsid w:val="004B06BA"/>
    <w:rsid w:val="004B32C0"/>
    <w:rsid w:val="004B504D"/>
    <w:rsid w:val="004B6510"/>
    <w:rsid w:val="004B791E"/>
    <w:rsid w:val="004B7C7E"/>
    <w:rsid w:val="004C1DEF"/>
    <w:rsid w:val="004C2EBA"/>
    <w:rsid w:val="004D0638"/>
    <w:rsid w:val="004D61C8"/>
    <w:rsid w:val="004D6561"/>
    <w:rsid w:val="004E2207"/>
    <w:rsid w:val="004E2DA7"/>
    <w:rsid w:val="004E387C"/>
    <w:rsid w:val="004E5E7A"/>
    <w:rsid w:val="004E6F0E"/>
    <w:rsid w:val="004E7753"/>
    <w:rsid w:val="004E7838"/>
    <w:rsid w:val="004F0AD6"/>
    <w:rsid w:val="004F3124"/>
    <w:rsid w:val="004F5268"/>
    <w:rsid w:val="004F53EE"/>
    <w:rsid w:val="004F590F"/>
    <w:rsid w:val="004F5FEB"/>
    <w:rsid w:val="004F6B58"/>
    <w:rsid w:val="005023EF"/>
    <w:rsid w:val="005034E9"/>
    <w:rsid w:val="00505D03"/>
    <w:rsid w:val="00506670"/>
    <w:rsid w:val="00512266"/>
    <w:rsid w:val="00512CA4"/>
    <w:rsid w:val="005135CC"/>
    <w:rsid w:val="00513E17"/>
    <w:rsid w:val="00514720"/>
    <w:rsid w:val="00514A29"/>
    <w:rsid w:val="00514C4B"/>
    <w:rsid w:val="00514EF7"/>
    <w:rsid w:val="005212B2"/>
    <w:rsid w:val="005228A7"/>
    <w:rsid w:val="0052377C"/>
    <w:rsid w:val="00531E02"/>
    <w:rsid w:val="00532307"/>
    <w:rsid w:val="00532831"/>
    <w:rsid w:val="005334A7"/>
    <w:rsid w:val="00534314"/>
    <w:rsid w:val="005349BA"/>
    <w:rsid w:val="00535ECC"/>
    <w:rsid w:val="005363C8"/>
    <w:rsid w:val="00536B95"/>
    <w:rsid w:val="005407D2"/>
    <w:rsid w:val="00542C53"/>
    <w:rsid w:val="00542E0D"/>
    <w:rsid w:val="00544F1E"/>
    <w:rsid w:val="00546C2E"/>
    <w:rsid w:val="005505F7"/>
    <w:rsid w:val="005517BD"/>
    <w:rsid w:val="00551BE7"/>
    <w:rsid w:val="00553E21"/>
    <w:rsid w:val="00553EE4"/>
    <w:rsid w:val="00554A0F"/>
    <w:rsid w:val="00555ADA"/>
    <w:rsid w:val="005564BF"/>
    <w:rsid w:val="00557C7F"/>
    <w:rsid w:val="00561B52"/>
    <w:rsid w:val="00564CBF"/>
    <w:rsid w:val="0056584B"/>
    <w:rsid w:val="0056738D"/>
    <w:rsid w:val="00571299"/>
    <w:rsid w:val="005737BF"/>
    <w:rsid w:val="00574E84"/>
    <w:rsid w:val="00580089"/>
    <w:rsid w:val="00582257"/>
    <w:rsid w:val="00583D68"/>
    <w:rsid w:val="00584347"/>
    <w:rsid w:val="00585411"/>
    <w:rsid w:val="005874C3"/>
    <w:rsid w:val="00590263"/>
    <w:rsid w:val="00591C97"/>
    <w:rsid w:val="005937F3"/>
    <w:rsid w:val="005A0BAF"/>
    <w:rsid w:val="005A0E0F"/>
    <w:rsid w:val="005A6977"/>
    <w:rsid w:val="005B0F5F"/>
    <w:rsid w:val="005B21F5"/>
    <w:rsid w:val="005B3036"/>
    <w:rsid w:val="005B37D6"/>
    <w:rsid w:val="005B39F2"/>
    <w:rsid w:val="005B4903"/>
    <w:rsid w:val="005B5DBF"/>
    <w:rsid w:val="005C0115"/>
    <w:rsid w:val="005C0634"/>
    <w:rsid w:val="005C1094"/>
    <w:rsid w:val="005C29DE"/>
    <w:rsid w:val="005C799D"/>
    <w:rsid w:val="005D0467"/>
    <w:rsid w:val="005D2015"/>
    <w:rsid w:val="005D26B3"/>
    <w:rsid w:val="005D3067"/>
    <w:rsid w:val="005D3775"/>
    <w:rsid w:val="005D3974"/>
    <w:rsid w:val="005D54B2"/>
    <w:rsid w:val="005E0220"/>
    <w:rsid w:val="005E044D"/>
    <w:rsid w:val="005E1CC2"/>
    <w:rsid w:val="005E7365"/>
    <w:rsid w:val="005E77CA"/>
    <w:rsid w:val="005F05E7"/>
    <w:rsid w:val="005F301D"/>
    <w:rsid w:val="005F3125"/>
    <w:rsid w:val="005F3483"/>
    <w:rsid w:val="005F3F12"/>
    <w:rsid w:val="005F45A2"/>
    <w:rsid w:val="005F5D90"/>
    <w:rsid w:val="005F7F15"/>
    <w:rsid w:val="0060050F"/>
    <w:rsid w:val="00601485"/>
    <w:rsid w:val="00602EC8"/>
    <w:rsid w:val="00604EF5"/>
    <w:rsid w:val="006142D8"/>
    <w:rsid w:val="006147DB"/>
    <w:rsid w:val="00615968"/>
    <w:rsid w:val="0061601F"/>
    <w:rsid w:val="0062112C"/>
    <w:rsid w:val="00621B23"/>
    <w:rsid w:val="00621BDB"/>
    <w:rsid w:val="00623253"/>
    <w:rsid w:val="00626474"/>
    <w:rsid w:val="00627AB5"/>
    <w:rsid w:val="00632A09"/>
    <w:rsid w:val="0063545E"/>
    <w:rsid w:val="00636BC4"/>
    <w:rsid w:val="00636F89"/>
    <w:rsid w:val="00637D74"/>
    <w:rsid w:val="00640B76"/>
    <w:rsid w:val="00644137"/>
    <w:rsid w:val="00645343"/>
    <w:rsid w:val="006476FA"/>
    <w:rsid w:val="00647846"/>
    <w:rsid w:val="00647A0A"/>
    <w:rsid w:val="00651A30"/>
    <w:rsid w:val="0065278C"/>
    <w:rsid w:val="00652B57"/>
    <w:rsid w:val="00654628"/>
    <w:rsid w:val="006561FC"/>
    <w:rsid w:val="00656752"/>
    <w:rsid w:val="00661A8C"/>
    <w:rsid w:val="00661C7C"/>
    <w:rsid w:val="0066233F"/>
    <w:rsid w:val="00663543"/>
    <w:rsid w:val="00664C17"/>
    <w:rsid w:val="00665274"/>
    <w:rsid w:val="00666769"/>
    <w:rsid w:val="006715BE"/>
    <w:rsid w:val="00671ABC"/>
    <w:rsid w:val="00674CF1"/>
    <w:rsid w:val="00676A07"/>
    <w:rsid w:val="00680152"/>
    <w:rsid w:val="00681F82"/>
    <w:rsid w:val="00682330"/>
    <w:rsid w:val="006829C4"/>
    <w:rsid w:val="00684BC3"/>
    <w:rsid w:val="00686EF1"/>
    <w:rsid w:val="00687947"/>
    <w:rsid w:val="00687F74"/>
    <w:rsid w:val="0069158C"/>
    <w:rsid w:val="0069389B"/>
    <w:rsid w:val="00694A55"/>
    <w:rsid w:val="006956A3"/>
    <w:rsid w:val="00696428"/>
    <w:rsid w:val="006A05D6"/>
    <w:rsid w:val="006A280B"/>
    <w:rsid w:val="006A3863"/>
    <w:rsid w:val="006A488E"/>
    <w:rsid w:val="006A57BC"/>
    <w:rsid w:val="006B1441"/>
    <w:rsid w:val="006B1506"/>
    <w:rsid w:val="006B1EC0"/>
    <w:rsid w:val="006B2868"/>
    <w:rsid w:val="006B32FD"/>
    <w:rsid w:val="006B32FF"/>
    <w:rsid w:val="006B47CB"/>
    <w:rsid w:val="006B51CB"/>
    <w:rsid w:val="006B54FA"/>
    <w:rsid w:val="006B6DD9"/>
    <w:rsid w:val="006C1881"/>
    <w:rsid w:val="006C1D3A"/>
    <w:rsid w:val="006C4029"/>
    <w:rsid w:val="006C485E"/>
    <w:rsid w:val="006C7D6B"/>
    <w:rsid w:val="006D176A"/>
    <w:rsid w:val="006D2A4D"/>
    <w:rsid w:val="006D3D95"/>
    <w:rsid w:val="006D5CA8"/>
    <w:rsid w:val="006D7900"/>
    <w:rsid w:val="006E0042"/>
    <w:rsid w:val="006E56BF"/>
    <w:rsid w:val="006F025A"/>
    <w:rsid w:val="006F10A3"/>
    <w:rsid w:val="006F1BC0"/>
    <w:rsid w:val="006F7D64"/>
    <w:rsid w:val="007006FE"/>
    <w:rsid w:val="0070232D"/>
    <w:rsid w:val="00703B9B"/>
    <w:rsid w:val="00705C0A"/>
    <w:rsid w:val="007063B2"/>
    <w:rsid w:val="00706D27"/>
    <w:rsid w:val="00706FBA"/>
    <w:rsid w:val="0070790D"/>
    <w:rsid w:val="00707F94"/>
    <w:rsid w:val="00713600"/>
    <w:rsid w:val="00713DCB"/>
    <w:rsid w:val="00713EAE"/>
    <w:rsid w:val="0071467D"/>
    <w:rsid w:val="00714DC5"/>
    <w:rsid w:val="00714ED3"/>
    <w:rsid w:val="00716097"/>
    <w:rsid w:val="00722975"/>
    <w:rsid w:val="00722EDD"/>
    <w:rsid w:val="00724205"/>
    <w:rsid w:val="00724CAD"/>
    <w:rsid w:val="00725515"/>
    <w:rsid w:val="00726CBA"/>
    <w:rsid w:val="007338C5"/>
    <w:rsid w:val="00734687"/>
    <w:rsid w:val="00734933"/>
    <w:rsid w:val="00735961"/>
    <w:rsid w:val="0074013B"/>
    <w:rsid w:val="00741175"/>
    <w:rsid w:val="007426CE"/>
    <w:rsid w:val="00743515"/>
    <w:rsid w:val="007450DA"/>
    <w:rsid w:val="007468ED"/>
    <w:rsid w:val="00747824"/>
    <w:rsid w:val="00750F49"/>
    <w:rsid w:val="00751CD7"/>
    <w:rsid w:val="00752056"/>
    <w:rsid w:val="00752661"/>
    <w:rsid w:val="00752ADB"/>
    <w:rsid w:val="007543C5"/>
    <w:rsid w:val="007546EB"/>
    <w:rsid w:val="007573B2"/>
    <w:rsid w:val="00757A4C"/>
    <w:rsid w:val="007609C7"/>
    <w:rsid w:val="00760FE3"/>
    <w:rsid w:val="0076239D"/>
    <w:rsid w:val="00763157"/>
    <w:rsid w:val="0076409C"/>
    <w:rsid w:val="007641AD"/>
    <w:rsid w:val="00765657"/>
    <w:rsid w:val="00765EA1"/>
    <w:rsid w:val="0076664D"/>
    <w:rsid w:val="00767B3F"/>
    <w:rsid w:val="007717E2"/>
    <w:rsid w:val="0077451C"/>
    <w:rsid w:val="00776D96"/>
    <w:rsid w:val="00777AF9"/>
    <w:rsid w:val="00777D4C"/>
    <w:rsid w:val="00781C70"/>
    <w:rsid w:val="00781F6E"/>
    <w:rsid w:val="007824E5"/>
    <w:rsid w:val="00784F14"/>
    <w:rsid w:val="0078552C"/>
    <w:rsid w:val="00785CDE"/>
    <w:rsid w:val="007904F5"/>
    <w:rsid w:val="00790732"/>
    <w:rsid w:val="007915DD"/>
    <w:rsid w:val="00791693"/>
    <w:rsid w:val="0079184B"/>
    <w:rsid w:val="007A23E9"/>
    <w:rsid w:val="007A287E"/>
    <w:rsid w:val="007B0A82"/>
    <w:rsid w:val="007B1AA7"/>
    <w:rsid w:val="007B3DBD"/>
    <w:rsid w:val="007B49A2"/>
    <w:rsid w:val="007B4A45"/>
    <w:rsid w:val="007B4EBF"/>
    <w:rsid w:val="007B58D7"/>
    <w:rsid w:val="007B5A04"/>
    <w:rsid w:val="007B70F4"/>
    <w:rsid w:val="007B75F3"/>
    <w:rsid w:val="007C02CA"/>
    <w:rsid w:val="007C22B3"/>
    <w:rsid w:val="007C51E3"/>
    <w:rsid w:val="007C567D"/>
    <w:rsid w:val="007C69E3"/>
    <w:rsid w:val="007C6C2E"/>
    <w:rsid w:val="007D1B4F"/>
    <w:rsid w:val="007D36A9"/>
    <w:rsid w:val="007D413C"/>
    <w:rsid w:val="007D5379"/>
    <w:rsid w:val="007D5FE9"/>
    <w:rsid w:val="007D63A3"/>
    <w:rsid w:val="007D6C03"/>
    <w:rsid w:val="007E120E"/>
    <w:rsid w:val="007E16EC"/>
    <w:rsid w:val="007E2895"/>
    <w:rsid w:val="007E34A5"/>
    <w:rsid w:val="007E3C15"/>
    <w:rsid w:val="007E44AA"/>
    <w:rsid w:val="007E6977"/>
    <w:rsid w:val="007E6EB8"/>
    <w:rsid w:val="007F2BBD"/>
    <w:rsid w:val="007F2F37"/>
    <w:rsid w:val="007F3F47"/>
    <w:rsid w:val="007F6350"/>
    <w:rsid w:val="007F7CCA"/>
    <w:rsid w:val="00802287"/>
    <w:rsid w:val="0080425C"/>
    <w:rsid w:val="0080685C"/>
    <w:rsid w:val="00807527"/>
    <w:rsid w:val="00807757"/>
    <w:rsid w:val="00807B13"/>
    <w:rsid w:val="00810DD2"/>
    <w:rsid w:val="00810F5D"/>
    <w:rsid w:val="008124C4"/>
    <w:rsid w:val="008125EE"/>
    <w:rsid w:val="008131CA"/>
    <w:rsid w:val="0081393B"/>
    <w:rsid w:val="00814825"/>
    <w:rsid w:val="008149AF"/>
    <w:rsid w:val="008167D0"/>
    <w:rsid w:val="00817BD3"/>
    <w:rsid w:val="00820A38"/>
    <w:rsid w:val="00823CA4"/>
    <w:rsid w:val="008250DA"/>
    <w:rsid w:val="00825F7E"/>
    <w:rsid w:val="008267E2"/>
    <w:rsid w:val="00827FED"/>
    <w:rsid w:val="00831622"/>
    <w:rsid w:val="00832DED"/>
    <w:rsid w:val="00833056"/>
    <w:rsid w:val="008330F5"/>
    <w:rsid w:val="00833480"/>
    <w:rsid w:val="0083570C"/>
    <w:rsid w:val="00835F47"/>
    <w:rsid w:val="00836FEB"/>
    <w:rsid w:val="008410DE"/>
    <w:rsid w:val="00841F6B"/>
    <w:rsid w:val="00842876"/>
    <w:rsid w:val="00842E29"/>
    <w:rsid w:val="00843100"/>
    <w:rsid w:val="008438DB"/>
    <w:rsid w:val="00844E82"/>
    <w:rsid w:val="00847CA7"/>
    <w:rsid w:val="00850CAC"/>
    <w:rsid w:val="0085154C"/>
    <w:rsid w:val="00851A3F"/>
    <w:rsid w:val="00853BE7"/>
    <w:rsid w:val="008565B8"/>
    <w:rsid w:val="0085761A"/>
    <w:rsid w:val="008615CB"/>
    <w:rsid w:val="008621B8"/>
    <w:rsid w:val="00862868"/>
    <w:rsid w:val="00862A72"/>
    <w:rsid w:val="00863682"/>
    <w:rsid w:val="00864149"/>
    <w:rsid w:val="0086459D"/>
    <w:rsid w:val="00865CFF"/>
    <w:rsid w:val="00866FA0"/>
    <w:rsid w:val="00867782"/>
    <w:rsid w:val="00871131"/>
    <w:rsid w:val="0087221F"/>
    <w:rsid w:val="00873A5F"/>
    <w:rsid w:val="00874A8F"/>
    <w:rsid w:val="00876EDE"/>
    <w:rsid w:val="00877F74"/>
    <w:rsid w:val="008805B6"/>
    <w:rsid w:val="008814B5"/>
    <w:rsid w:val="00881863"/>
    <w:rsid w:val="00881E32"/>
    <w:rsid w:val="00881F52"/>
    <w:rsid w:val="0088232D"/>
    <w:rsid w:val="00884089"/>
    <w:rsid w:val="00885B1C"/>
    <w:rsid w:val="00885C3A"/>
    <w:rsid w:val="00890756"/>
    <w:rsid w:val="0089095C"/>
    <w:rsid w:val="00896D73"/>
    <w:rsid w:val="008A02FD"/>
    <w:rsid w:val="008A0850"/>
    <w:rsid w:val="008A2FEB"/>
    <w:rsid w:val="008A392F"/>
    <w:rsid w:val="008A598B"/>
    <w:rsid w:val="008A647E"/>
    <w:rsid w:val="008B3343"/>
    <w:rsid w:val="008B7329"/>
    <w:rsid w:val="008C02BE"/>
    <w:rsid w:val="008C07C2"/>
    <w:rsid w:val="008C217A"/>
    <w:rsid w:val="008C22A3"/>
    <w:rsid w:val="008C50C2"/>
    <w:rsid w:val="008C6DA2"/>
    <w:rsid w:val="008C789D"/>
    <w:rsid w:val="008C7A6D"/>
    <w:rsid w:val="008C7B24"/>
    <w:rsid w:val="008D57A9"/>
    <w:rsid w:val="008D5933"/>
    <w:rsid w:val="008D5A01"/>
    <w:rsid w:val="008D7B23"/>
    <w:rsid w:val="008E1926"/>
    <w:rsid w:val="008E29CA"/>
    <w:rsid w:val="008E3030"/>
    <w:rsid w:val="008E323E"/>
    <w:rsid w:val="008E40E2"/>
    <w:rsid w:val="008E5057"/>
    <w:rsid w:val="008E5252"/>
    <w:rsid w:val="008E7CD1"/>
    <w:rsid w:val="008F0180"/>
    <w:rsid w:val="008F198C"/>
    <w:rsid w:val="008F3723"/>
    <w:rsid w:val="008F376B"/>
    <w:rsid w:val="008F557E"/>
    <w:rsid w:val="008F6471"/>
    <w:rsid w:val="008F699C"/>
    <w:rsid w:val="008F7499"/>
    <w:rsid w:val="00900A10"/>
    <w:rsid w:val="00901507"/>
    <w:rsid w:val="009018DA"/>
    <w:rsid w:val="00902D0D"/>
    <w:rsid w:val="009042AF"/>
    <w:rsid w:val="00905454"/>
    <w:rsid w:val="0090563D"/>
    <w:rsid w:val="00906555"/>
    <w:rsid w:val="009110AD"/>
    <w:rsid w:val="0091126A"/>
    <w:rsid w:val="0091154E"/>
    <w:rsid w:val="009126CA"/>
    <w:rsid w:val="00912864"/>
    <w:rsid w:val="009176F8"/>
    <w:rsid w:val="00920A12"/>
    <w:rsid w:val="009210A3"/>
    <w:rsid w:val="00921215"/>
    <w:rsid w:val="00921538"/>
    <w:rsid w:val="0092526C"/>
    <w:rsid w:val="009253EF"/>
    <w:rsid w:val="009317C8"/>
    <w:rsid w:val="009350A5"/>
    <w:rsid w:val="009353BA"/>
    <w:rsid w:val="009354FA"/>
    <w:rsid w:val="00937AC2"/>
    <w:rsid w:val="009431B0"/>
    <w:rsid w:val="009442CF"/>
    <w:rsid w:val="0094430D"/>
    <w:rsid w:val="00944A1B"/>
    <w:rsid w:val="009462C7"/>
    <w:rsid w:val="009474E0"/>
    <w:rsid w:val="00955EC2"/>
    <w:rsid w:val="0096065B"/>
    <w:rsid w:val="0096100F"/>
    <w:rsid w:val="00962163"/>
    <w:rsid w:val="00964CEA"/>
    <w:rsid w:val="00964DC5"/>
    <w:rsid w:val="00966670"/>
    <w:rsid w:val="009666D1"/>
    <w:rsid w:val="00967FB5"/>
    <w:rsid w:val="009708B1"/>
    <w:rsid w:val="00970BFB"/>
    <w:rsid w:val="00970D86"/>
    <w:rsid w:val="009718C9"/>
    <w:rsid w:val="00972003"/>
    <w:rsid w:val="00973BC0"/>
    <w:rsid w:val="00974E51"/>
    <w:rsid w:val="00977F6C"/>
    <w:rsid w:val="00981C80"/>
    <w:rsid w:val="0098546C"/>
    <w:rsid w:val="00985C89"/>
    <w:rsid w:val="00986C59"/>
    <w:rsid w:val="009875FD"/>
    <w:rsid w:val="009878F8"/>
    <w:rsid w:val="00990D9D"/>
    <w:rsid w:val="00991F31"/>
    <w:rsid w:val="00992AB4"/>
    <w:rsid w:val="009A0027"/>
    <w:rsid w:val="009A327F"/>
    <w:rsid w:val="009A3678"/>
    <w:rsid w:val="009A4923"/>
    <w:rsid w:val="009A5A3D"/>
    <w:rsid w:val="009A5C50"/>
    <w:rsid w:val="009A70B6"/>
    <w:rsid w:val="009A7325"/>
    <w:rsid w:val="009B272F"/>
    <w:rsid w:val="009B5C29"/>
    <w:rsid w:val="009C03A6"/>
    <w:rsid w:val="009C232C"/>
    <w:rsid w:val="009C2FF8"/>
    <w:rsid w:val="009C39A8"/>
    <w:rsid w:val="009C61E7"/>
    <w:rsid w:val="009C7AD9"/>
    <w:rsid w:val="009D082D"/>
    <w:rsid w:val="009D0C5D"/>
    <w:rsid w:val="009D2A74"/>
    <w:rsid w:val="009D3F55"/>
    <w:rsid w:val="009D521F"/>
    <w:rsid w:val="009D6D03"/>
    <w:rsid w:val="009D7553"/>
    <w:rsid w:val="009E0619"/>
    <w:rsid w:val="009E10A1"/>
    <w:rsid w:val="009E16DD"/>
    <w:rsid w:val="009E38AE"/>
    <w:rsid w:val="009E5982"/>
    <w:rsid w:val="009E61E1"/>
    <w:rsid w:val="009F0ACA"/>
    <w:rsid w:val="009F53D6"/>
    <w:rsid w:val="009F6195"/>
    <w:rsid w:val="009F7CDA"/>
    <w:rsid w:val="00A0263F"/>
    <w:rsid w:val="00A03B75"/>
    <w:rsid w:val="00A04B61"/>
    <w:rsid w:val="00A07662"/>
    <w:rsid w:val="00A10E9C"/>
    <w:rsid w:val="00A10F87"/>
    <w:rsid w:val="00A11177"/>
    <w:rsid w:val="00A11E7A"/>
    <w:rsid w:val="00A13A46"/>
    <w:rsid w:val="00A142CA"/>
    <w:rsid w:val="00A170C6"/>
    <w:rsid w:val="00A17973"/>
    <w:rsid w:val="00A2118E"/>
    <w:rsid w:val="00A22EBB"/>
    <w:rsid w:val="00A236E6"/>
    <w:rsid w:val="00A23AD8"/>
    <w:rsid w:val="00A250DA"/>
    <w:rsid w:val="00A262E8"/>
    <w:rsid w:val="00A263AF"/>
    <w:rsid w:val="00A307B1"/>
    <w:rsid w:val="00A308C0"/>
    <w:rsid w:val="00A31991"/>
    <w:rsid w:val="00A32113"/>
    <w:rsid w:val="00A32B1E"/>
    <w:rsid w:val="00A35EEA"/>
    <w:rsid w:val="00A36038"/>
    <w:rsid w:val="00A37705"/>
    <w:rsid w:val="00A37B0A"/>
    <w:rsid w:val="00A40D76"/>
    <w:rsid w:val="00A41067"/>
    <w:rsid w:val="00A4159A"/>
    <w:rsid w:val="00A4393B"/>
    <w:rsid w:val="00A44251"/>
    <w:rsid w:val="00A4492D"/>
    <w:rsid w:val="00A44CAE"/>
    <w:rsid w:val="00A45670"/>
    <w:rsid w:val="00A47190"/>
    <w:rsid w:val="00A47CC0"/>
    <w:rsid w:val="00A50F68"/>
    <w:rsid w:val="00A52ABF"/>
    <w:rsid w:val="00A535CF"/>
    <w:rsid w:val="00A5399F"/>
    <w:rsid w:val="00A56055"/>
    <w:rsid w:val="00A61CFB"/>
    <w:rsid w:val="00A620FB"/>
    <w:rsid w:val="00A64BD7"/>
    <w:rsid w:val="00A7064C"/>
    <w:rsid w:val="00A70D16"/>
    <w:rsid w:val="00A756C2"/>
    <w:rsid w:val="00A7580A"/>
    <w:rsid w:val="00A81834"/>
    <w:rsid w:val="00A81E9B"/>
    <w:rsid w:val="00A82825"/>
    <w:rsid w:val="00A82B88"/>
    <w:rsid w:val="00A831A8"/>
    <w:rsid w:val="00A83217"/>
    <w:rsid w:val="00A83607"/>
    <w:rsid w:val="00A83796"/>
    <w:rsid w:val="00A84A6D"/>
    <w:rsid w:val="00A84B2B"/>
    <w:rsid w:val="00A860F7"/>
    <w:rsid w:val="00A86AE9"/>
    <w:rsid w:val="00A87B14"/>
    <w:rsid w:val="00A9068C"/>
    <w:rsid w:val="00A90BB6"/>
    <w:rsid w:val="00A915D2"/>
    <w:rsid w:val="00A91D84"/>
    <w:rsid w:val="00A91F32"/>
    <w:rsid w:val="00A9514E"/>
    <w:rsid w:val="00A95D21"/>
    <w:rsid w:val="00A964F0"/>
    <w:rsid w:val="00A96770"/>
    <w:rsid w:val="00A96AEA"/>
    <w:rsid w:val="00A96F9D"/>
    <w:rsid w:val="00A97106"/>
    <w:rsid w:val="00A971BB"/>
    <w:rsid w:val="00A9737B"/>
    <w:rsid w:val="00AA0C8C"/>
    <w:rsid w:val="00AA0DF7"/>
    <w:rsid w:val="00AA1A4E"/>
    <w:rsid w:val="00AA3FDC"/>
    <w:rsid w:val="00AA4392"/>
    <w:rsid w:val="00AA52B5"/>
    <w:rsid w:val="00AA5A22"/>
    <w:rsid w:val="00AB1DAF"/>
    <w:rsid w:val="00AB29F0"/>
    <w:rsid w:val="00AB4172"/>
    <w:rsid w:val="00AB6210"/>
    <w:rsid w:val="00AB62BD"/>
    <w:rsid w:val="00AB66FE"/>
    <w:rsid w:val="00AB6F1C"/>
    <w:rsid w:val="00AB7703"/>
    <w:rsid w:val="00AC0473"/>
    <w:rsid w:val="00AC151C"/>
    <w:rsid w:val="00AC2437"/>
    <w:rsid w:val="00AC3046"/>
    <w:rsid w:val="00AC3B5F"/>
    <w:rsid w:val="00AC44D8"/>
    <w:rsid w:val="00AC47BE"/>
    <w:rsid w:val="00AC7992"/>
    <w:rsid w:val="00AD05B5"/>
    <w:rsid w:val="00AD07F5"/>
    <w:rsid w:val="00AD2B85"/>
    <w:rsid w:val="00AD549B"/>
    <w:rsid w:val="00AD6032"/>
    <w:rsid w:val="00AD6770"/>
    <w:rsid w:val="00AD7191"/>
    <w:rsid w:val="00AD74A5"/>
    <w:rsid w:val="00AD77B0"/>
    <w:rsid w:val="00AE0AF3"/>
    <w:rsid w:val="00AE26D5"/>
    <w:rsid w:val="00AE35AC"/>
    <w:rsid w:val="00AF2DE5"/>
    <w:rsid w:val="00AF35B1"/>
    <w:rsid w:val="00AF49D0"/>
    <w:rsid w:val="00AF662D"/>
    <w:rsid w:val="00AF7328"/>
    <w:rsid w:val="00AF7CFC"/>
    <w:rsid w:val="00B01E96"/>
    <w:rsid w:val="00B02951"/>
    <w:rsid w:val="00B0318E"/>
    <w:rsid w:val="00B052AF"/>
    <w:rsid w:val="00B06769"/>
    <w:rsid w:val="00B07C73"/>
    <w:rsid w:val="00B07F04"/>
    <w:rsid w:val="00B119A3"/>
    <w:rsid w:val="00B135ED"/>
    <w:rsid w:val="00B14341"/>
    <w:rsid w:val="00B15800"/>
    <w:rsid w:val="00B174A2"/>
    <w:rsid w:val="00B1781C"/>
    <w:rsid w:val="00B20EE6"/>
    <w:rsid w:val="00B2175A"/>
    <w:rsid w:val="00B2388D"/>
    <w:rsid w:val="00B25749"/>
    <w:rsid w:val="00B25A32"/>
    <w:rsid w:val="00B26AB3"/>
    <w:rsid w:val="00B2768D"/>
    <w:rsid w:val="00B30B52"/>
    <w:rsid w:val="00B3193E"/>
    <w:rsid w:val="00B32B6C"/>
    <w:rsid w:val="00B3311B"/>
    <w:rsid w:val="00B33B96"/>
    <w:rsid w:val="00B3510C"/>
    <w:rsid w:val="00B36BC8"/>
    <w:rsid w:val="00B41284"/>
    <w:rsid w:val="00B44297"/>
    <w:rsid w:val="00B4791B"/>
    <w:rsid w:val="00B47993"/>
    <w:rsid w:val="00B47E65"/>
    <w:rsid w:val="00B52ED2"/>
    <w:rsid w:val="00B55490"/>
    <w:rsid w:val="00B55A31"/>
    <w:rsid w:val="00B614D2"/>
    <w:rsid w:val="00B62D9E"/>
    <w:rsid w:val="00B6334B"/>
    <w:rsid w:val="00B67686"/>
    <w:rsid w:val="00B67DE4"/>
    <w:rsid w:val="00B70FBF"/>
    <w:rsid w:val="00B73C22"/>
    <w:rsid w:val="00B7599E"/>
    <w:rsid w:val="00B773AC"/>
    <w:rsid w:val="00B77CC8"/>
    <w:rsid w:val="00B805C8"/>
    <w:rsid w:val="00B8123D"/>
    <w:rsid w:val="00B8145B"/>
    <w:rsid w:val="00B854E3"/>
    <w:rsid w:val="00B85CBE"/>
    <w:rsid w:val="00B86B42"/>
    <w:rsid w:val="00B87F0D"/>
    <w:rsid w:val="00B9058A"/>
    <w:rsid w:val="00B92491"/>
    <w:rsid w:val="00B97091"/>
    <w:rsid w:val="00B97484"/>
    <w:rsid w:val="00B97ED1"/>
    <w:rsid w:val="00BA0070"/>
    <w:rsid w:val="00BA0442"/>
    <w:rsid w:val="00BA0EA2"/>
    <w:rsid w:val="00BA240E"/>
    <w:rsid w:val="00BA31C1"/>
    <w:rsid w:val="00BA4055"/>
    <w:rsid w:val="00BA4971"/>
    <w:rsid w:val="00BA515C"/>
    <w:rsid w:val="00BA6926"/>
    <w:rsid w:val="00BB076F"/>
    <w:rsid w:val="00BB3769"/>
    <w:rsid w:val="00BB379C"/>
    <w:rsid w:val="00BB37F3"/>
    <w:rsid w:val="00BB3F38"/>
    <w:rsid w:val="00BB6007"/>
    <w:rsid w:val="00BD1340"/>
    <w:rsid w:val="00BD2BFC"/>
    <w:rsid w:val="00BD45C1"/>
    <w:rsid w:val="00BD4B55"/>
    <w:rsid w:val="00BD4D37"/>
    <w:rsid w:val="00BD4EE3"/>
    <w:rsid w:val="00BD6ECB"/>
    <w:rsid w:val="00BE221C"/>
    <w:rsid w:val="00BE4085"/>
    <w:rsid w:val="00BE75A7"/>
    <w:rsid w:val="00BE7889"/>
    <w:rsid w:val="00BF5315"/>
    <w:rsid w:val="00BF65AC"/>
    <w:rsid w:val="00BF7C3F"/>
    <w:rsid w:val="00BF7C44"/>
    <w:rsid w:val="00C0139C"/>
    <w:rsid w:val="00C028FB"/>
    <w:rsid w:val="00C04A3E"/>
    <w:rsid w:val="00C06874"/>
    <w:rsid w:val="00C06D23"/>
    <w:rsid w:val="00C06EAE"/>
    <w:rsid w:val="00C070D4"/>
    <w:rsid w:val="00C1012B"/>
    <w:rsid w:val="00C103D5"/>
    <w:rsid w:val="00C12DAF"/>
    <w:rsid w:val="00C13A71"/>
    <w:rsid w:val="00C13CC0"/>
    <w:rsid w:val="00C14607"/>
    <w:rsid w:val="00C1592D"/>
    <w:rsid w:val="00C173EF"/>
    <w:rsid w:val="00C22A8F"/>
    <w:rsid w:val="00C24030"/>
    <w:rsid w:val="00C2570C"/>
    <w:rsid w:val="00C27329"/>
    <w:rsid w:val="00C32CD9"/>
    <w:rsid w:val="00C32FC4"/>
    <w:rsid w:val="00C33A5A"/>
    <w:rsid w:val="00C347E6"/>
    <w:rsid w:val="00C423C9"/>
    <w:rsid w:val="00C44475"/>
    <w:rsid w:val="00C45975"/>
    <w:rsid w:val="00C50BAE"/>
    <w:rsid w:val="00C51CCC"/>
    <w:rsid w:val="00C524AA"/>
    <w:rsid w:val="00C533B0"/>
    <w:rsid w:val="00C61451"/>
    <w:rsid w:val="00C61823"/>
    <w:rsid w:val="00C63FA4"/>
    <w:rsid w:val="00C64B9C"/>
    <w:rsid w:val="00C64CC9"/>
    <w:rsid w:val="00C64DB0"/>
    <w:rsid w:val="00C67ADB"/>
    <w:rsid w:val="00C71F7E"/>
    <w:rsid w:val="00C73DCF"/>
    <w:rsid w:val="00C765E7"/>
    <w:rsid w:val="00C776E5"/>
    <w:rsid w:val="00C77980"/>
    <w:rsid w:val="00C819AE"/>
    <w:rsid w:val="00C8571C"/>
    <w:rsid w:val="00C87CF5"/>
    <w:rsid w:val="00C901EC"/>
    <w:rsid w:val="00C9169D"/>
    <w:rsid w:val="00C93C40"/>
    <w:rsid w:val="00C943E2"/>
    <w:rsid w:val="00C95D96"/>
    <w:rsid w:val="00C96F19"/>
    <w:rsid w:val="00C97839"/>
    <w:rsid w:val="00CA0147"/>
    <w:rsid w:val="00CA2961"/>
    <w:rsid w:val="00CA2C27"/>
    <w:rsid w:val="00CA69FB"/>
    <w:rsid w:val="00CA7C5B"/>
    <w:rsid w:val="00CB146A"/>
    <w:rsid w:val="00CB2DF6"/>
    <w:rsid w:val="00CB3C73"/>
    <w:rsid w:val="00CC018C"/>
    <w:rsid w:val="00CC06F9"/>
    <w:rsid w:val="00CC50BC"/>
    <w:rsid w:val="00CC66C7"/>
    <w:rsid w:val="00CC7470"/>
    <w:rsid w:val="00CD1BB5"/>
    <w:rsid w:val="00CD217A"/>
    <w:rsid w:val="00CD35E4"/>
    <w:rsid w:val="00CD4C00"/>
    <w:rsid w:val="00CD6179"/>
    <w:rsid w:val="00CE100D"/>
    <w:rsid w:val="00CE165C"/>
    <w:rsid w:val="00CE2297"/>
    <w:rsid w:val="00CE5752"/>
    <w:rsid w:val="00CF42DF"/>
    <w:rsid w:val="00CF7F2E"/>
    <w:rsid w:val="00D0302D"/>
    <w:rsid w:val="00D03A2D"/>
    <w:rsid w:val="00D04273"/>
    <w:rsid w:val="00D05A37"/>
    <w:rsid w:val="00D05F24"/>
    <w:rsid w:val="00D12B46"/>
    <w:rsid w:val="00D15424"/>
    <w:rsid w:val="00D17C22"/>
    <w:rsid w:val="00D2062C"/>
    <w:rsid w:val="00D220A4"/>
    <w:rsid w:val="00D22CD7"/>
    <w:rsid w:val="00D32C37"/>
    <w:rsid w:val="00D33765"/>
    <w:rsid w:val="00D35879"/>
    <w:rsid w:val="00D41B90"/>
    <w:rsid w:val="00D426BA"/>
    <w:rsid w:val="00D43445"/>
    <w:rsid w:val="00D434A7"/>
    <w:rsid w:val="00D4418B"/>
    <w:rsid w:val="00D45295"/>
    <w:rsid w:val="00D455D8"/>
    <w:rsid w:val="00D45DF7"/>
    <w:rsid w:val="00D47007"/>
    <w:rsid w:val="00D50295"/>
    <w:rsid w:val="00D52663"/>
    <w:rsid w:val="00D52DA5"/>
    <w:rsid w:val="00D5326A"/>
    <w:rsid w:val="00D53C80"/>
    <w:rsid w:val="00D5430C"/>
    <w:rsid w:val="00D54F28"/>
    <w:rsid w:val="00D56179"/>
    <w:rsid w:val="00D56ACE"/>
    <w:rsid w:val="00D57BF5"/>
    <w:rsid w:val="00D600F8"/>
    <w:rsid w:val="00D629A7"/>
    <w:rsid w:val="00D65E38"/>
    <w:rsid w:val="00D671F2"/>
    <w:rsid w:val="00D70409"/>
    <w:rsid w:val="00D705F1"/>
    <w:rsid w:val="00D72F20"/>
    <w:rsid w:val="00D72FBC"/>
    <w:rsid w:val="00D73D82"/>
    <w:rsid w:val="00D73E65"/>
    <w:rsid w:val="00D778CF"/>
    <w:rsid w:val="00D77FF4"/>
    <w:rsid w:val="00D81888"/>
    <w:rsid w:val="00D82946"/>
    <w:rsid w:val="00D82B44"/>
    <w:rsid w:val="00D83767"/>
    <w:rsid w:val="00D8450F"/>
    <w:rsid w:val="00D866F4"/>
    <w:rsid w:val="00D8696A"/>
    <w:rsid w:val="00D87385"/>
    <w:rsid w:val="00D90F1A"/>
    <w:rsid w:val="00D916A6"/>
    <w:rsid w:val="00D9223C"/>
    <w:rsid w:val="00D94004"/>
    <w:rsid w:val="00D9496E"/>
    <w:rsid w:val="00D94E88"/>
    <w:rsid w:val="00D95671"/>
    <w:rsid w:val="00D96A3E"/>
    <w:rsid w:val="00DA114D"/>
    <w:rsid w:val="00DA2A55"/>
    <w:rsid w:val="00DA4F6E"/>
    <w:rsid w:val="00DA5B95"/>
    <w:rsid w:val="00DA60EF"/>
    <w:rsid w:val="00DA69B3"/>
    <w:rsid w:val="00DA6ACF"/>
    <w:rsid w:val="00DA7C0F"/>
    <w:rsid w:val="00DB0A2D"/>
    <w:rsid w:val="00DB0A54"/>
    <w:rsid w:val="00DB0E50"/>
    <w:rsid w:val="00DB14D6"/>
    <w:rsid w:val="00DB18D2"/>
    <w:rsid w:val="00DB5034"/>
    <w:rsid w:val="00DB529B"/>
    <w:rsid w:val="00DB5D49"/>
    <w:rsid w:val="00DB5E1C"/>
    <w:rsid w:val="00DB6644"/>
    <w:rsid w:val="00DB6859"/>
    <w:rsid w:val="00DB6CA2"/>
    <w:rsid w:val="00DB7781"/>
    <w:rsid w:val="00DC0A85"/>
    <w:rsid w:val="00DC38AC"/>
    <w:rsid w:val="00DC5CBA"/>
    <w:rsid w:val="00DC62C2"/>
    <w:rsid w:val="00DC7E41"/>
    <w:rsid w:val="00DD1452"/>
    <w:rsid w:val="00DD14BE"/>
    <w:rsid w:val="00DD332D"/>
    <w:rsid w:val="00DD61E9"/>
    <w:rsid w:val="00DD73E3"/>
    <w:rsid w:val="00DD7F35"/>
    <w:rsid w:val="00DE07A8"/>
    <w:rsid w:val="00DE1841"/>
    <w:rsid w:val="00DE4183"/>
    <w:rsid w:val="00DE449F"/>
    <w:rsid w:val="00DE569D"/>
    <w:rsid w:val="00DE6EE2"/>
    <w:rsid w:val="00DF1483"/>
    <w:rsid w:val="00DF308F"/>
    <w:rsid w:val="00DF37FE"/>
    <w:rsid w:val="00DF3E60"/>
    <w:rsid w:val="00DF582C"/>
    <w:rsid w:val="00E007CA"/>
    <w:rsid w:val="00E0138C"/>
    <w:rsid w:val="00E01872"/>
    <w:rsid w:val="00E03778"/>
    <w:rsid w:val="00E04730"/>
    <w:rsid w:val="00E04C49"/>
    <w:rsid w:val="00E05C5B"/>
    <w:rsid w:val="00E112BA"/>
    <w:rsid w:val="00E11921"/>
    <w:rsid w:val="00E11FB0"/>
    <w:rsid w:val="00E1229B"/>
    <w:rsid w:val="00E124A2"/>
    <w:rsid w:val="00E139B6"/>
    <w:rsid w:val="00E1451F"/>
    <w:rsid w:val="00E15B17"/>
    <w:rsid w:val="00E1607A"/>
    <w:rsid w:val="00E177E3"/>
    <w:rsid w:val="00E1794F"/>
    <w:rsid w:val="00E21178"/>
    <w:rsid w:val="00E213EE"/>
    <w:rsid w:val="00E21BF1"/>
    <w:rsid w:val="00E24A70"/>
    <w:rsid w:val="00E2516D"/>
    <w:rsid w:val="00E253EC"/>
    <w:rsid w:val="00E26C57"/>
    <w:rsid w:val="00E27F33"/>
    <w:rsid w:val="00E30E03"/>
    <w:rsid w:val="00E32E22"/>
    <w:rsid w:val="00E34AA7"/>
    <w:rsid w:val="00E34D68"/>
    <w:rsid w:val="00E368F3"/>
    <w:rsid w:val="00E40863"/>
    <w:rsid w:val="00E40967"/>
    <w:rsid w:val="00E40C7B"/>
    <w:rsid w:val="00E422FF"/>
    <w:rsid w:val="00E4477E"/>
    <w:rsid w:val="00E47439"/>
    <w:rsid w:val="00E47BCF"/>
    <w:rsid w:val="00E52208"/>
    <w:rsid w:val="00E54E1E"/>
    <w:rsid w:val="00E55B78"/>
    <w:rsid w:val="00E5740D"/>
    <w:rsid w:val="00E608A6"/>
    <w:rsid w:val="00E63B1A"/>
    <w:rsid w:val="00E64DC4"/>
    <w:rsid w:val="00E651EF"/>
    <w:rsid w:val="00E65A22"/>
    <w:rsid w:val="00E66FB2"/>
    <w:rsid w:val="00E717DF"/>
    <w:rsid w:val="00E725D7"/>
    <w:rsid w:val="00E72729"/>
    <w:rsid w:val="00E74410"/>
    <w:rsid w:val="00E7495D"/>
    <w:rsid w:val="00E76F77"/>
    <w:rsid w:val="00E80EEA"/>
    <w:rsid w:val="00E84F1C"/>
    <w:rsid w:val="00E85497"/>
    <w:rsid w:val="00E85749"/>
    <w:rsid w:val="00E85777"/>
    <w:rsid w:val="00E860D5"/>
    <w:rsid w:val="00E86EE0"/>
    <w:rsid w:val="00E87D97"/>
    <w:rsid w:val="00E921F3"/>
    <w:rsid w:val="00E92229"/>
    <w:rsid w:val="00E92823"/>
    <w:rsid w:val="00E934FD"/>
    <w:rsid w:val="00E95DB9"/>
    <w:rsid w:val="00EA0BCC"/>
    <w:rsid w:val="00EA0F08"/>
    <w:rsid w:val="00EA2368"/>
    <w:rsid w:val="00EA441C"/>
    <w:rsid w:val="00EA58D9"/>
    <w:rsid w:val="00EA6B04"/>
    <w:rsid w:val="00EA6C53"/>
    <w:rsid w:val="00EA6EAB"/>
    <w:rsid w:val="00EA7200"/>
    <w:rsid w:val="00EB22CA"/>
    <w:rsid w:val="00EB2A80"/>
    <w:rsid w:val="00EB2B06"/>
    <w:rsid w:val="00EB7D74"/>
    <w:rsid w:val="00EC0615"/>
    <w:rsid w:val="00EC0904"/>
    <w:rsid w:val="00EC4303"/>
    <w:rsid w:val="00EC44C5"/>
    <w:rsid w:val="00EC6021"/>
    <w:rsid w:val="00EC6564"/>
    <w:rsid w:val="00EC6C2C"/>
    <w:rsid w:val="00ED045F"/>
    <w:rsid w:val="00ED1492"/>
    <w:rsid w:val="00ED2A08"/>
    <w:rsid w:val="00ED2B28"/>
    <w:rsid w:val="00ED4FC4"/>
    <w:rsid w:val="00ED6DC3"/>
    <w:rsid w:val="00ED715B"/>
    <w:rsid w:val="00ED7618"/>
    <w:rsid w:val="00EE1853"/>
    <w:rsid w:val="00EE1F94"/>
    <w:rsid w:val="00EE2A85"/>
    <w:rsid w:val="00EE4066"/>
    <w:rsid w:val="00EE7340"/>
    <w:rsid w:val="00EF0924"/>
    <w:rsid w:val="00EF1100"/>
    <w:rsid w:val="00EF2718"/>
    <w:rsid w:val="00EF2C95"/>
    <w:rsid w:val="00EF5E73"/>
    <w:rsid w:val="00EF713D"/>
    <w:rsid w:val="00EF72F5"/>
    <w:rsid w:val="00EF74CC"/>
    <w:rsid w:val="00F01073"/>
    <w:rsid w:val="00F046EC"/>
    <w:rsid w:val="00F051E7"/>
    <w:rsid w:val="00F0574F"/>
    <w:rsid w:val="00F06A02"/>
    <w:rsid w:val="00F079C4"/>
    <w:rsid w:val="00F1161B"/>
    <w:rsid w:val="00F13BFC"/>
    <w:rsid w:val="00F20400"/>
    <w:rsid w:val="00F20533"/>
    <w:rsid w:val="00F215AA"/>
    <w:rsid w:val="00F21F74"/>
    <w:rsid w:val="00F23995"/>
    <w:rsid w:val="00F2558A"/>
    <w:rsid w:val="00F26A33"/>
    <w:rsid w:val="00F26AE6"/>
    <w:rsid w:val="00F26E20"/>
    <w:rsid w:val="00F27D59"/>
    <w:rsid w:val="00F327AA"/>
    <w:rsid w:val="00F351B9"/>
    <w:rsid w:val="00F35205"/>
    <w:rsid w:val="00F353AE"/>
    <w:rsid w:val="00F35CDC"/>
    <w:rsid w:val="00F378C9"/>
    <w:rsid w:val="00F37A5C"/>
    <w:rsid w:val="00F43508"/>
    <w:rsid w:val="00F440F9"/>
    <w:rsid w:val="00F509D6"/>
    <w:rsid w:val="00F517D4"/>
    <w:rsid w:val="00F53E94"/>
    <w:rsid w:val="00F540BE"/>
    <w:rsid w:val="00F55257"/>
    <w:rsid w:val="00F558AE"/>
    <w:rsid w:val="00F606E6"/>
    <w:rsid w:val="00F61B1F"/>
    <w:rsid w:val="00F62238"/>
    <w:rsid w:val="00F62316"/>
    <w:rsid w:val="00F62CD8"/>
    <w:rsid w:val="00F63354"/>
    <w:rsid w:val="00F64CBF"/>
    <w:rsid w:val="00F64D39"/>
    <w:rsid w:val="00F65649"/>
    <w:rsid w:val="00F65D35"/>
    <w:rsid w:val="00F67C48"/>
    <w:rsid w:val="00F708B7"/>
    <w:rsid w:val="00F710D4"/>
    <w:rsid w:val="00F71D06"/>
    <w:rsid w:val="00F73E16"/>
    <w:rsid w:val="00F74125"/>
    <w:rsid w:val="00F74A7A"/>
    <w:rsid w:val="00F76068"/>
    <w:rsid w:val="00F76EE7"/>
    <w:rsid w:val="00F77275"/>
    <w:rsid w:val="00F772E3"/>
    <w:rsid w:val="00F83399"/>
    <w:rsid w:val="00F83C14"/>
    <w:rsid w:val="00F8449C"/>
    <w:rsid w:val="00F849E6"/>
    <w:rsid w:val="00F90F03"/>
    <w:rsid w:val="00F92657"/>
    <w:rsid w:val="00F93551"/>
    <w:rsid w:val="00F9461A"/>
    <w:rsid w:val="00F94EB2"/>
    <w:rsid w:val="00F95C38"/>
    <w:rsid w:val="00F977F6"/>
    <w:rsid w:val="00FA1FEF"/>
    <w:rsid w:val="00FA4D19"/>
    <w:rsid w:val="00FA674F"/>
    <w:rsid w:val="00FB114B"/>
    <w:rsid w:val="00FB21DD"/>
    <w:rsid w:val="00FB2867"/>
    <w:rsid w:val="00FB2ADE"/>
    <w:rsid w:val="00FB3074"/>
    <w:rsid w:val="00FB35F7"/>
    <w:rsid w:val="00FB44DD"/>
    <w:rsid w:val="00FB5ED9"/>
    <w:rsid w:val="00FB742A"/>
    <w:rsid w:val="00FB7C2B"/>
    <w:rsid w:val="00FC4760"/>
    <w:rsid w:val="00FC5026"/>
    <w:rsid w:val="00FC5772"/>
    <w:rsid w:val="00FC5BD8"/>
    <w:rsid w:val="00FC5CC0"/>
    <w:rsid w:val="00FC6EB2"/>
    <w:rsid w:val="00FC7703"/>
    <w:rsid w:val="00FD0F60"/>
    <w:rsid w:val="00FD106D"/>
    <w:rsid w:val="00FD4CF3"/>
    <w:rsid w:val="00FD5860"/>
    <w:rsid w:val="00FE0001"/>
    <w:rsid w:val="00FE182B"/>
    <w:rsid w:val="00FE1EF0"/>
    <w:rsid w:val="00FE2577"/>
    <w:rsid w:val="00FE3B2C"/>
    <w:rsid w:val="00FE4330"/>
    <w:rsid w:val="00FE501C"/>
    <w:rsid w:val="00FE5409"/>
    <w:rsid w:val="00FF14BE"/>
    <w:rsid w:val="00FF27B3"/>
    <w:rsid w:val="00FF2B08"/>
    <w:rsid w:val="00FF2D06"/>
    <w:rsid w:val="00FF679D"/>
    <w:rsid w:val="00FF691A"/>
    <w:rsid w:val="00FF6B70"/>
    <w:rsid w:val="00FF7837"/>
    <w:rsid w:val="02C3D783"/>
    <w:rsid w:val="07930496"/>
    <w:rsid w:val="0A44384A"/>
    <w:rsid w:val="0CBD6B4D"/>
    <w:rsid w:val="1089A189"/>
    <w:rsid w:val="11EB094A"/>
    <w:rsid w:val="12767E55"/>
    <w:rsid w:val="149D77EE"/>
    <w:rsid w:val="1625722F"/>
    <w:rsid w:val="19A52676"/>
    <w:rsid w:val="1FB7F270"/>
    <w:rsid w:val="202D7E49"/>
    <w:rsid w:val="2144A776"/>
    <w:rsid w:val="21795FAD"/>
    <w:rsid w:val="235149FD"/>
    <w:rsid w:val="24E993F2"/>
    <w:rsid w:val="25B60EDF"/>
    <w:rsid w:val="26DDFE91"/>
    <w:rsid w:val="2AE7F34F"/>
    <w:rsid w:val="314EF8D1"/>
    <w:rsid w:val="334FA619"/>
    <w:rsid w:val="35519364"/>
    <w:rsid w:val="3613B16E"/>
    <w:rsid w:val="36354975"/>
    <w:rsid w:val="392BAB73"/>
    <w:rsid w:val="39498302"/>
    <w:rsid w:val="3F526A33"/>
    <w:rsid w:val="4222676A"/>
    <w:rsid w:val="45885B6F"/>
    <w:rsid w:val="46AC4F12"/>
    <w:rsid w:val="4BA5192D"/>
    <w:rsid w:val="4EB60AC9"/>
    <w:rsid w:val="515CAEC9"/>
    <w:rsid w:val="53324274"/>
    <w:rsid w:val="5870269F"/>
    <w:rsid w:val="5BB762BD"/>
    <w:rsid w:val="5C2FB58B"/>
    <w:rsid w:val="5F88857D"/>
    <w:rsid w:val="617C0086"/>
    <w:rsid w:val="647CB7F4"/>
    <w:rsid w:val="65A4C2E4"/>
    <w:rsid w:val="65B36E05"/>
    <w:rsid w:val="6B0CE19D"/>
    <w:rsid w:val="6B2B4B91"/>
    <w:rsid w:val="6CCE49C7"/>
    <w:rsid w:val="6E11C8FD"/>
    <w:rsid w:val="6FB4E8D5"/>
    <w:rsid w:val="7392717B"/>
    <w:rsid w:val="75D7A673"/>
    <w:rsid w:val="776953A7"/>
    <w:rsid w:val="77740D51"/>
    <w:rsid w:val="785163F3"/>
    <w:rsid w:val="7DD776E1"/>
    <w:rsid w:val="7F19B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DC6D9C7"/>
  <w15:docId w15:val="{FCC8ACF6-AF80-451C-989E-C209D6B6B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468ED"/>
    <w:pPr>
      <w:spacing w:after="0" w:line="240" w:lineRule="auto"/>
    </w:pPr>
    <w:rPr>
      <w:rFonts w:ascii="Arial" w:eastAsia="Times New Roman" w:hAnsi="Arial" w:cs="Times New Roman"/>
      <w:sz w:val="24"/>
      <w:szCs w:val="20"/>
      <w:lang w:val="pl-PL"/>
    </w:rPr>
  </w:style>
  <w:style w:type="paragraph" w:styleId="Nagwek1">
    <w:name w:val="heading 1"/>
    <w:next w:val="Tekstpodstawowy"/>
    <w:link w:val="Nagwek1Znak"/>
    <w:qFormat/>
    <w:rsid w:val="00AB4172"/>
    <w:pPr>
      <w:keepNext/>
      <w:numPr>
        <w:numId w:val="6"/>
      </w:numPr>
      <w:tabs>
        <w:tab w:val="clear" w:pos="786"/>
      </w:tabs>
      <w:spacing w:before="360" w:after="120" w:line="240" w:lineRule="auto"/>
      <w:ind w:left="360"/>
      <w:outlineLvl w:val="0"/>
    </w:pPr>
    <w:rPr>
      <w:rFonts w:ascii="Arial" w:eastAsia="Times New Roman" w:hAnsi="Arial" w:cs="Times New Roman"/>
      <w:b/>
      <w:caps/>
      <w:sz w:val="24"/>
      <w:szCs w:val="24"/>
    </w:rPr>
  </w:style>
  <w:style w:type="paragraph" w:styleId="Nagwek2">
    <w:name w:val="heading 2"/>
    <w:basedOn w:val="Nagwek1"/>
    <w:next w:val="Tekstpodstawowy2"/>
    <w:link w:val="Nagwek2Znak"/>
    <w:qFormat/>
    <w:rsid w:val="00B67DE4"/>
    <w:pPr>
      <w:keepNext w:val="0"/>
      <w:numPr>
        <w:ilvl w:val="1"/>
      </w:numPr>
      <w:tabs>
        <w:tab w:val="clear" w:pos="643"/>
      </w:tabs>
      <w:spacing w:before="120"/>
      <w:ind w:left="792" w:right="170" w:hanging="432"/>
      <w:outlineLvl w:val="1"/>
    </w:pPr>
    <w:rPr>
      <w:rFonts w:cs="Arial"/>
      <w:iCs/>
      <w:caps w:val="0"/>
    </w:rPr>
  </w:style>
  <w:style w:type="paragraph" w:styleId="Nagwek3">
    <w:name w:val="heading 3"/>
    <w:basedOn w:val="Nagwek2"/>
    <w:next w:val="Tekstpodstawowy3"/>
    <w:link w:val="Nagwek3Znak"/>
    <w:qFormat/>
    <w:rsid w:val="00A17973"/>
    <w:pPr>
      <w:numPr>
        <w:ilvl w:val="2"/>
      </w:numPr>
      <w:tabs>
        <w:tab w:val="left" w:pos="1800"/>
      </w:tabs>
      <w:ind w:left="1224" w:hanging="504"/>
      <w:outlineLvl w:val="2"/>
    </w:pPr>
    <w:rPr>
      <w:b w:val="0"/>
      <w:lang w:val="pl-PL" w:eastAsia="pl-PL"/>
    </w:rPr>
  </w:style>
  <w:style w:type="paragraph" w:styleId="Nagwek4">
    <w:name w:val="heading 4"/>
    <w:basedOn w:val="Nagwek3"/>
    <w:next w:val="BodyText4"/>
    <w:link w:val="Nagwek4Znak"/>
    <w:qFormat/>
    <w:rsid w:val="00D35879"/>
    <w:pPr>
      <w:numPr>
        <w:ilvl w:val="3"/>
      </w:numPr>
      <w:tabs>
        <w:tab w:val="clear" w:pos="1800"/>
        <w:tab w:val="left" w:pos="2610"/>
      </w:tabs>
      <w:ind w:left="1728" w:hanging="648"/>
      <w:outlineLvl w:val="3"/>
    </w:pPr>
    <w:rPr>
      <w:bCs/>
    </w:rPr>
  </w:style>
  <w:style w:type="paragraph" w:styleId="Nagwek5">
    <w:name w:val="heading 5"/>
    <w:basedOn w:val="Nagwek4"/>
    <w:next w:val="BodyText5"/>
    <w:link w:val="Nagwek5Znak"/>
    <w:qFormat/>
    <w:rsid w:val="00D35879"/>
    <w:pPr>
      <w:numPr>
        <w:ilvl w:val="4"/>
      </w:numPr>
      <w:tabs>
        <w:tab w:val="clear" w:pos="2610"/>
        <w:tab w:val="left" w:pos="3690"/>
      </w:tabs>
      <w:ind w:left="2232" w:hanging="792"/>
      <w:outlineLvl w:val="4"/>
    </w:pPr>
  </w:style>
  <w:style w:type="paragraph" w:styleId="Nagwek6">
    <w:name w:val="heading 6"/>
    <w:basedOn w:val="Nagwek5"/>
    <w:next w:val="Normalny"/>
    <w:link w:val="Nagwek6Znak"/>
    <w:qFormat/>
    <w:rsid w:val="00D35879"/>
    <w:pPr>
      <w:numPr>
        <w:ilvl w:val="5"/>
      </w:numPr>
      <w:tabs>
        <w:tab w:val="clear" w:pos="3690"/>
        <w:tab w:val="left" w:pos="4590"/>
      </w:tabs>
      <w:ind w:left="2736" w:hanging="936"/>
      <w:outlineLvl w:val="5"/>
    </w:pPr>
  </w:style>
  <w:style w:type="paragraph" w:styleId="Nagwek7">
    <w:name w:val="heading 7"/>
    <w:basedOn w:val="Nagwek6"/>
    <w:next w:val="Normalny"/>
    <w:link w:val="Nagwek7Znak"/>
    <w:qFormat/>
    <w:rsid w:val="00D35879"/>
    <w:pPr>
      <w:numPr>
        <w:ilvl w:val="6"/>
      </w:numPr>
      <w:tabs>
        <w:tab w:val="clear" w:pos="4590"/>
        <w:tab w:val="left" w:pos="5580"/>
      </w:tabs>
      <w:ind w:left="3240" w:hanging="1080"/>
      <w:outlineLvl w:val="6"/>
    </w:pPr>
    <w:rPr>
      <w:bCs w:val="0"/>
    </w:rPr>
  </w:style>
  <w:style w:type="paragraph" w:styleId="Nagwek8">
    <w:name w:val="heading 8"/>
    <w:basedOn w:val="Nagwek7"/>
    <w:next w:val="Normalny"/>
    <w:link w:val="Nagwek8Znak"/>
    <w:qFormat/>
    <w:rsid w:val="00D35879"/>
    <w:pPr>
      <w:numPr>
        <w:ilvl w:val="7"/>
      </w:numPr>
      <w:tabs>
        <w:tab w:val="clear" w:pos="5580"/>
        <w:tab w:val="left" w:pos="5940"/>
      </w:tabs>
      <w:ind w:left="3744" w:hanging="1224"/>
      <w:outlineLvl w:val="7"/>
    </w:pPr>
  </w:style>
  <w:style w:type="paragraph" w:styleId="Nagwek9">
    <w:name w:val="heading 9"/>
    <w:basedOn w:val="Normalny"/>
    <w:next w:val="Normalny"/>
    <w:link w:val="Nagwek9Znak"/>
    <w:unhideWhenUsed/>
    <w:qFormat/>
    <w:rsid w:val="00D35879"/>
    <w:pPr>
      <w:numPr>
        <w:ilvl w:val="8"/>
        <w:numId w:val="6"/>
      </w:numPr>
      <w:spacing w:before="240" w:after="60"/>
      <w:ind w:left="4320" w:hanging="144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C47BE"/>
    <w:pPr>
      <w:tabs>
        <w:tab w:val="center" w:pos="4680"/>
        <w:tab w:val="right" w:pos="9360"/>
      </w:tabs>
    </w:pPr>
  </w:style>
  <w:style w:type="character" w:customStyle="1" w:styleId="NagwekZnak">
    <w:name w:val="Nagłówek Znak"/>
    <w:basedOn w:val="Domylnaczcionkaakapitu"/>
    <w:link w:val="Nagwek"/>
    <w:uiPriority w:val="99"/>
    <w:rsid w:val="00AC47BE"/>
  </w:style>
  <w:style w:type="paragraph" w:styleId="Stopka">
    <w:name w:val="footer"/>
    <w:basedOn w:val="Normalny"/>
    <w:link w:val="StopkaZnak"/>
    <w:uiPriority w:val="99"/>
    <w:rsid w:val="00D35879"/>
    <w:pPr>
      <w:tabs>
        <w:tab w:val="center" w:pos="4435"/>
        <w:tab w:val="right" w:pos="8870"/>
      </w:tabs>
    </w:pPr>
    <w:rPr>
      <w:lang w:val="en-GB"/>
    </w:rPr>
  </w:style>
  <w:style w:type="character" w:customStyle="1" w:styleId="StopkaZnak">
    <w:name w:val="Stopka Znak"/>
    <w:basedOn w:val="Domylnaczcionkaakapitu"/>
    <w:link w:val="Stopka"/>
    <w:uiPriority w:val="99"/>
    <w:rsid w:val="00D35879"/>
    <w:rPr>
      <w:rFonts w:ascii="Arial" w:eastAsia="Times New Roman" w:hAnsi="Arial" w:cs="Times New Roman"/>
      <w:sz w:val="24"/>
      <w:szCs w:val="20"/>
      <w:lang w:val="en-GB"/>
    </w:rPr>
  </w:style>
  <w:style w:type="paragraph" w:styleId="Tekstdymka">
    <w:name w:val="Balloon Text"/>
    <w:basedOn w:val="Normalny"/>
    <w:link w:val="TekstdymkaZnak"/>
    <w:rsid w:val="00D35879"/>
    <w:rPr>
      <w:rFonts w:ascii="Tahoma" w:hAnsi="Tahoma" w:cs="Tahoma"/>
      <w:sz w:val="16"/>
      <w:szCs w:val="16"/>
    </w:rPr>
  </w:style>
  <w:style w:type="character" w:customStyle="1" w:styleId="TekstdymkaZnak">
    <w:name w:val="Tekst dymka Znak"/>
    <w:basedOn w:val="Domylnaczcionkaakapitu"/>
    <w:link w:val="Tekstdymka"/>
    <w:rsid w:val="00AC47BE"/>
    <w:rPr>
      <w:rFonts w:ascii="Tahoma" w:eastAsia="Times New Roman" w:hAnsi="Tahoma" w:cs="Tahoma"/>
      <w:sz w:val="16"/>
      <w:szCs w:val="16"/>
    </w:rPr>
  </w:style>
  <w:style w:type="table" w:styleId="Tabela-Siatka">
    <w:name w:val="Table Grid"/>
    <w:basedOn w:val="Standardowy"/>
    <w:uiPriority w:val="39"/>
    <w:rsid w:val="00D3587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tyleTitle14ptsUnderline">
    <w:name w:val="Style Title+14 pts + Underline"/>
    <w:basedOn w:val="Normalny"/>
    <w:autoRedefine/>
    <w:rsid w:val="00AC47BE"/>
    <w:pPr>
      <w:spacing w:after="480"/>
      <w:jc w:val="center"/>
    </w:pPr>
    <w:rPr>
      <w:b/>
      <w:bCs/>
      <w:sz w:val="28"/>
      <w:u w:val="single"/>
    </w:rPr>
  </w:style>
  <w:style w:type="character" w:customStyle="1" w:styleId="Style11ptBlue">
    <w:name w:val="Style 11 pt Blue"/>
    <w:basedOn w:val="Domylnaczcionkaakapitu"/>
    <w:rsid w:val="00AC47BE"/>
    <w:rPr>
      <w:rFonts w:ascii="Arial" w:hAnsi="Arial"/>
      <w:color w:val="0070C0"/>
      <w:sz w:val="22"/>
    </w:rPr>
  </w:style>
  <w:style w:type="character" w:customStyle="1" w:styleId="Style11pt">
    <w:name w:val="Style 11 pt"/>
    <w:basedOn w:val="Domylnaczcionkaakapitu"/>
    <w:rsid w:val="00AC47BE"/>
    <w:rPr>
      <w:rFonts w:ascii="Arial" w:hAnsi="Arial"/>
      <w:sz w:val="22"/>
    </w:rPr>
  </w:style>
  <w:style w:type="character" w:customStyle="1" w:styleId="Style11ptRed">
    <w:name w:val="Style 11 pt Red"/>
    <w:basedOn w:val="Domylnaczcionkaakapitu"/>
    <w:rsid w:val="00AC47BE"/>
    <w:rPr>
      <w:rFonts w:ascii="Arial" w:hAnsi="Arial"/>
      <w:color w:val="FF0000"/>
      <w:sz w:val="22"/>
    </w:rPr>
  </w:style>
  <w:style w:type="character" w:customStyle="1" w:styleId="Style11ptBlueUnderline">
    <w:name w:val="Style 11 pt Blue Underline"/>
    <w:basedOn w:val="Domylnaczcionkaakapitu"/>
    <w:rsid w:val="00AC47BE"/>
    <w:rPr>
      <w:rFonts w:ascii="Arial" w:hAnsi="Arial"/>
      <w:color w:val="0070C0"/>
      <w:sz w:val="22"/>
      <w:u w:val="single"/>
    </w:rPr>
  </w:style>
  <w:style w:type="paragraph" w:customStyle="1" w:styleId="Style11ptBlueUnderlineBefore6pt">
    <w:name w:val="Style 11 pt Blue Underline Before:  6 pt"/>
    <w:basedOn w:val="Normalny"/>
    <w:autoRedefine/>
    <w:qFormat/>
    <w:rsid w:val="00AC47BE"/>
    <w:pPr>
      <w:spacing w:before="120"/>
    </w:pPr>
    <w:rPr>
      <w:color w:val="0070C0"/>
      <w:sz w:val="22"/>
      <w:u w:val="single"/>
    </w:rPr>
  </w:style>
  <w:style w:type="character" w:customStyle="1" w:styleId="11ptBoldBlue">
    <w:name w:val="11 pt Bold Blue"/>
    <w:basedOn w:val="Domylnaczcionkaakapitu"/>
    <w:rsid w:val="00AC47BE"/>
    <w:rPr>
      <w:rFonts w:ascii="Arial" w:hAnsi="Arial"/>
      <w:b/>
      <w:bCs/>
      <w:color w:val="0070C0"/>
      <w:sz w:val="22"/>
    </w:rPr>
  </w:style>
  <w:style w:type="paragraph" w:customStyle="1" w:styleId="11ptBoldBlueCenteredBefore6ptAfter6pt">
    <w:name w:val="11 pt Bold Blue Centered Before:  6 pt After:  6 pt"/>
    <w:basedOn w:val="Normalny"/>
    <w:autoRedefine/>
    <w:rsid w:val="00AC47BE"/>
    <w:pPr>
      <w:spacing w:before="120" w:after="120"/>
      <w:jc w:val="center"/>
    </w:pPr>
    <w:rPr>
      <w:b/>
      <w:bCs/>
      <w:color w:val="0070C0"/>
      <w:sz w:val="22"/>
    </w:rPr>
  </w:style>
  <w:style w:type="character" w:customStyle="1" w:styleId="11ptBold">
    <w:name w:val="11 pt Bold"/>
    <w:basedOn w:val="Domylnaczcionkaakapitu"/>
    <w:rsid w:val="00AC47BE"/>
    <w:rPr>
      <w:rFonts w:ascii="Arial" w:hAnsi="Arial"/>
      <w:b/>
      <w:bCs/>
      <w:sz w:val="22"/>
    </w:rPr>
  </w:style>
  <w:style w:type="character" w:customStyle="1" w:styleId="11ptBoldRed">
    <w:name w:val="11 pt Bold Red"/>
    <w:basedOn w:val="Domylnaczcionkaakapitu"/>
    <w:rsid w:val="00AC47BE"/>
    <w:rPr>
      <w:rFonts w:ascii="Arial" w:hAnsi="Arial"/>
      <w:b/>
      <w:bCs/>
      <w:color w:val="FF0000"/>
      <w:sz w:val="22"/>
    </w:rPr>
  </w:style>
  <w:style w:type="paragraph" w:customStyle="1" w:styleId="11ptLeft038">
    <w:name w:val="11 pt Left:  0.38&quot;"/>
    <w:basedOn w:val="Normalny"/>
    <w:autoRedefine/>
    <w:rsid w:val="009317C8"/>
    <w:rPr>
      <w:sz w:val="22"/>
    </w:rPr>
  </w:style>
  <w:style w:type="paragraph" w:customStyle="1" w:styleId="StyleTitle14ptsred">
    <w:name w:val="Style Title +14 pts+ red"/>
    <w:basedOn w:val="StyleTitle14ptsUnderline"/>
    <w:autoRedefine/>
    <w:qFormat/>
    <w:rsid w:val="00AC47BE"/>
    <w:rPr>
      <w:color w:val="FF0000"/>
    </w:rPr>
  </w:style>
  <w:style w:type="paragraph" w:customStyle="1" w:styleId="Bodytext1blueitalic">
    <w:name w:val="Body text 1 + blue + italic"/>
    <w:basedOn w:val="Normalny"/>
    <w:autoRedefine/>
    <w:qFormat/>
    <w:rsid w:val="00E04C49"/>
    <w:pPr>
      <w:framePr w:hSpace="181" w:wrap="around" w:vAnchor="text" w:hAnchor="page" w:xAlign="center" w:y="1"/>
      <w:widowControl w:val="0"/>
      <w:spacing w:before="240" w:after="240"/>
      <w:ind w:left="360"/>
      <w:suppressOverlap/>
    </w:pPr>
    <w:rPr>
      <w:rFonts w:ascii="Times New Roman" w:hAnsi="Times New Roman"/>
      <w:iCs/>
      <w:color w:val="0070C0"/>
      <w:szCs w:val="24"/>
      <w:lang w:val="en-GB"/>
    </w:rPr>
  </w:style>
  <w:style w:type="paragraph" w:customStyle="1" w:styleId="BodyText1">
    <w:name w:val="Body Text 1"/>
    <w:basedOn w:val="Normalny"/>
    <w:link w:val="BodyText1Char"/>
    <w:autoRedefine/>
    <w:qFormat/>
    <w:rsid w:val="002F7D84"/>
    <w:pPr>
      <w:framePr w:hSpace="181" w:wrap="around" w:vAnchor="text" w:hAnchor="margin" w:y="530"/>
      <w:widowControl w:val="0"/>
      <w:spacing w:before="240" w:after="240"/>
      <w:ind w:left="360"/>
      <w:suppressOverlap/>
    </w:pPr>
    <w:rPr>
      <w:rFonts w:cs="Arial"/>
      <w:b/>
      <w:iCs/>
      <w:color w:val="0070C0"/>
      <w:sz w:val="22"/>
      <w:szCs w:val="22"/>
    </w:rPr>
  </w:style>
  <w:style w:type="character" w:customStyle="1" w:styleId="BodyText1Char">
    <w:name w:val="Body Text 1 Char"/>
    <w:basedOn w:val="Domylnaczcionkaakapitu"/>
    <w:link w:val="BodyText1"/>
    <w:rsid w:val="002F7D84"/>
    <w:rPr>
      <w:rFonts w:ascii="Arial" w:eastAsia="Times New Roman" w:hAnsi="Arial" w:cs="Arial"/>
      <w:b/>
      <w:iCs/>
      <w:color w:val="0070C0"/>
      <w:lang w:val="pl-PL"/>
    </w:rPr>
  </w:style>
  <w:style w:type="character" w:customStyle="1" w:styleId="Nagwek1Znak">
    <w:name w:val="Nagłówek 1 Znak"/>
    <w:basedOn w:val="Domylnaczcionkaakapitu"/>
    <w:link w:val="Nagwek1"/>
    <w:rsid w:val="00AB4172"/>
    <w:rPr>
      <w:rFonts w:ascii="Arial" w:eastAsia="Times New Roman" w:hAnsi="Arial" w:cs="Times New Roman"/>
      <w:b/>
      <w:caps/>
      <w:sz w:val="24"/>
      <w:szCs w:val="24"/>
    </w:rPr>
  </w:style>
  <w:style w:type="paragraph" w:styleId="Nagwekspisutreci">
    <w:name w:val="TOC Heading"/>
    <w:basedOn w:val="Nagwek1"/>
    <w:next w:val="Normalny"/>
    <w:uiPriority w:val="39"/>
    <w:unhideWhenUsed/>
    <w:qFormat/>
    <w:rsid w:val="00AC47BE"/>
    <w:pPr>
      <w:numPr>
        <w:numId w:val="0"/>
      </w:numPr>
      <w:spacing w:line="276" w:lineRule="auto"/>
      <w:outlineLvl w:val="9"/>
    </w:pPr>
  </w:style>
  <w:style w:type="character" w:customStyle="1" w:styleId="Nagwek2Znak">
    <w:name w:val="Nagłówek 2 Znak"/>
    <w:basedOn w:val="Domylnaczcionkaakapitu"/>
    <w:link w:val="Nagwek2"/>
    <w:rsid w:val="00B67DE4"/>
    <w:rPr>
      <w:rFonts w:ascii="Arial" w:eastAsia="Times New Roman" w:hAnsi="Arial" w:cs="Arial"/>
      <w:b/>
      <w:iCs/>
      <w:sz w:val="24"/>
      <w:szCs w:val="24"/>
    </w:rPr>
  </w:style>
  <w:style w:type="character" w:customStyle="1" w:styleId="Nagwek8Znak">
    <w:name w:val="Nagłówek 8 Znak"/>
    <w:basedOn w:val="Domylnaczcionkaakapitu"/>
    <w:link w:val="Nagwek8"/>
    <w:rsid w:val="00AC47BE"/>
    <w:rPr>
      <w:rFonts w:ascii="Arial" w:eastAsia="Times New Roman" w:hAnsi="Arial" w:cs="Arial"/>
      <w:iCs/>
      <w:sz w:val="24"/>
      <w:szCs w:val="24"/>
      <w:lang w:val="pl-PL" w:eastAsia="pl-PL"/>
    </w:rPr>
  </w:style>
  <w:style w:type="paragraph" w:styleId="Tekstpodstawowy">
    <w:name w:val="Body Text"/>
    <w:basedOn w:val="Normalny"/>
    <w:link w:val="TekstpodstawowyZnak"/>
    <w:rsid w:val="00D35879"/>
    <w:pPr>
      <w:spacing w:after="120"/>
      <w:ind w:left="360"/>
    </w:pPr>
    <w:rPr>
      <w:szCs w:val="24"/>
      <w:lang w:val="en-GB"/>
    </w:rPr>
  </w:style>
  <w:style w:type="character" w:customStyle="1" w:styleId="TekstpodstawowyZnak">
    <w:name w:val="Tekst podstawowy Znak"/>
    <w:basedOn w:val="Domylnaczcionkaakapitu"/>
    <w:link w:val="Tekstpodstawowy"/>
    <w:rsid w:val="00AC47BE"/>
    <w:rPr>
      <w:rFonts w:ascii="Arial" w:eastAsia="Times New Roman" w:hAnsi="Arial" w:cs="Times New Roman"/>
      <w:sz w:val="24"/>
      <w:szCs w:val="24"/>
      <w:lang w:val="en-GB"/>
    </w:rPr>
  </w:style>
  <w:style w:type="character" w:customStyle="1" w:styleId="Style10pt">
    <w:name w:val="Style 10 pt"/>
    <w:basedOn w:val="Domylnaczcionkaakapitu"/>
    <w:rsid w:val="00AC47BE"/>
    <w:rPr>
      <w:rFonts w:ascii="Arial" w:hAnsi="Arial"/>
      <w:sz w:val="20"/>
    </w:rPr>
  </w:style>
  <w:style w:type="character" w:customStyle="1" w:styleId="Style10ptBold">
    <w:name w:val="Style 10 pt Bold"/>
    <w:basedOn w:val="Domylnaczcionkaakapitu"/>
    <w:rsid w:val="00AC47BE"/>
    <w:rPr>
      <w:rFonts w:ascii="Arial" w:hAnsi="Arial"/>
      <w:b/>
      <w:bCs/>
      <w:sz w:val="20"/>
    </w:rPr>
  </w:style>
  <w:style w:type="character" w:customStyle="1" w:styleId="Style11ptBlue1">
    <w:name w:val="Style 11 pt Blue1"/>
    <w:basedOn w:val="Domylnaczcionkaakapitu"/>
    <w:rsid w:val="00AC47BE"/>
    <w:rPr>
      <w:rFonts w:ascii="Arial" w:hAnsi="Arial"/>
      <w:color w:val="0000FF"/>
      <w:sz w:val="22"/>
    </w:rPr>
  </w:style>
  <w:style w:type="character" w:customStyle="1" w:styleId="11ptItalic">
    <w:name w:val="11 pt Italic"/>
    <w:basedOn w:val="Domylnaczcionkaakapitu"/>
    <w:rsid w:val="00AC47BE"/>
    <w:rPr>
      <w:rFonts w:ascii="Arial" w:hAnsi="Arial"/>
      <w:i/>
      <w:iCs/>
      <w:sz w:val="22"/>
    </w:rPr>
  </w:style>
  <w:style w:type="paragraph" w:styleId="Tekstpodstawowy2">
    <w:name w:val="Body Text 2"/>
    <w:basedOn w:val="Normalny"/>
    <w:link w:val="Tekstpodstawowy2Znak"/>
    <w:rsid w:val="00D35879"/>
    <w:pPr>
      <w:spacing w:after="120"/>
      <w:ind w:left="900"/>
    </w:pPr>
    <w:rPr>
      <w:szCs w:val="24"/>
    </w:rPr>
  </w:style>
  <w:style w:type="character" w:customStyle="1" w:styleId="Tekstpodstawowy2Znak">
    <w:name w:val="Tekst podstawowy 2 Znak"/>
    <w:basedOn w:val="Domylnaczcionkaakapitu"/>
    <w:link w:val="Tekstpodstawowy2"/>
    <w:rsid w:val="00AC47BE"/>
    <w:rPr>
      <w:rFonts w:ascii="Arial" w:eastAsia="Times New Roman" w:hAnsi="Arial" w:cs="Times New Roman"/>
      <w:sz w:val="24"/>
      <w:szCs w:val="24"/>
    </w:rPr>
  </w:style>
  <w:style w:type="paragraph" w:customStyle="1" w:styleId="BulletText2">
    <w:name w:val="Bullet Text 2"/>
    <w:basedOn w:val="Normalny"/>
    <w:rsid w:val="00D35879"/>
    <w:pPr>
      <w:numPr>
        <w:numId w:val="3"/>
      </w:numPr>
    </w:pPr>
  </w:style>
  <w:style w:type="paragraph" w:customStyle="1" w:styleId="BodyText2ItalicBlue">
    <w:name w:val="Body Text 2 + Italic Blue"/>
    <w:basedOn w:val="Tekstpodstawowy2"/>
    <w:autoRedefine/>
    <w:rsid w:val="00AC47BE"/>
    <w:rPr>
      <w:i/>
      <w:iCs/>
      <w:color w:val="0070C0"/>
    </w:rPr>
  </w:style>
  <w:style w:type="paragraph" w:customStyle="1" w:styleId="bullettext1blueitalic">
    <w:name w:val="bullet text 1 + blue + italic"/>
    <w:basedOn w:val="Normalny"/>
    <w:qFormat/>
    <w:rsid w:val="00AC47BE"/>
    <w:pPr>
      <w:numPr>
        <w:numId w:val="1"/>
      </w:numPr>
      <w:spacing w:before="120" w:after="120"/>
    </w:pPr>
    <w:rPr>
      <w:i/>
      <w:color w:val="0070C0"/>
      <w:sz w:val="22"/>
    </w:rPr>
  </w:style>
  <w:style w:type="paragraph" w:customStyle="1" w:styleId="BodyText1blueitalic0">
    <w:name w:val="Body Text 1 + blue + italic"/>
    <w:basedOn w:val="BodyText1"/>
    <w:autoRedefine/>
    <w:rsid w:val="00AC47BE"/>
    <w:pPr>
      <w:framePr w:wrap="around"/>
    </w:pPr>
    <w:rPr>
      <w:i/>
      <w:lang w:eastAsia="en-GB"/>
    </w:rPr>
  </w:style>
  <w:style w:type="paragraph" w:customStyle="1" w:styleId="Appendix">
    <w:name w:val="Appendix"/>
    <w:basedOn w:val="Nagwek1"/>
    <w:autoRedefine/>
    <w:qFormat/>
    <w:rsid w:val="00D35879"/>
    <w:pPr>
      <w:pageBreakBefore/>
      <w:spacing w:before="240"/>
    </w:pPr>
    <w:rPr>
      <w:rFonts w:cs="Arial"/>
      <w:bCs/>
    </w:rPr>
  </w:style>
  <w:style w:type="paragraph" w:customStyle="1" w:styleId="StyleAppendix2Red">
    <w:name w:val="Style Appendix2 + Red"/>
    <w:basedOn w:val="Normalny"/>
    <w:rsid w:val="00AC47BE"/>
    <w:pPr>
      <w:spacing w:before="120" w:after="120"/>
      <w:ind w:left="792" w:hanging="432"/>
    </w:pPr>
    <w:rPr>
      <w:b/>
      <w:bCs/>
      <w:color w:val="FF0000"/>
      <w:szCs w:val="24"/>
    </w:rPr>
  </w:style>
  <w:style w:type="paragraph" w:styleId="Spistreci1">
    <w:name w:val="toc 1"/>
    <w:basedOn w:val="Normalny"/>
    <w:next w:val="Normalny"/>
    <w:autoRedefine/>
    <w:uiPriority w:val="39"/>
    <w:rsid w:val="00D35879"/>
  </w:style>
  <w:style w:type="paragraph" w:styleId="Spistreci2">
    <w:name w:val="toc 2"/>
    <w:basedOn w:val="Normalny"/>
    <w:next w:val="Normalny"/>
    <w:autoRedefine/>
    <w:uiPriority w:val="39"/>
    <w:rsid w:val="00D35879"/>
    <w:pPr>
      <w:ind w:left="240"/>
    </w:pPr>
  </w:style>
  <w:style w:type="character" w:styleId="Hipercze">
    <w:name w:val="Hyperlink"/>
    <w:basedOn w:val="Domylnaczcionkaakapitu"/>
    <w:rsid w:val="00D35879"/>
    <w:rPr>
      <w:rFonts w:ascii="Arial" w:hAnsi="Arial" w:cs="Times New Roman"/>
      <w:color w:val="0000FF"/>
      <w:u w:val="single"/>
    </w:rPr>
  </w:style>
  <w:style w:type="paragraph" w:styleId="Tekstpodstawowy3">
    <w:name w:val="Body Text 3"/>
    <w:basedOn w:val="Normalny"/>
    <w:link w:val="Tekstpodstawowy3Znak"/>
    <w:rsid w:val="00D35879"/>
    <w:pPr>
      <w:spacing w:after="120"/>
      <w:ind w:left="1710"/>
    </w:pPr>
    <w:rPr>
      <w:szCs w:val="24"/>
    </w:rPr>
  </w:style>
  <w:style w:type="character" w:customStyle="1" w:styleId="Tekstpodstawowy3Znak">
    <w:name w:val="Tekst podstawowy 3 Znak"/>
    <w:basedOn w:val="Domylnaczcionkaakapitu"/>
    <w:link w:val="Tekstpodstawowy3"/>
    <w:rsid w:val="00D35879"/>
    <w:rPr>
      <w:rFonts w:ascii="Arial" w:eastAsia="Times New Roman" w:hAnsi="Arial" w:cs="Times New Roman"/>
      <w:sz w:val="24"/>
      <w:szCs w:val="24"/>
    </w:rPr>
  </w:style>
  <w:style w:type="paragraph" w:customStyle="1" w:styleId="Default">
    <w:name w:val="Default"/>
    <w:rsid w:val="00D35879"/>
    <w:pPr>
      <w:autoSpaceDE w:val="0"/>
      <w:autoSpaceDN w:val="0"/>
      <w:adjustRightInd w:val="0"/>
      <w:spacing w:after="120" w:line="240" w:lineRule="auto"/>
    </w:pPr>
    <w:rPr>
      <w:rFonts w:ascii="Arial" w:eastAsia="Times New Roman" w:hAnsi="Arial" w:cs="Book Antiqua"/>
      <w:color w:val="000000"/>
      <w:sz w:val="24"/>
      <w:szCs w:val="24"/>
    </w:rPr>
  </w:style>
  <w:style w:type="paragraph" w:customStyle="1" w:styleId="BodyText4">
    <w:name w:val="Body Text 4"/>
    <w:basedOn w:val="Default"/>
    <w:qFormat/>
    <w:rsid w:val="00D35879"/>
    <w:pPr>
      <w:ind w:left="2610"/>
    </w:pPr>
    <w:rPr>
      <w:rFonts w:cs="Times New Roman"/>
      <w:color w:val="auto"/>
    </w:rPr>
  </w:style>
  <w:style w:type="paragraph" w:customStyle="1" w:styleId="BodyText5">
    <w:name w:val="Body Text 5"/>
    <w:basedOn w:val="Normalny"/>
    <w:qFormat/>
    <w:rsid w:val="00D35879"/>
    <w:pPr>
      <w:spacing w:after="120"/>
      <w:ind w:left="3690"/>
    </w:pPr>
  </w:style>
  <w:style w:type="paragraph" w:customStyle="1" w:styleId="BulletText1">
    <w:name w:val="Bullet Text 1"/>
    <w:basedOn w:val="Normalny"/>
    <w:rsid w:val="00D35879"/>
    <w:pPr>
      <w:numPr>
        <w:numId w:val="2"/>
      </w:numPr>
      <w:spacing w:after="120"/>
    </w:pPr>
    <w:rPr>
      <w:sz w:val="22"/>
    </w:rPr>
  </w:style>
  <w:style w:type="paragraph" w:customStyle="1" w:styleId="BulletText3">
    <w:name w:val="Bullet Text 3"/>
    <w:basedOn w:val="Normalny"/>
    <w:rsid w:val="00D35879"/>
    <w:pPr>
      <w:numPr>
        <w:numId w:val="4"/>
      </w:numPr>
    </w:pPr>
  </w:style>
  <w:style w:type="character" w:styleId="Odwoaniedokomentarza">
    <w:name w:val="annotation reference"/>
    <w:basedOn w:val="Domylnaczcionkaakapitu"/>
    <w:uiPriority w:val="99"/>
    <w:rsid w:val="00D35879"/>
    <w:rPr>
      <w:rFonts w:cs="Times New Roman"/>
      <w:sz w:val="16"/>
      <w:szCs w:val="16"/>
    </w:rPr>
  </w:style>
  <w:style w:type="paragraph" w:styleId="Tekstkomentarza">
    <w:name w:val="annotation text"/>
    <w:basedOn w:val="Normalny"/>
    <w:link w:val="TekstkomentarzaZnak"/>
    <w:uiPriority w:val="99"/>
    <w:rsid w:val="00D35879"/>
    <w:rPr>
      <w:sz w:val="20"/>
    </w:rPr>
  </w:style>
  <w:style w:type="character" w:customStyle="1" w:styleId="TekstkomentarzaZnak">
    <w:name w:val="Tekst komentarza Znak"/>
    <w:basedOn w:val="Domylnaczcionkaakapitu"/>
    <w:link w:val="Tekstkomentarza"/>
    <w:uiPriority w:val="99"/>
    <w:rsid w:val="00D35879"/>
    <w:rPr>
      <w:rFonts w:ascii="Arial" w:eastAsia="Times New Roman" w:hAnsi="Arial" w:cs="Times New Roman"/>
      <w:sz w:val="20"/>
      <w:szCs w:val="20"/>
    </w:rPr>
  </w:style>
  <w:style w:type="paragraph" w:styleId="Tematkomentarza">
    <w:name w:val="annotation subject"/>
    <w:basedOn w:val="Tekstkomentarza"/>
    <w:next w:val="Tekstkomentarza"/>
    <w:link w:val="TematkomentarzaZnak"/>
    <w:rsid w:val="00D35879"/>
    <w:rPr>
      <w:b/>
      <w:bCs/>
    </w:rPr>
  </w:style>
  <w:style w:type="character" w:customStyle="1" w:styleId="TematkomentarzaZnak">
    <w:name w:val="Temat komentarza Znak"/>
    <w:basedOn w:val="TekstkomentarzaZnak"/>
    <w:link w:val="Tematkomentarza"/>
    <w:rsid w:val="00D35879"/>
    <w:rPr>
      <w:rFonts w:ascii="Arial" w:eastAsia="Times New Roman" w:hAnsi="Arial" w:cs="Times New Roman"/>
      <w:b/>
      <w:bCs/>
      <w:sz w:val="20"/>
      <w:szCs w:val="20"/>
    </w:rPr>
  </w:style>
  <w:style w:type="character" w:customStyle="1" w:styleId="Nagwek3Znak">
    <w:name w:val="Nagłówek 3 Znak"/>
    <w:basedOn w:val="Domylnaczcionkaakapitu"/>
    <w:link w:val="Nagwek3"/>
    <w:rsid w:val="00A17973"/>
    <w:rPr>
      <w:rFonts w:ascii="Arial" w:eastAsia="Times New Roman" w:hAnsi="Arial" w:cs="Arial"/>
      <w:iCs/>
      <w:sz w:val="24"/>
      <w:szCs w:val="24"/>
      <w:lang w:val="pl-PL" w:eastAsia="pl-PL"/>
    </w:rPr>
  </w:style>
  <w:style w:type="character" w:customStyle="1" w:styleId="Nagwek4Znak">
    <w:name w:val="Nagłówek 4 Znak"/>
    <w:basedOn w:val="Domylnaczcionkaakapitu"/>
    <w:link w:val="Nagwek4"/>
    <w:rsid w:val="00D35879"/>
    <w:rPr>
      <w:rFonts w:ascii="Arial" w:eastAsia="Times New Roman" w:hAnsi="Arial" w:cs="Arial"/>
      <w:bCs/>
      <w:iCs/>
      <w:sz w:val="24"/>
      <w:szCs w:val="24"/>
      <w:lang w:val="pl-PL" w:eastAsia="pl-PL"/>
    </w:rPr>
  </w:style>
  <w:style w:type="character" w:customStyle="1" w:styleId="Nagwek5Znak">
    <w:name w:val="Nagłówek 5 Znak"/>
    <w:basedOn w:val="Domylnaczcionkaakapitu"/>
    <w:link w:val="Nagwek5"/>
    <w:rsid w:val="00D35879"/>
    <w:rPr>
      <w:rFonts w:ascii="Arial" w:eastAsia="Times New Roman" w:hAnsi="Arial" w:cs="Arial"/>
      <w:bCs/>
      <w:iCs/>
      <w:sz w:val="24"/>
      <w:szCs w:val="24"/>
      <w:lang w:val="pl-PL" w:eastAsia="pl-PL"/>
    </w:rPr>
  </w:style>
  <w:style w:type="character" w:customStyle="1" w:styleId="Nagwek6Znak">
    <w:name w:val="Nagłówek 6 Znak"/>
    <w:basedOn w:val="Domylnaczcionkaakapitu"/>
    <w:link w:val="Nagwek6"/>
    <w:rsid w:val="00D35879"/>
    <w:rPr>
      <w:rFonts w:ascii="Arial" w:eastAsia="Times New Roman" w:hAnsi="Arial" w:cs="Arial"/>
      <w:bCs/>
      <w:iCs/>
      <w:sz w:val="24"/>
      <w:szCs w:val="24"/>
      <w:lang w:val="pl-PL" w:eastAsia="pl-PL"/>
    </w:rPr>
  </w:style>
  <w:style w:type="character" w:customStyle="1" w:styleId="Nagwek7Znak">
    <w:name w:val="Nagłówek 7 Znak"/>
    <w:basedOn w:val="Domylnaczcionkaakapitu"/>
    <w:link w:val="Nagwek7"/>
    <w:rsid w:val="00D35879"/>
    <w:rPr>
      <w:rFonts w:ascii="Arial" w:eastAsia="Times New Roman" w:hAnsi="Arial" w:cs="Arial"/>
      <w:iCs/>
      <w:sz w:val="24"/>
      <w:szCs w:val="24"/>
      <w:lang w:val="pl-PL" w:eastAsia="pl-PL"/>
    </w:rPr>
  </w:style>
  <w:style w:type="character" w:customStyle="1" w:styleId="Nagwek9Znak">
    <w:name w:val="Nagłówek 9 Znak"/>
    <w:basedOn w:val="Domylnaczcionkaakapitu"/>
    <w:link w:val="Nagwek9"/>
    <w:rsid w:val="00D35879"/>
    <w:rPr>
      <w:rFonts w:ascii="Cambria" w:eastAsia="Times New Roman" w:hAnsi="Cambria" w:cs="Times New Roman"/>
    </w:rPr>
  </w:style>
  <w:style w:type="numbering" w:customStyle="1" w:styleId="Headings">
    <w:name w:val="Headings"/>
    <w:rsid w:val="00D35879"/>
    <w:pPr>
      <w:numPr>
        <w:numId w:val="7"/>
      </w:numPr>
    </w:pPr>
  </w:style>
  <w:style w:type="paragraph" w:customStyle="1" w:styleId="Instruction">
    <w:name w:val="Instruction"/>
    <w:basedOn w:val="Normalny"/>
    <w:next w:val="Tekstpodstawowy"/>
    <w:rsid w:val="00D35879"/>
    <w:rPr>
      <w:i/>
      <w:color w:val="0000FF"/>
      <w:sz w:val="22"/>
    </w:rPr>
  </w:style>
  <w:style w:type="paragraph" w:styleId="NormalnyWeb">
    <w:name w:val="Normal (Web)"/>
    <w:basedOn w:val="Normalny"/>
    <w:rsid w:val="00D35879"/>
    <w:pPr>
      <w:overflowPunct w:val="0"/>
      <w:autoSpaceDE w:val="0"/>
      <w:autoSpaceDN w:val="0"/>
      <w:adjustRightInd w:val="0"/>
      <w:textAlignment w:val="baseline"/>
    </w:pPr>
  </w:style>
  <w:style w:type="character" w:styleId="Numerstrony">
    <w:name w:val="page number"/>
    <w:basedOn w:val="Domylnaczcionkaakapitu"/>
    <w:rsid w:val="00D35879"/>
    <w:rPr>
      <w:rFonts w:ascii="Arial" w:hAnsi="Arial" w:cs="Times New Roman"/>
    </w:rPr>
  </w:style>
  <w:style w:type="paragraph" w:styleId="Podtytu">
    <w:name w:val="Subtitle"/>
    <w:basedOn w:val="Normalny"/>
    <w:link w:val="PodtytuZnak"/>
    <w:qFormat/>
    <w:rsid w:val="00D35879"/>
    <w:pPr>
      <w:spacing w:before="240" w:after="240"/>
    </w:pPr>
    <w:rPr>
      <w:b/>
      <w:bCs/>
      <w:smallCaps/>
      <w:sz w:val="32"/>
    </w:rPr>
  </w:style>
  <w:style w:type="character" w:customStyle="1" w:styleId="PodtytuZnak">
    <w:name w:val="Podtytuł Znak"/>
    <w:basedOn w:val="Domylnaczcionkaakapitu"/>
    <w:link w:val="Podtytu"/>
    <w:rsid w:val="00D35879"/>
    <w:rPr>
      <w:rFonts w:ascii="Arial" w:eastAsia="Times New Roman" w:hAnsi="Arial" w:cs="Times New Roman"/>
      <w:b/>
      <w:bCs/>
      <w:smallCaps/>
      <w:sz w:val="32"/>
      <w:szCs w:val="20"/>
    </w:rPr>
  </w:style>
  <w:style w:type="paragraph" w:customStyle="1" w:styleId="TableBulletPoints">
    <w:name w:val="Table Bullet Points"/>
    <w:basedOn w:val="Normalny"/>
    <w:rsid w:val="00D35879"/>
    <w:pPr>
      <w:numPr>
        <w:numId w:val="5"/>
      </w:numPr>
      <w:spacing w:after="120"/>
    </w:pPr>
    <w:rPr>
      <w:sz w:val="20"/>
      <w:lang w:val="en-GB"/>
    </w:rPr>
  </w:style>
  <w:style w:type="paragraph" w:customStyle="1" w:styleId="TableHeader">
    <w:name w:val="Table Header"/>
    <w:basedOn w:val="Normalny"/>
    <w:rsid w:val="00D35879"/>
    <w:pPr>
      <w:keepNext/>
      <w:spacing w:before="60" w:after="60"/>
      <w:jc w:val="center"/>
    </w:pPr>
    <w:rPr>
      <w:rFonts w:cs="Arial"/>
      <w:b/>
      <w:bCs/>
      <w:sz w:val="22"/>
    </w:rPr>
  </w:style>
  <w:style w:type="paragraph" w:customStyle="1" w:styleId="TableText">
    <w:name w:val="Table Text"/>
    <w:basedOn w:val="Normalny"/>
    <w:rsid w:val="00D35879"/>
    <w:pPr>
      <w:overflowPunct w:val="0"/>
      <w:autoSpaceDE w:val="0"/>
      <w:autoSpaceDN w:val="0"/>
      <w:adjustRightInd w:val="0"/>
      <w:spacing w:after="120"/>
      <w:textAlignment w:val="baseline"/>
    </w:pPr>
    <w:rPr>
      <w:noProof/>
      <w:sz w:val="20"/>
    </w:rPr>
  </w:style>
  <w:style w:type="paragraph" w:styleId="Tytu">
    <w:name w:val="Title"/>
    <w:basedOn w:val="Normalny"/>
    <w:link w:val="TytuZnak"/>
    <w:qFormat/>
    <w:rsid w:val="00D35879"/>
    <w:pPr>
      <w:spacing w:before="720" w:after="720"/>
      <w:jc w:val="center"/>
    </w:pPr>
    <w:rPr>
      <w:b/>
      <w:sz w:val="40"/>
    </w:rPr>
  </w:style>
  <w:style w:type="character" w:customStyle="1" w:styleId="TytuZnak">
    <w:name w:val="Tytuł Znak"/>
    <w:basedOn w:val="Domylnaczcionkaakapitu"/>
    <w:link w:val="Tytu"/>
    <w:rsid w:val="00D35879"/>
    <w:rPr>
      <w:rFonts w:ascii="Arial" w:eastAsia="Times New Roman" w:hAnsi="Arial" w:cs="Times New Roman"/>
      <w:b/>
      <w:sz w:val="40"/>
      <w:szCs w:val="20"/>
    </w:rPr>
  </w:style>
  <w:style w:type="paragraph" w:customStyle="1" w:styleId="TOC11">
    <w:name w:val="TOC 11"/>
    <w:basedOn w:val="Normalny"/>
    <w:next w:val="Normalny"/>
    <w:autoRedefine/>
    <w:semiHidden/>
    <w:rsid w:val="00D35879"/>
    <w:rPr>
      <w:caps/>
    </w:rPr>
  </w:style>
  <w:style w:type="paragraph" w:styleId="Spistreci3">
    <w:name w:val="toc 3"/>
    <w:basedOn w:val="Normalny"/>
    <w:next w:val="Normalny"/>
    <w:autoRedefine/>
    <w:uiPriority w:val="39"/>
    <w:rsid w:val="00D35879"/>
    <w:pPr>
      <w:ind w:left="480"/>
    </w:pPr>
  </w:style>
  <w:style w:type="paragraph" w:styleId="Spistreci4">
    <w:name w:val="toc 4"/>
    <w:basedOn w:val="Normalny"/>
    <w:next w:val="Normalny"/>
    <w:autoRedefine/>
    <w:rsid w:val="00D35879"/>
    <w:pPr>
      <w:ind w:left="720"/>
    </w:pPr>
  </w:style>
  <w:style w:type="paragraph" w:styleId="Spistreci5">
    <w:name w:val="toc 5"/>
    <w:basedOn w:val="Normalny"/>
    <w:next w:val="Normalny"/>
    <w:autoRedefine/>
    <w:rsid w:val="00D35879"/>
    <w:pPr>
      <w:ind w:left="960"/>
    </w:pPr>
  </w:style>
  <w:style w:type="paragraph" w:styleId="Spistreci6">
    <w:name w:val="toc 6"/>
    <w:basedOn w:val="Normalny"/>
    <w:next w:val="Normalny"/>
    <w:autoRedefine/>
    <w:rsid w:val="00D35879"/>
    <w:pPr>
      <w:ind w:left="1200"/>
    </w:pPr>
  </w:style>
  <w:style w:type="paragraph" w:styleId="Spistreci7">
    <w:name w:val="toc 7"/>
    <w:basedOn w:val="Normalny"/>
    <w:next w:val="Normalny"/>
    <w:autoRedefine/>
    <w:rsid w:val="00D35879"/>
    <w:pPr>
      <w:ind w:left="1440"/>
    </w:pPr>
  </w:style>
  <w:style w:type="paragraph" w:styleId="Spistreci8">
    <w:name w:val="toc 8"/>
    <w:basedOn w:val="Normalny"/>
    <w:next w:val="Normalny"/>
    <w:autoRedefine/>
    <w:rsid w:val="00D35879"/>
    <w:pPr>
      <w:ind w:left="1680"/>
    </w:pPr>
  </w:style>
  <w:style w:type="paragraph" w:styleId="Spistreci9">
    <w:name w:val="toc 9"/>
    <w:basedOn w:val="Normalny"/>
    <w:next w:val="Normalny"/>
    <w:autoRedefine/>
    <w:rsid w:val="00D35879"/>
    <w:pPr>
      <w:ind w:left="1920"/>
    </w:pPr>
  </w:style>
  <w:style w:type="paragraph" w:customStyle="1" w:styleId="Tabela">
    <w:name w:val="Tabela"/>
    <w:basedOn w:val="Normalny"/>
    <w:rsid w:val="00D83767"/>
    <w:pPr>
      <w:tabs>
        <w:tab w:val="left" w:pos="284"/>
        <w:tab w:val="left" w:pos="567"/>
      </w:tabs>
      <w:spacing w:before="60" w:after="60"/>
      <w:jc w:val="both"/>
    </w:pPr>
    <w:rPr>
      <w:sz w:val="20"/>
      <w:lang w:eastAsia="pl-PL"/>
    </w:rPr>
  </w:style>
  <w:style w:type="paragraph" w:styleId="Legenda">
    <w:name w:val="caption"/>
    <w:aliases w:val="Podpis pod rysunkiem,Nagłówek Tabeli,Nag3ówek Tabeli,Tabela nr,Podpis nad obiektem,DS Podpis pod obiektem,Legenda Znak Znak Znak,Legenda Znak Znak,Legenda Znak Znak Znak Znak,Legenda Znak Znak Znak Znak Znak Znak,Legenda Znak,legenda,Podpis rys"/>
    <w:basedOn w:val="Normalny"/>
    <w:next w:val="Normalny"/>
    <w:uiPriority w:val="35"/>
    <w:qFormat/>
    <w:rsid w:val="000F667D"/>
    <w:pPr>
      <w:widowControl w:val="0"/>
      <w:suppressAutoHyphens/>
    </w:pPr>
    <w:rPr>
      <w:rFonts w:ascii="Times New Roman" w:eastAsia="Arial Unicode MS" w:hAnsi="Times New Roman"/>
      <w:b/>
      <w:bCs/>
      <w:kern w:val="1"/>
      <w:szCs w:val="24"/>
    </w:rPr>
  </w:style>
  <w:style w:type="paragraph" w:styleId="Tekstprzypisudolnego">
    <w:name w:val="footnote text"/>
    <w:basedOn w:val="Normalny"/>
    <w:link w:val="TekstprzypisudolnegoZnak"/>
    <w:uiPriority w:val="99"/>
    <w:rsid w:val="00447EC1"/>
    <w:rPr>
      <w:rFonts w:ascii="Times New Roman" w:eastAsia="Calibri" w:hAnsi="Times New Roman"/>
      <w:szCs w:val="24"/>
      <w:lang w:val="x-none" w:eastAsia="pl-PL"/>
    </w:rPr>
  </w:style>
  <w:style w:type="character" w:customStyle="1" w:styleId="TekstprzypisudolnegoZnak">
    <w:name w:val="Tekst przypisu dolnego Znak"/>
    <w:basedOn w:val="Domylnaczcionkaakapitu"/>
    <w:link w:val="Tekstprzypisudolnego"/>
    <w:uiPriority w:val="99"/>
    <w:rsid w:val="00447EC1"/>
    <w:rPr>
      <w:rFonts w:ascii="Times New Roman" w:eastAsia="Calibri" w:hAnsi="Times New Roman" w:cs="Times New Roman"/>
      <w:sz w:val="24"/>
      <w:szCs w:val="24"/>
      <w:lang w:val="x-none" w:eastAsia="pl-PL"/>
    </w:rPr>
  </w:style>
  <w:style w:type="character" w:styleId="Odwoanieprzypisudolnego">
    <w:name w:val="footnote reference"/>
    <w:rsid w:val="00447EC1"/>
    <w:rPr>
      <w:rFonts w:cs="Times New Roman"/>
      <w:vertAlign w:val="superscript"/>
    </w:rPr>
  </w:style>
  <w:style w:type="character" w:customStyle="1" w:styleId="apple-converted-space">
    <w:name w:val="apple-converted-space"/>
    <w:basedOn w:val="Domylnaczcionkaakapitu"/>
    <w:rsid w:val="00553E21"/>
  </w:style>
  <w:style w:type="paragraph" w:styleId="Tekstprzypisukocowego">
    <w:name w:val="endnote text"/>
    <w:basedOn w:val="Normalny"/>
    <w:link w:val="TekstprzypisukocowegoZnak"/>
    <w:uiPriority w:val="99"/>
    <w:semiHidden/>
    <w:unhideWhenUsed/>
    <w:rsid w:val="00E860D5"/>
    <w:pPr>
      <w:spacing w:after="200" w:line="276" w:lineRule="auto"/>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E860D5"/>
    <w:rPr>
      <w:rFonts w:ascii="Calibri" w:eastAsia="Calibri" w:hAnsi="Calibri" w:cs="Times New Roman"/>
      <w:sz w:val="20"/>
      <w:szCs w:val="20"/>
      <w:lang w:val="pl-PL"/>
    </w:rPr>
  </w:style>
  <w:style w:type="character" w:styleId="Odwoanieprzypisukocowego">
    <w:name w:val="endnote reference"/>
    <w:basedOn w:val="Domylnaczcionkaakapitu"/>
    <w:uiPriority w:val="99"/>
    <w:semiHidden/>
    <w:unhideWhenUsed/>
    <w:rsid w:val="00E860D5"/>
    <w:rPr>
      <w:vertAlign w:val="superscript"/>
    </w:rPr>
  </w:style>
  <w:style w:type="paragraph" w:styleId="Akapitzlist">
    <w:name w:val="List Paragraph"/>
    <w:aliases w:val="L1,Numerowanie,List Paragraph,Normalny PDST,lp1,Preambuła,HŁ_Bullet1,Akapit z listą5,Akapit normalny,Akapit z listą BS,Kolorowa lista — akcent 11,A_wyliczenie,K-P_odwolanie,maz_wyliczenie,opis dzialania,Signature"/>
    <w:basedOn w:val="Normalny"/>
    <w:link w:val="AkapitzlistZnak"/>
    <w:uiPriority w:val="99"/>
    <w:qFormat/>
    <w:rsid w:val="00734933"/>
    <w:pPr>
      <w:spacing w:line="360" w:lineRule="auto"/>
      <w:ind w:left="720"/>
      <w:contextualSpacing/>
      <w:jc w:val="both"/>
    </w:pPr>
    <w:rPr>
      <w:sz w:val="22"/>
      <w:szCs w:val="24"/>
      <w:lang w:eastAsia="pl-PL"/>
    </w:rPr>
  </w:style>
  <w:style w:type="paragraph" w:styleId="Poprawka">
    <w:name w:val="Revision"/>
    <w:hidden/>
    <w:uiPriority w:val="99"/>
    <w:semiHidden/>
    <w:rsid w:val="00F710D4"/>
    <w:pPr>
      <w:spacing w:after="0" w:line="240" w:lineRule="auto"/>
    </w:pPr>
    <w:rPr>
      <w:rFonts w:ascii="Arial" w:eastAsia="Times New Roman" w:hAnsi="Arial" w:cs="Times New Roman"/>
      <w:sz w:val="24"/>
      <w:szCs w:val="20"/>
    </w:rPr>
  </w:style>
  <w:style w:type="character" w:customStyle="1" w:styleId="AkapitzlistZnak">
    <w:name w:val="Akapit z listą Znak"/>
    <w:aliases w:val="L1 Znak,Numerowanie Znak,List Paragraph Znak,Normalny PDST Znak,lp1 Znak,Preambuła Znak,HŁ_Bullet1 Znak,Akapit z listą5 Znak,Akapit normalny Znak,Akapit z listą BS Znak,Kolorowa lista — akcent 11 Znak,A_wyliczenie Znak,Signature Znak"/>
    <w:basedOn w:val="Domylnaczcionkaakapitu"/>
    <w:link w:val="Akapitzlist"/>
    <w:uiPriority w:val="99"/>
    <w:qFormat/>
    <w:locked/>
    <w:rsid w:val="00BE75A7"/>
    <w:rPr>
      <w:rFonts w:ascii="Arial" w:eastAsia="Times New Roman" w:hAnsi="Arial" w:cs="Times New Roman"/>
      <w:szCs w:val="24"/>
      <w:lang w:val="pl-PL" w:eastAsia="pl-PL"/>
    </w:rPr>
  </w:style>
  <w:style w:type="paragraph" w:customStyle="1" w:styleId="Poletabeli">
    <w:name w:val="Pole tabeli"/>
    <w:basedOn w:val="Normalny"/>
    <w:link w:val="PoletabeliZnak"/>
    <w:rsid w:val="0032240B"/>
    <w:pPr>
      <w:spacing w:before="60" w:after="20"/>
    </w:pPr>
    <w:rPr>
      <w:rFonts w:ascii="Verdana" w:hAnsi="Verdana"/>
      <w:kern w:val="32"/>
      <w:sz w:val="16"/>
      <w:lang w:val="x-none" w:eastAsia="x-none"/>
    </w:rPr>
  </w:style>
  <w:style w:type="paragraph" w:customStyle="1" w:styleId="Nagwektabeli">
    <w:name w:val="Nagłówek tabeli"/>
    <w:basedOn w:val="Normalny"/>
    <w:rsid w:val="0032240B"/>
    <w:pPr>
      <w:spacing w:before="60" w:after="60"/>
    </w:pPr>
    <w:rPr>
      <w:rFonts w:ascii="Verdana" w:hAnsi="Verdana"/>
      <w:b/>
      <w:kern w:val="28"/>
      <w:sz w:val="16"/>
      <w:lang w:eastAsia="pl-PL"/>
    </w:rPr>
  </w:style>
  <w:style w:type="character" w:customStyle="1" w:styleId="PoletabeliZnak">
    <w:name w:val="Pole tabeli Znak"/>
    <w:link w:val="Poletabeli"/>
    <w:rsid w:val="0032240B"/>
    <w:rPr>
      <w:rFonts w:ascii="Verdana" w:eastAsia="Times New Roman" w:hAnsi="Verdana" w:cs="Times New Roman"/>
      <w:kern w:val="32"/>
      <w:sz w:val="16"/>
      <w:szCs w:val="20"/>
      <w:lang w:val="x-none" w:eastAsia="x-none"/>
    </w:rPr>
  </w:style>
  <w:style w:type="paragraph" w:customStyle="1" w:styleId="Tekstpodstawowy21">
    <w:name w:val="Tekst podstawowy 21"/>
    <w:basedOn w:val="Normalny"/>
    <w:rsid w:val="00B174A2"/>
    <w:pPr>
      <w:suppressAutoHyphens/>
      <w:spacing w:after="120"/>
      <w:ind w:left="900"/>
    </w:pPr>
    <w:rPr>
      <w:rFonts w:cs="Arial"/>
      <w:szCs w:val="24"/>
      <w:lang w:eastAsia="zh-CN"/>
    </w:rPr>
  </w:style>
  <w:style w:type="paragraph" w:customStyle="1" w:styleId="Tekstpodstawowy31">
    <w:name w:val="Tekst podstawowy 31"/>
    <w:basedOn w:val="Normalny"/>
    <w:rsid w:val="00B174A2"/>
    <w:pPr>
      <w:suppressAutoHyphens/>
      <w:spacing w:after="120"/>
      <w:ind w:left="1710"/>
    </w:pPr>
    <w:rPr>
      <w:rFonts w:cs="Arial"/>
      <w:szCs w:val="24"/>
      <w:lang w:eastAsia="zh-CN"/>
    </w:rPr>
  </w:style>
  <w:style w:type="paragraph" w:customStyle="1" w:styleId="Legenda1">
    <w:name w:val="Legenda1"/>
    <w:basedOn w:val="Normalny"/>
    <w:next w:val="Normalny"/>
    <w:rsid w:val="00B174A2"/>
    <w:pPr>
      <w:widowControl w:val="0"/>
      <w:suppressAutoHyphens/>
    </w:pPr>
    <w:rPr>
      <w:rFonts w:ascii="Times New Roman" w:eastAsia="Arial Unicode MS" w:hAnsi="Times New Roman"/>
      <w:b/>
      <w:bCs/>
      <w:kern w:val="2"/>
      <w:szCs w:val="24"/>
      <w:lang w:eastAsia="zh-CN"/>
    </w:rPr>
  </w:style>
  <w:style w:type="character" w:customStyle="1" w:styleId="WW8Num40z4">
    <w:name w:val="WW8Num40z4"/>
    <w:rsid w:val="002C5D1C"/>
  </w:style>
  <w:style w:type="table" w:customStyle="1" w:styleId="Tabelasiatki1jasnaakcent11">
    <w:name w:val="Tabela siatki 1 — jasna — akcent 11"/>
    <w:basedOn w:val="Standardowy"/>
    <w:uiPriority w:val="46"/>
    <w:rsid w:val="00AD77B0"/>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Tabela-Siatka1">
    <w:name w:val="Tabela - Siatka1"/>
    <w:basedOn w:val="Standardowy"/>
    <w:next w:val="Tabela-Siatka"/>
    <w:uiPriority w:val="39"/>
    <w:rsid w:val="00557C7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nakiprzypiswdolnych">
    <w:name w:val="Znaki przypisów dolnych"/>
    <w:rsid w:val="00293DC4"/>
    <w:rPr>
      <w:rFonts w:cs="Times New Roman"/>
      <w:vertAlign w:val="superscript"/>
    </w:rPr>
  </w:style>
  <w:style w:type="paragraph" w:customStyle="1" w:styleId="normalnyakapit">
    <w:name w:val="normalny akapit"/>
    <w:basedOn w:val="Normalny"/>
    <w:link w:val="normalnyakapitZnak"/>
    <w:qFormat/>
    <w:rsid w:val="00205BC1"/>
    <w:pPr>
      <w:ind w:left="709"/>
    </w:pPr>
    <w:rPr>
      <w:sz w:val="22"/>
    </w:rPr>
  </w:style>
  <w:style w:type="character" w:customStyle="1" w:styleId="normalnyakapitZnak">
    <w:name w:val="normalny akapit Znak"/>
    <w:basedOn w:val="Domylnaczcionkaakapitu"/>
    <w:link w:val="normalnyakapit"/>
    <w:rsid w:val="00205BC1"/>
    <w:rPr>
      <w:rFonts w:ascii="Arial" w:eastAsia="Times New Roman" w:hAnsi="Arial" w:cs="Times New Roman"/>
      <w:szCs w:val="20"/>
      <w:lang w:val="pl-PL"/>
    </w:rPr>
  </w:style>
  <w:style w:type="character" w:customStyle="1" w:styleId="WW8Num29z2">
    <w:name w:val="WW8Num29z2"/>
    <w:rsid w:val="0021222B"/>
  </w:style>
  <w:style w:type="paragraph" w:customStyle="1" w:styleId="paragraph">
    <w:name w:val="paragraph"/>
    <w:basedOn w:val="Normalny"/>
    <w:rsid w:val="005737BF"/>
    <w:pPr>
      <w:spacing w:before="100" w:beforeAutospacing="1" w:after="100" w:afterAutospacing="1"/>
    </w:pPr>
    <w:rPr>
      <w:rFonts w:ascii="Times New Roman" w:hAnsi="Times New Roman"/>
      <w:szCs w:val="24"/>
      <w:lang w:val="en-US"/>
    </w:rPr>
  </w:style>
  <w:style w:type="character" w:customStyle="1" w:styleId="spellingerror">
    <w:name w:val="spellingerror"/>
    <w:basedOn w:val="Domylnaczcionkaakapitu"/>
    <w:rsid w:val="005737BF"/>
  </w:style>
  <w:style w:type="character" w:customStyle="1" w:styleId="normaltextrun">
    <w:name w:val="normaltextrun"/>
    <w:basedOn w:val="Domylnaczcionkaakapitu"/>
    <w:rsid w:val="005737BF"/>
  </w:style>
  <w:style w:type="character" w:customStyle="1" w:styleId="eop">
    <w:name w:val="eop"/>
    <w:basedOn w:val="Domylnaczcionkaakapitu"/>
    <w:rsid w:val="005737BF"/>
  </w:style>
  <w:style w:type="character" w:customStyle="1" w:styleId="contextualspellingandgrammarerror">
    <w:name w:val="contextualspellingandgrammarerror"/>
    <w:basedOn w:val="Domylnaczcionkaakapitu"/>
    <w:rsid w:val="00573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518113">
      <w:bodyDiv w:val="1"/>
      <w:marLeft w:val="0"/>
      <w:marRight w:val="0"/>
      <w:marTop w:val="0"/>
      <w:marBottom w:val="0"/>
      <w:divBdr>
        <w:top w:val="none" w:sz="0" w:space="0" w:color="auto"/>
        <w:left w:val="none" w:sz="0" w:space="0" w:color="auto"/>
        <w:bottom w:val="none" w:sz="0" w:space="0" w:color="auto"/>
        <w:right w:val="none" w:sz="0" w:space="0" w:color="auto"/>
      </w:divBdr>
    </w:div>
    <w:div w:id="210504044">
      <w:bodyDiv w:val="1"/>
      <w:marLeft w:val="0"/>
      <w:marRight w:val="0"/>
      <w:marTop w:val="0"/>
      <w:marBottom w:val="0"/>
      <w:divBdr>
        <w:top w:val="none" w:sz="0" w:space="0" w:color="auto"/>
        <w:left w:val="none" w:sz="0" w:space="0" w:color="auto"/>
        <w:bottom w:val="none" w:sz="0" w:space="0" w:color="auto"/>
        <w:right w:val="none" w:sz="0" w:space="0" w:color="auto"/>
      </w:divBdr>
    </w:div>
    <w:div w:id="332803894">
      <w:bodyDiv w:val="1"/>
      <w:marLeft w:val="0"/>
      <w:marRight w:val="0"/>
      <w:marTop w:val="0"/>
      <w:marBottom w:val="0"/>
      <w:divBdr>
        <w:top w:val="none" w:sz="0" w:space="0" w:color="auto"/>
        <w:left w:val="none" w:sz="0" w:space="0" w:color="auto"/>
        <w:bottom w:val="none" w:sz="0" w:space="0" w:color="auto"/>
        <w:right w:val="none" w:sz="0" w:space="0" w:color="auto"/>
      </w:divBdr>
    </w:div>
    <w:div w:id="623850571">
      <w:bodyDiv w:val="1"/>
      <w:marLeft w:val="0"/>
      <w:marRight w:val="0"/>
      <w:marTop w:val="0"/>
      <w:marBottom w:val="0"/>
      <w:divBdr>
        <w:top w:val="none" w:sz="0" w:space="0" w:color="auto"/>
        <w:left w:val="none" w:sz="0" w:space="0" w:color="auto"/>
        <w:bottom w:val="none" w:sz="0" w:space="0" w:color="auto"/>
        <w:right w:val="none" w:sz="0" w:space="0" w:color="auto"/>
      </w:divBdr>
    </w:div>
    <w:div w:id="650866754">
      <w:bodyDiv w:val="1"/>
      <w:marLeft w:val="0"/>
      <w:marRight w:val="0"/>
      <w:marTop w:val="0"/>
      <w:marBottom w:val="0"/>
      <w:divBdr>
        <w:top w:val="none" w:sz="0" w:space="0" w:color="auto"/>
        <w:left w:val="none" w:sz="0" w:space="0" w:color="auto"/>
        <w:bottom w:val="none" w:sz="0" w:space="0" w:color="auto"/>
        <w:right w:val="none" w:sz="0" w:space="0" w:color="auto"/>
      </w:divBdr>
    </w:div>
    <w:div w:id="657730998">
      <w:bodyDiv w:val="1"/>
      <w:marLeft w:val="0"/>
      <w:marRight w:val="0"/>
      <w:marTop w:val="0"/>
      <w:marBottom w:val="0"/>
      <w:divBdr>
        <w:top w:val="none" w:sz="0" w:space="0" w:color="auto"/>
        <w:left w:val="none" w:sz="0" w:space="0" w:color="auto"/>
        <w:bottom w:val="none" w:sz="0" w:space="0" w:color="auto"/>
        <w:right w:val="none" w:sz="0" w:space="0" w:color="auto"/>
      </w:divBdr>
      <w:divsChild>
        <w:div w:id="120269448">
          <w:marLeft w:val="0"/>
          <w:marRight w:val="0"/>
          <w:marTop w:val="0"/>
          <w:marBottom w:val="0"/>
          <w:divBdr>
            <w:top w:val="none" w:sz="0" w:space="0" w:color="auto"/>
            <w:left w:val="none" w:sz="0" w:space="0" w:color="auto"/>
            <w:bottom w:val="none" w:sz="0" w:space="0" w:color="auto"/>
            <w:right w:val="none" w:sz="0" w:space="0" w:color="auto"/>
          </w:divBdr>
        </w:div>
        <w:div w:id="1261067361">
          <w:marLeft w:val="0"/>
          <w:marRight w:val="0"/>
          <w:marTop w:val="0"/>
          <w:marBottom w:val="0"/>
          <w:divBdr>
            <w:top w:val="none" w:sz="0" w:space="0" w:color="auto"/>
            <w:left w:val="none" w:sz="0" w:space="0" w:color="auto"/>
            <w:bottom w:val="none" w:sz="0" w:space="0" w:color="auto"/>
            <w:right w:val="none" w:sz="0" w:space="0" w:color="auto"/>
          </w:divBdr>
        </w:div>
      </w:divsChild>
    </w:div>
    <w:div w:id="702822730">
      <w:bodyDiv w:val="1"/>
      <w:marLeft w:val="0"/>
      <w:marRight w:val="0"/>
      <w:marTop w:val="0"/>
      <w:marBottom w:val="0"/>
      <w:divBdr>
        <w:top w:val="none" w:sz="0" w:space="0" w:color="auto"/>
        <w:left w:val="none" w:sz="0" w:space="0" w:color="auto"/>
        <w:bottom w:val="none" w:sz="0" w:space="0" w:color="auto"/>
        <w:right w:val="none" w:sz="0" w:space="0" w:color="auto"/>
      </w:divBdr>
      <w:divsChild>
        <w:div w:id="188373641">
          <w:marLeft w:val="0"/>
          <w:marRight w:val="0"/>
          <w:marTop w:val="0"/>
          <w:marBottom w:val="0"/>
          <w:divBdr>
            <w:top w:val="none" w:sz="0" w:space="0" w:color="auto"/>
            <w:left w:val="none" w:sz="0" w:space="0" w:color="auto"/>
            <w:bottom w:val="none" w:sz="0" w:space="0" w:color="auto"/>
            <w:right w:val="none" w:sz="0" w:space="0" w:color="auto"/>
          </w:divBdr>
        </w:div>
        <w:div w:id="487405640">
          <w:marLeft w:val="0"/>
          <w:marRight w:val="0"/>
          <w:marTop w:val="0"/>
          <w:marBottom w:val="0"/>
          <w:divBdr>
            <w:top w:val="none" w:sz="0" w:space="0" w:color="auto"/>
            <w:left w:val="none" w:sz="0" w:space="0" w:color="auto"/>
            <w:bottom w:val="none" w:sz="0" w:space="0" w:color="auto"/>
            <w:right w:val="none" w:sz="0" w:space="0" w:color="auto"/>
          </w:divBdr>
          <w:divsChild>
            <w:div w:id="1401444583">
              <w:marLeft w:val="0"/>
              <w:marRight w:val="0"/>
              <w:marTop w:val="0"/>
              <w:marBottom w:val="0"/>
              <w:divBdr>
                <w:top w:val="none" w:sz="0" w:space="0" w:color="auto"/>
                <w:left w:val="none" w:sz="0" w:space="0" w:color="auto"/>
                <w:bottom w:val="none" w:sz="0" w:space="0" w:color="auto"/>
                <w:right w:val="none" w:sz="0" w:space="0" w:color="auto"/>
              </w:divBdr>
            </w:div>
            <w:div w:id="1209414128">
              <w:marLeft w:val="0"/>
              <w:marRight w:val="0"/>
              <w:marTop w:val="0"/>
              <w:marBottom w:val="0"/>
              <w:divBdr>
                <w:top w:val="none" w:sz="0" w:space="0" w:color="auto"/>
                <w:left w:val="none" w:sz="0" w:space="0" w:color="auto"/>
                <w:bottom w:val="none" w:sz="0" w:space="0" w:color="auto"/>
                <w:right w:val="none" w:sz="0" w:space="0" w:color="auto"/>
              </w:divBdr>
            </w:div>
            <w:div w:id="2009748810">
              <w:marLeft w:val="0"/>
              <w:marRight w:val="0"/>
              <w:marTop w:val="0"/>
              <w:marBottom w:val="0"/>
              <w:divBdr>
                <w:top w:val="none" w:sz="0" w:space="0" w:color="auto"/>
                <w:left w:val="none" w:sz="0" w:space="0" w:color="auto"/>
                <w:bottom w:val="none" w:sz="0" w:space="0" w:color="auto"/>
                <w:right w:val="none" w:sz="0" w:space="0" w:color="auto"/>
              </w:divBdr>
            </w:div>
            <w:div w:id="486944355">
              <w:marLeft w:val="0"/>
              <w:marRight w:val="0"/>
              <w:marTop w:val="0"/>
              <w:marBottom w:val="0"/>
              <w:divBdr>
                <w:top w:val="none" w:sz="0" w:space="0" w:color="auto"/>
                <w:left w:val="none" w:sz="0" w:space="0" w:color="auto"/>
                <w:bottom w:val="none" w:sz="0" w:space="0" w:color="auto"/>
                <w:right w:val="none" w:sz="0" w:space="0" w:color="auto"/>
              </w:divBdr>
            </w:div>
          </w:divsChild>
        </w:div>
        <w:div w:id="2019769949">
          <w:marLeft w:val="0"/>
          <w:marRight w:val="0"/>
          <w:marTop w:val="0"/>
          <w:marBottom w:val="0"/>
          <w:divBdr>
            <w:top w:val="none" w:sz="0" w:space="0" w:color="auto"/>
            <w:left w:val="none" w:sz="0" w:space="0" w:color="auto"/>
            <w:bottom w:val="none" w:sz="0" w:space="0" w:color="auto"/>
            <w:right w:val="none" w:sz="0" w:space="0" w:color="auto"/>
          </w:divBdr>
          <w:divsChild>
            <w:div w:id="670330487">
              <w:marLeft w:val="0"/>
              <w:marRight w:val="0"/>
              <w:marTop w:val="0"/>
              <w:marBottom w:val="0"/>
              <w:divBdr>
                <w:top w:val="none" w:sz="0" w:space="0" w:color="auto"/>
                <w:left w:val="none" w:sz="0" w:space="0" w:color="auto"/>
                <w:bottom w:val="none" w:sz="0" w:space="0" w:color="auto"/>
                <w:right w:val="none" w:sz="0" w:space="0" w:color="auto"/>
              </w:divBdr>
              <w:divsChild>
                <w:div w:id="1676414949">
                  <w:marLeft w:val="0"/>
                  <w:marRight w:val="0"/>
                  <w:marTop w:val="0"/>
                  <w:marBottom w:val="0"/>
                  <w:divBdr>
                    <w:top w:val="none" w:sz="0" w:space="0" w:color="auto"/>
                    <w:left w:val="none" w:sz="0" w:space="0" w:color="auto"/>
                    <w:bottom w:val="none" w:sz="0" w:space="0" w:color="auto"/>
                    <w:right w:val="none" w:sz="0" w:space="0" w:color="auto"/>
                  </w:divBdr>
                  <w:divsChild>
                    <w:div w:id="942803254">
                      <w:marLeft w:val="0"/>
                      <w:marRight w:val="0"/>
                      <w:marTop w:val="0"/>
                      <w:marBottom w:val="0"/>
                      <w:divBdr>
                        <w:top w:val="none" w:sz="0" w:space="0" w:color="auto"/>
                        <w:left w:val="none" w:sz="0" w:space="0" w:color="auto"/>
                        <w:bottom w:val="none" w:sz="0" w:space="0" w:color="auto"/>
                        <w:right w:val="none" w:sz="0" w:space="0" w:color="auto"/>
                      </w:divBdr>
                    </w:div>
                  </w:divsChild>
                </w:div>
                <w:div w:id="12808997">
                  <w:marLeft w:val="0"/>
                  <w:marRight w:val="0"/>
                  <w:marTop w:val="0"/>
                  <w:marBottom w:val="0"/>
                  <w:divBdr>
                    <w:top w:val="none" w:sz="0" w:space="0" w:color="auto"/>
                    <w:left w:val="none" w:sz="0" w:space="0" w:color="auto"/>
                    <w:bottom w:val="none" w:sz="0" w:space="0" w:color="auto"/>
                    <w:right w:val="none" w:sz="0" w:space="0" w:color="auto"/>
                  </w:divBdr>
                  <w:divsChild>
                    <w:div w:id="1163202104">
                      <w:marLeft w:val="0"/>
                      <w:marRight w:val="0"/>
                      <w:marTop w:val="0"/>
                      <w:marBottom w:val="0"/>
                      <w:divBdr>
                        <w:top w:val="none" w:sz="0" w:space="0" w:color="auto"/>
                        <w:left w:val="none" w:sz="0" w:space="0" w:color="auto"/>
                        <w:bottom w:val="none" w:sz="0" w:space="0" w:color="auto"/>
                        <w:right w:val="none" w:sz="0" w:space="0" w:color="auto"/>
                      </w:divBdr>
                    </w:div>
                  </w:divsChild>
                </w:div>
                <w:div w:id="1457530741">
                  <w:marLeft w:val="0"/>
                  <w:marRight w:val="0"/>
                  <w:marTop w:val="0"/>
                  <w:marBottom w:val="0"/>
                  <w:divBdr>
                    <w:top w:val="none" w:sz="0" w:space="0" w:color="auto"/>
                    <w:left w:val="none" w:sz="0" w:space="0" w:color="auto"/>
                    <w:bottom w:val="none" w:sz="0" w:space="0" w:color="auto"/>
                    <w:right w:val="none" w:sz="0" w:space="0" w:color="auto"/>
                  </w:divBdr>
                  <w:divsChild>
                    <w:div w:id="116796495">
                      <w:marLeft w:val="0"/>
                      <w:marRight w:val="0"/>
                      <w:marTop w:val="0"/>
                      <w:marBottom w:val="0"/>
                      <w:divBdr>
                        <w:top w:val="none" w:sz="0" w:space="0" w:color="auto"/>
                        <w:left w:val="none" w:sz="0" w:space="0" w:color="auto"/>
                        <w:bottom w:val="none" w:sz="0" w:space="0" w:color="auto"/>
                        <w:right w:val="none" w:sz="0" w:space="0" w:color="auto"/>
                      </w:divBdr>
                    </w:div>
                  </w:divsChild>
                </w:div>
                <w:div w:id="9764986">
                  <w:marLeft w:val="0"/>
                  <w:marRight w:val="0"/>
                  <w:marTop w:val="0"/>
                  <w:marBottom w:val="0"/>
                  <w:divBdr>
                    <w:top w:val="none" w:sz="0" w:space="0" w:color="auto"/>
                    <w:left w:val="none" w:sz="0" w:space="0" w:color="auto"/>
                    <w:bottom w:val="none" w:sz="0" w:space="0" w:color="auto"/>
                    <w:right w:val="none" w:sz="0" w:space="0" w:color="auto"/>
                  </w:divBdr>
                  <w:divsChild>
                    <w:div w:id="1105922930">
                      <w:marLeft w:val="0"/>
                      <w:marRight w:val="0"/>
                      <w:marTop w:val="0"/>
                      <w:marBottom w:val="0"/>
                      <w:divBdr>
                        <w:top w:val="none" w:sz="0" w:space="0" w:color="auto"/>
                        <w:left w:val="none" w:sz="0" w:space="0" w:color="auto"/>
                        <w:bottom w:val="none" w:sz="0" w:space="0" w:color="auto"/>
                        <w:right w:val="none" w:sz="0" w:space="0" w:color="auto"/>
                      </w:divBdr>
                    </w:div>
                    <w:div w:id="842621173">
                      <w:marLeft w:val="0"/>
                      <w:marRight w:val="0"/>
                      <w:marTop w:val="0"/>
                      <w:marBottom w:val="0"/>
                      <w:divBdr>
                        <w:top w:val="none" w:sz="0" w:space="0" w:color="auto"/>
                        <w:left w:val="none" w:sz="0" w:space="0" w:color="auto"/>
                        <w:bottom w:val="none" w:sz="0" w:space="0" w:color="auto"/>
                        <w:right w:val="none" w:sz="0" w:space="0" w:color="auto"/>
                      </w:divBdr>
                    </w:div>
                    <w:div w:id="943610722">
                      <w:marLeft w:val="0"/>
                      <w:marRight w:val="0"/>
                      <w:marTop w:val="0"/>
                      <w:marBottom w:val="0"/>
                      <w:divBdr>
                        <w:top w:val="none" w:sz="0" w:space="0" w:color="auto"/>
                        <w:left w:val="none" w:sz="0" w:space="0" w:color="auto"/>
                        <w:bottom w:val="none" w:sz="0" w:space="0" w:color="auto"/>
                        <w:right w:val="none" w:sz="0" w:space="0" w:color="auto"/>
                      </w:divBdr>
                    </w:div>
                    <w:div w:id="1452673643">
                      <w:marLeft w:val="0"/>
                      <w:marRight w:val="0"/>
                      <w:marTop w:val="0"/>
                      <w:marBottom w:val="0"/>
                      <w:divBdr>
                        <w:top w:val="none" w:sz="0" w:space="0" w:color="auto"/>
                        <w:left w:val="none" w:sz="0" w:space="0" w:color="auto"/>
                        <w:bottom w:val="none" w:sz="0" w:space="0" w:color="auto"/>
                        <w:right w:val="none" w:sz="0" w:space="0" w:color="auto"/>
                      </w:divBdr>
                    </w:div>
                    <w:div w:id="803238440">
                      <w:marLeft w:val="0"/>
                      <w:marRight w:val="0"/>
                      <w:marTop w:val="0"/>
                      <w:marBottom w:val="0"/>
                      <w:divBdr>
                        <w:top w:val="none" w:sz="0" w:space="0" w:color="auto"/>
                        <w:left w:val="none" w:sz="0" w:space="0" w:color="auto"/>
                        <w:bottom w:val="none" w:sz="0" w:space="0" w:color="auto"/>
                        <w:right w:val="none" w:sz="0" w:space="0" w:color="auto"/>
                      </w:divBdr>
                    </w:div>
                    <w:div w:id="42753938">
                      <w:marLeft w:val="0"/>
                      <w:marRight w:val="0"/>
                      <w:marTop w:val="0"/>
                      <w:marBottom w:val="0"/>
                      <w:divBdr>
                        <w:top w:val="none" w:sz="0" w:space="0" w:color="auto"/>
                        <w:left w:val="none" w:sz="0" w:space="0" w:color="auto"/>
                        <w:bottom w:val="none" w:sz="0" w:space="0" w:color="auto"/>
                        <w:right w:val="none" w:sz="0" w:space="0" w:color="auto"/>
                      </w:divBdr>
                    </w:div>
                    <w:div w:id="95447732">
                      <w:marLeft w:val="0"/>
                      <w:marRight w:val="0"/>
                      <w:marTop w:val="0"/>
                      <w:marBottom w:val="0"/>
                      <w:divBdr>
                        <w:top w:val="none" w:sz="0" w:space="0" w:color="auto"/>
                        <w:left w:val="none" w:sz="0" w:space="0" w:color="auto"/>
                        <w:bottom w:val="none" w:sz="0" w:space="0" w:color="auto"/>
                        <w:right w:val="none" w:sz="0" w:space="0" w:color="auto"/>
                      </w:divBdr>
                    </w:div>
                    <w:div w:id="852500233">
                      <w:marLeft w:val="0"/>
                      <w:marRight w:val="0"/>
                      <w:marTop w:val="0"/>
                      <w:marBottom w:val="0"/>
                      <w:divBdr>
                        <w:top w:val="none" w:sz="0" w:space="0" w:color="auto"/>
                        <w:left w:val="none" w:sz="0" w:space="0" w:color="auto"/>
                        <w:bottom w:val="none" w:sz="0" w:space="0" w:color="auto"/>
                        <w:right w:val="none" w:sz="0" w:space="0" w:color="auto"/>
                      </w:divBdr>
                    </w:div>
                    <w:div w:id="1005549987">
                      <w:marLeft w:val="0"/>
                      <w:marRight w:val="0"/>
                      <w:marTop w:val="0"/>
                      <w:marBottom w:val="0"/>
                      <w:divBdr>
                        <w:top w:val="none" w:sz="0" w:space="0" w:color="auto"/>
                        <w:left w:val="none" w:sz="0" w:space="0" w:color="auto"/>
                        <w:bottom w:val="none" w:sz="0" w:space="0" w:color="auto"/>
                        <w:right w:val="none" w:sz="0" w:space="0" w:color="auto"/>
                      </w:divBdr>
                    </w:div>
                    <w:div w:id="4595157">
                      <w:marLeft w:val="0"/>
                      <w:marRight w:val="0"/>
                      <w:marTop w:val="0"/>
                      <w:marBottom w:val="0"/>
                      <w:divBdr>
                        <w:top w:val="none" w:sz="0" w:space="0" w:color="auto"/>
                        <w:left w:val="none" w:sz="0" w:space="0" w:color="auto"/>
                        <w:bottom w:val="none" w:sz="0" w:space="0" w:color="auto"/>
                        <w:right w:val="none" w:sz="0" w:space="0" w:color="auto"/>
                      </w:divBdr>
                    </w:div>
                    <w:div w:id="1991864332">
                      <w:marLeft w:val="0"/>
                      <w:marRight w:val="0"/>
                      <w:marTop w:val="0"/>
                      <w:marBottom w:val="0"/>
                      <w:divBdr>
                        <w:top w:val="none" w:sz="0" w:space="0" w:color="auto"/>
                        <w:left w:val="none" w:sz="0" w:space="0" w:color="auto"/>
                        <w:bottom w:val="none" w:sz="0" w:space="0" w:color="auto"/>
                        <w:right w:val="none" w:sz="0" w:space="0" w:color="auto"/>
                      </w:divBdr>
                    </w:div>
                    <w:div w:id="350641561">
                      <w:marLeft w:val="0"/>
                      <w:marRight w:val="0"/>
                      <w:marTop w:val="0"/>
                      <w:marBottom w:val="0"/>
                      <w:divBdr>
                        <w:top w:val="none" w:sz="0" w:space="0" w:color="auto"/>
                        <w:left w:val="none" w:sz="0" w:space="0" w:color="auto"/>
                        <w:bottom w:val="none" w:sz="0" w:space="0" w:color="auto"/>
                        <w:right w:val="none" w:sz="0" w:space="0" w:color="auto"/>
                      </w:divBdr>
                    </w:div>
                    <w:div w:id="1281693145">
                      <w:marLeft w:val="0"/>
                      <w:marRight w:val="0"/>
                      <w:marTop w:val="0"/>
                      <w:marBottom w:val="0"/>
                      <w:divBdr>
                        <w:top w:val="none" w:sz="0" w:space="0" w:color="auto"/>
                        <w:left w:val="none" w:sz="0" w:space="0" w:color="auto"/>
                        <w:bottom w:val="none" w:sz="0" w:space="0" w:color="auto"/>
                        <w:right w:val="none" w:sz="0" w:space="0" w:color="auto"/>
                      </w:divBdr>
                    </w:div>
                    <w:div w:id="665981838">
                      <w:marLeft w:val="0"/>
                      <w:marRight w:val="0"/>
                      <w:marTop w:val="0"/>
                      <w:marBottom w:val="0"/>
                      <w:divBdr>
                        <w:top w:val="none" w:sz="0" w:space="0" w:color="auto"/>
                        <w:left w:val="none" w:sz="0" w:space="0" w:color="auto"/>
                        <w:bottom w:val="none" w:sz="0" w:space="0" w:color="auto"/>
                        <w:right w:val="none" w:sz="0" w:space="0" w:color="auto"/>
                      </w:divBdr>
                    </w:div>
                    <w:div w:id="1221360104">
                      <w:marLeft w:val="0"/>
                      <w:marRight w:val="0"/>
                      <w:marTop w:val="0"/>
                      <w:marBottom w:val="0"/>
                      <w:divBdr>
                        <w:top w:val="none" w:sz="0" w:space="0" w:color="auto"/>
                        <w:left w:val="none" w:sz="0" w:space="0" w:color="auto"/>
                        <w:bottom w:val="none" w:sz="0" w:space="0" w:color="auto"/>
                        <w:right w:val="none" w:sz="0" w:space="0" w:color="auto"/>
                      </w:divBdr>
                    </w:div>
                    <w:div w:id="1687437575">
                      <w:marLeft w:val="0"/>
                      <w:marRight w:val="0"/>
                      <w:marTop w:val="0"/>
                      <w:marBottom w:val="0"/>
                      <w:divBdr>
                        <w:top w:val="none" w:sz="0" w:space="0" w:color="auto"/>
                        <w:left w:val="none" w:sz="0" w:space="0" w:color="auto"/>
                        <w:bottom w:val="none" w:sz="0" w:space="0" w:color="auto"/>
                        <w:right w:val="none" w:sz="0" w:space="0" w:color="auto"/>
                      </w:divBdr>
                    </w:div>
                    <w:div w:id="954367428">
                      <w:marLeft w:val="0"/>
                      <w:marRight w:val="0"/>
                      <w:marTop w:val="0"/>
                      <w:marBottom w:val="0"/>
                      <w:divBdr>
                        <w:top w:val="none" w:sz="0" w:space="0" w:color="auto"/>
                        <w:left w:val="none" w:sz="0" w:space="0" w:color="auto"/>
                        <w:bottom w:val="none" w:sz="0" w:space="0" w:color="auto"/>
                        <w:right w:val="none" w:sz="0" w:space="0" w:color="auto"/>
                      </w:divBdr>
                    </w:div>
                  </w:divsChild>
                </w:div>
                <w:div w:id="1572616046">
                  <w:marLeft w:val="0"/>
                  <w:marRight w:val="0"/>
                  <w:marTop w:val="0"/>
                  <w:marBottom w:val="0"/>
                  <w:divBdr>
                    <w:top w:val="none" w:sz="0" w:space="0" w:color="auto"/>
                    <w:left w:val="none" w:sz="0" w:space="0" w:color="auto"/>
                    <w:bottom w:val="none" w:sz="0" w:space="0" w:color="auto"/>
                    <w:right w:val="none" w:sz="0" w:space="0" w:color="auto"/>
                  </w:divBdr>
                  <w:divsChild>
                    <w:div w:id="1304700953">
                      <w:marLeft w:val="0"/>
                      <w:marRight w:val="0"/>
                      <w:marTop w:val="0"/>
                      <w:marBottom w:val="0"/>
                      <w:divBdr>
                        <w:top w:val="none" w:sz="0" w:space="0" w:color="auto"/>
                        <w:left w:val="none" w:sz="0" w:space="0" w:color="auto"/>
                        <w:bottom w:val="none" w:sz="0" w:space="0" w:color="auto"/>
                        <w:right w:val="none" w:sz="0" w:space="0" w:color="auto"/>
                      </w:divBdr>
                    </w:div>
                  </w:divsChild>
                </w:div>
                <w:div w:id="193034279">
                  <w:marLeft w:val="0"/>
                  <w:marRight w:val="0"/>
                  <w:marTop w:val="0"/>
                  <w:marBottom w:val="0"/>
                  <w:divBdr>
                    <w:top w:val="none" w:sz="0" w:space="0" w:color="auto"/>
                    <w:left w:val="none" w:sz="0" w:space="0" w:color="auto"/>
                    <w:bottom w:val="none" w:sz="0" w:space="0" w:color="auto"/>
                    <w:right w:val="none" w:sz="0" w:space="0" w:color="auto"/>
                  </w:divBdr>
                  <w:divsChild>
                    <w:div w:id="39137097">
                      <w:marLeft w:val="0"/>
                      <w:marRight w:val="0"/>
                      <w:marTop w:val="0"/>
                      <w:marBottom w:val="0"/>
                      <w:divBdr>
                        <w:top w:val="none" w:sz="0" w:space="0" w:color="auto"/>
                        <w:left w:val="none" w:sz="0" w:space="0" w:color="auto"/>
                        <w:bottom w:val="none" w:sz="0" w:space="0" w:color="auto"/>
                        <w:right w:val="none" w:sz="0" w:space="0" w:color="auto"/>
                      </w:divBdr>
                    </w:div>
                  </w:divsChild>
                </w:div>
                <w:div w:id="1180270175">
                  <w:marLeft w:val="0"/>
                  <w:marRight w:val="0"/>
                  <w:marTop w:val="0"/>
                  <w:marBottom w:val="0"/>
                  <w:divBdr>
                    <w:top w:val="none" w:sz="0" w:space="0" w:color="auto"/>
                    <w:left w:val="none" w:sz="0" w:space="0" w:color="auto"/>
                    <w:bottom w:val="none" w:sz="0" w:space="0" w:color="auto"/>
                    <w:right w:val="none" w:sz="0" w:space="0" w:color="auto"/>
                  </w:divBdr>
                  <w:divsChild>
                    <w:div w:id="587347046">
                      <w:marLeft w:val="0"/>
                      <w:marRight w:val="0"/>
                      <w:marTop w:val="0"/>
                      <w:marBottom w:val="0"/>
                      <w:divBdr>
                        <w:top w:val="none" w:sz="0" w:space="0" w:color="auto"/>
                        <w:left w:val="none" w:sz="0" w:space="0" w:color="auto"/>
                        <w:bottom w:val="none" w:sz="0" w:space="0" w:color="auto"/>
                        <w:right w:val="none" w:sz="0" w:space="0" w:color="auto"/>
                      </w:divBdr>
                    </w:div>
                  </w:divsChild>
                </w:div>
                <w:div w:id="1993868246">
                  <w:marLeft w:val="0"/>
                  <w:marRight w:val="0"/>
                  <w:marTop w:val="0"/>
                  <w:marBottom w:val="0"/>
                  <w:divBdr>
                    <w:top w:val="none" w:sz="0" w:space="0" w:color="auto"/>
                    <w:left w:val="none" w:sz="0" w:space="0" w:color="auto"/>
                    <w:bottom w:val="none" w:sz="0" w:space="0" w:color="auto"/>
                    <w:right w:val="none" w:sz="0" w:space="0" w:color="auto"/>
                  </w:divBdr>
                  <w:divsChild>
                    <w:div w:id="522743455">
                      <w:marLeft w:val="0"/>
                      <w:marRight w:val="0"/>
                      <w:marTop w:val="0"/>
                      <w:marBottom w:val="0"/>
                      <w:divBdr>
                        <w:top w:val="none" w:sz="0" w:space="0" w:color="auto"/>
                        <w:left w:val="none" w:sz="0" w:space="0" w:color="auto"/>
                        <w:bottom w:val="none" w:sz="0" w:space="0" w:color="auto"/>
                        <w:right w:val="none" w:sz="0" w:space="0" w:color="auto"/>
                      </w:divBdr>
                    </w:div>
                  </w:divsChild>
                </w:div>
                <w:div w:id="323516114">
                  <w:marLeft w:val="0"/>
                  <w:marRight w:val="0"/>
                  <w:marTop w:val="0"/>
                  <w:marBottom w:val="0"/>
                  <w:divBdr>
                    <w:top w:val="none" w:sz="0" w:space="0" w:color="auto"/>
                    <w:left w:val="none" w:sz="0" w:space="0" w:color="auto"/>
                    <w:bottom w:val="none" w:sz="0" w:space="0" w:color="auto"/>
                    <w:right w:val="none" w:sz="0" w:space="0" w:color="auto"/>
                  </w:divBdr>
                  <w:divsChild>
                    <w:div w:id="526211762">
                      <w:marLeft w:val="0"/>
                      <w:marRight w:val="0"/>
                      <w:marTop w:val="0"/>
                      <w:marBottom w:val="0"/>
                      <w:divBdr>
                        <w:top w:val="none" w:sz="0" w:space="0" w:color="auto"/>
                        <w:left w:val="none" w:sz="0" w:space="0" w:color="auto"/>
                        <w:bottom w:val="none" w:sz="0" w:space="0" w:color="auto"/>
                        <w:right w:val="none" w:sz="0" w:space="0" w:color="auto"/>
                      </w:divBdr>
                    </w:div>
                  </w:divsChild>
                </w:div>
                <w:div w:id="1338731046">
                  <w:marLeft w:val="0"/>
                  <w:marRight w:val="0"/>
                  <w:marTop w:val="0"/>
                  <w:marBottom w:val="0"/>
                  <w:divBdr>
                    <w:top w:val="none" w:sz="0" w:space="0" w:color="auto"/>
                    <w:left w:val="none" w:sz="0" w:space="0" w:color="auto"/>
                    <w:bottom w:val="none" w:sz="0" w:space="0" w:color="auto"/>
                    <w:right w:val="none" w:sz="0" w:space="0" w:color="auto"/>
                  </w:divBdr>
                  <w:divsChild>
                    <w:div w:id="272906016">
                      <w:marLeft w:val="0"/>
                      <w:marRight w:val="0"/>
                      <w:marTop w:val="0"/>
                      <w:marBottom w:val="0"/>
                      <w:divBdr>
                        <w:top w:val="none" w:sz="0" w:space="0" w:color="auto"/>
                        <w:left w:val="none" w:sz="0" w:space="0" w:color="auto"/>
                        <w:bottom w:val="none" w:sz="0" w:space="0" w:color="auto"/>
                        <w:right w:val="none" w:sz="0" w:space="0" w:color="auto"/>
                      </w:divBdr>
                    </w:div>
                    <w:div w:id="1752462713">
                      <w:marLeft w:val="0"/>
                      <w:marRight w:val="0"/>
                      <w:marTop w:val="0"/>
                      <w:marBottom w:val="0"/>
                      <w:divBdr>
                        <w:top w:val="none" w:sz="0" w:space="0" w:color="auto"/>
                        <w:left w:val="none" w:sz="0" w:space="0" w:color="auto"/>
                        <w:bottom w:val="none" w:sz="0" w:space="0" w:color="auto"/>
                        <w:right w:val="none" w:sz="0" w:space="0" w:color="auto"/>
                      </w:divBdr>
                    </w:div>
                  </w:divsChild>
                </w:div>
                <w:div w:id="1213150090">
                  <w:marLeft w:val="0"/>
                  <w:marRight w:val="0"/>
                  <w:marTop w:val="0"/>
                  <w:marBottom w:val="0"/>
                  <w:divBdr>
                    <w:top w:val="none" w:sz="0" w:space="0" w:color="auto"/>
                    <w:left w:val="none" w:sz="0" w:space="0" w:color="auto"/>
                    <w:bottom w:val="none" w:sz="0" w:space="0" w:color="auto"/>
                    <w:right w:val="none" w:sz="0" w:space="0" w:color="auto"/>
                  </w:divBdr>
                  <w:divsChild>
                    <w:div w:id="1551917275">
                      <w:marLeft w:val="0"/>
                      <w:marRight w:val="0"/>
                      <w:marTop w:val="0"/>
                      <w:marBottom w:val="0"/>
                      <w:divBdr>
                        <w:top w:val="none" w:sz="0" w:space="0" w:color="auto"/>
                        <w:left w:val="none" w:sz="0" w:space="0" w:color="auto"/>
                        <w:bottom w:val="none" w:sz="0" w:space="0" w:color="auto"/>
                        <w:right w:val="none" w:sz="0" w:space="0" w:color="auto"/>
                      </w:divBdr>
                    </w:div>
                  </w:divsChild>
                </w:div>
                <w:div w:id="1972053021">
                  <w:marLeft w:val="0"/>
                  <w:marRight w:val="0"/>
                  <w:marTop w:val="0"/>
                  <w:marBottom w:val="0"/>
                  <w:divBdr>
                    <w:top w:val="none" w:sz="0" w:space="0" w:color="auto"/>
                    <w:left w:val="none" w:sz="0" w:space="0" w:color="auto"/>
                    <w:bottom w:val="none" w:sz="0" w:space="0" w:color="auto"/>
                    <w:right w:val="none" w:sz="0" w:space="0" w:color="auto"/>
                  </w:divBdr>
                  <w:divsChild>
                    <w:div w:id="1118990257">
                      <w:marLeft w:val="0"/>
                      <w:marRight w:val="0"/>
                      <w:marTop w:val="0"/>
                      <w:marBottom w:val="0"/>
                      <w:divBdr>
                        <w:top w:val="none" w:sz="0" w:space="0" w:color="auto"/>
                        <w:left w:val="none" w:sz="0" w:space="0" w:color="auto"/>
                        <w:bottom w:val="none" w:sz="0" w:space="0" w:color="auto"/>
                        <w:right w:val="none" w:sz="0" w:space="0" w:color="auto"/>
                      </w:divBdr>
                    </w:div>
                  </w:divsChild>
                </w:div>
                <w:div w:id="1851678161">
                  <w:marLeft w:val="0"/>
                  <w:marRight w:val="0"/>
                  <w:marTop w:val="0"/>
                  <w:marBottom w:val="0"/>
                  <w:divBdr>
                    <w:top w:val="none" w:sz="0" w:space="0" w:color="auto"/>
                    <w:left w:val="none" w:sz="0" w:space="0" w:color="auto"/>
                    <w:bottom w:val="none" w:sz="0" w:space="0" w:color="auto"/>
                    <w:right w:val="none" w:sz="0" w:space="0" w:color="auto"/>
                  </w:divBdr>
                  <w:divsChild>
                    <w:div w:id="281232375">
                      <w:marLeft w:val="0"/>
                      <w:marRight w:val="0"/>
                      <w:marTop w:val="0"/>
                      <w:marBottom w:val="0"/>
                      <w:divBdr>
                        <w:top w:val="none" w:sz="0" w:space="0" w:color="auto"/>
                        <w:left w:val="none" w:sz="0" w:space="0" w:color="auto"/>
                        <w:bottom w:val="none" w:sz="0" w:space="0" w:color="auto"/>
                        <w:right w:val="none" w:sz="0" w:space="0" w:color="auto"/>
                      </w:divBdr>
                    </w:div>
                  </w:divsChild>
                </w:div>
                <w:div w:id="1055547909">
                  <w:marLeft w:val="0"/>
                  <w:marRight w:val="0"/>
                  <w:marTop w:val="0"/>
                  <w:marBottom w:val="0"/>
                  <w:divBdr>
                    <w:top w:val="none" w:sz="0" w:space="0" w:color="auto"/>
                    <w:left w:val="none" w:sz="0" w:space="0" w:color="auto"/>
                    <w:bottom w:val="none" w:sz="0" w:space="0" w:color="auto"/>
                    <w:right w:val="none" w:sz="0" w:space="0" w:color="auto"/>
                  </w:divBdr>
                  <w:divsChild>
                    <w:div w:id="805657037">
                      <w:marLeft w:val="0"/>
                      <w:marRight w:val="0"/>
                      <w:marTop w:val="0"/>
                      <w:marBottom w:val="0"/>
                      <w:divBdr>
                        <w:top w:val="none" w:sz="0" w:space="0" w:color="auto"/>
                        <w:left w:val="none" w:sz="0" w:space="0" w:color="auto"/>
                        <w:bottom w:val="none" w:sz="0" w:space="0" w:color="auto"/>
                        <w:right w:val="none" w:sz="0" w:space="0" w:color="auto"/>
                      </w:divBdr>
                    </w:div>
                  </w:divsChild>
                </w:div>
                <w:div w:id="1463695603">
                  <w:marLeft w:val="0"/>
                  <w:marRight w:val="0"/>
                  <w:marTop w:val="0"/>
                  <w:marBottom w:val="0"/>
                  <w:divBdr>
                    <w:top w:val="none" w:sz="0" w:space="0" w:color="auto"/>
                    <w:left w:val="none" w:sz="0" w:space="0" w:color="auto"/>
                    <w:bottom w:val="none" w:sz="0" w:space="0" w:color="auto"/>
                    <w:right w:val="none" w:sz="0" w:space="0" w:color="auto"/>
                  </w:divBdr>
                  <w:divsChild>
                    <w:div w:id="6250298">
                      <w:marLeft w:val="0"/>
                      <w:marRight w:val="0"/>
                      <w:marTop w:val="0"/>
                      <w:marBottom w:val="0"/>
                      <w:divBdr>
                        <w:top w:val="none" w:sz="0" w:space="0" w:color="auto"/>
                        <w:left w:val="none" w:sz="0" w:space="0" w:color="auto"/>
                        <w:bottom w:val="none" w:sz="0" w:space="0" w:color="auto"/>
                        <w:right w:val="none" w:sz="0" w:space="0" w:color="auto"/>
                      </w:divBdr>
                    </w:div>
                  </w:divsChild>
                </w:div>
                <w:div w:id="1740327831">
                  <w:marLeft w:val="0"/>
                  <w:marRight w:val="0"/>
                  <w:marTop w:val="0"/>
                  <w:marBottom w:val="0"/>
                  <w:divBdr>
                    <w:top w:val="none" w:sz="0" w:space="0" w:color="auto"/>
                    <w:left w:val="none" w:sz="0" w:space="0" w:color="auto"/>
                    <w:bottom w:val="none" w:sz="0" w:space="0" w:color="auto"/>
                    <w:right w:val="none" w:sz="0" w:space="0" w:color="auto"/>
                  </w:divBdr>
                  <w:divsChild>
                    <w:div w:id="1268735133">
                      <w:marLeft w:val="0"/>
                      <w:marRight w:val="0"/>
                      <w:marTop w:val="0"/>
                      <w:marBottom w:val="0"/>
                      <w:divBdr>
                        <w:top w:val="none" w:sz="0" w:space="0" w:color="auto"/>
                        <w:left w:val="none" w:sz="0" w:space="0" w:color="auto"/>
                        <w:bottom w:val="none" w:sz="0" w:space="0" w:color="auto"/>
                        <w:right w:val="none" w:sz="0" w:space="0" w:color="auto"/>
                      </w:divBdr>
                    </w:div>
                    <w:div w:id="200289152">
                      <w:marLeft w:val="0"/>
                      <w:marRight w:val="0"/>
                      <w:marTop w:val="0"/>
                      <w:marBottom w:val="0"/>
                      <w:divBdr>
                        <w:top w:val="none" w:sz="0" w:space="0" w:color="auto"/>
                        <w:left w:val="none" w:sz="0" w:space="0" w:color="auto"/>
                        <w:bottom w:val="none" w:sz="0" w:space="0" w:color="auto"/>
                        <w:right w:val="none" w:sz="0" w:space="0" w:color="auto"/>
                      </w:divBdr>
                    </w:div>
                  </w:divsChild>
                </w:div>
                <w:div w:id="1506169678">
                  <w:marLeft w:val="0"/>
                  <w:marRight w:val="0"/>
                  <w:marTop w:val="0"/>
                  <w:marBottom w:val="0"/>
                  <w:divBdr>
                    <w:top w:val="none" w:sz="0" w:space="0" w:color="auto"/>
                    <w:left w:val="none" w:sz="0" w:space="0" w:color="auto"/>
                    <w:bottom w:val="none" w:sz="0" w:space="0" w:color="auto"/>
                    <w:right w:val="none" w:sz="0" w:space="0" w:color="auto"/>
                  </w:divBdr>
                  <w:divsChild>
                    <w:div w:id="49811986">
                      <w:marLeft w:val="0"/>
                      <w:marRight w:val="0"/>
                      <w:marTop w:val="0"/>
                      <w:marBottom w:val="0"/>
                      <w:divBdr>
                        <w:top w:val="none" w:sz="0" w:space="0" w:color="auto"/>
                        <w:left w:val="none" w:sz="0" w:space="0" w:color="auto"/>
                        <w:bottom w:val="none" w:sz="0" w:space="0" w:color="auto"/>
                        <w:right w:val="none" w:sz="0" w:space="0" w:color="auto"/>
                      </w:divBdr>
                    </w:div>
                  </w:divsChild>
                </w:div>
                <w:div w:id="1975719707">
                  <w:marLeft w:val="0"/>
                  <w:marRight w:val="0"/>
                  <w:marTop w:val="0"/>
                  <w:marBottom w:val="0"/>
                  <w:divBdr>
                    <w:top w:val="none" w:sz="0" w:space="0" w:color="auto"/>
                    <w:left w:val="none" w:sz="0" w:space="0" w:color="auto"/>
                    <w:bottom w:val="none" w:sz="0" w:space="0" w:color="auto"/>
                    <w:right w:val="none" w:sz="0" w:space="0" w:color="auto"/>
                  </w:divBdr>
                  <w:divsChild>
                    <w:div w:id="1843276379">
                      <w:marLeft w:val="0"/>
                      <w:marRight w:val="0"/>
                      <w:marTop w:val="0"/>
                      <w:marBottom w:val="0"/>
                      <w:divBdr>
                        <w:top w:val="none" w:sz="0" w:space="0" w:color="auto"/>
                        <w:left w:val="none" w:sz="0" w:space="0" w:color="auto"/>
                        <w:bottom w:val="none" w:sz="0" w:space="0" w:color="auto"/>
                        <w:right w:val="none" w:sz="0" w:space="0" w:color="auto"/>
                      </w:divBdr>
                    </w:div>
                  </w:divsChild>
                </w:div>
                <w:div w:id="1343125475">
                  <w:marLeft w:val="0"/>
                  <w:marRight w:val="0"/>
                  <w:marTop w:val="0"/>
                  <w:marBottom w:val="0"/>
                  <w:divBdr>
                    <w:top w:val="none" w:sz="0" w:space="0" w:color="auto"/>
                    <w:left w:val="none" w:sz="0" w:space="0" w:color="auto"/>
                    <w:bottom w:val="none" w:sz="0" w:space="0" w:color="auto"/>
                    <w:right w:val="none" w:sz="0" w:space="0" w:color="auto"/>
                  </w:divBdr>
                  <w:divsChild>
                    <w:div w:id="2046978441">
                      <w:marLeft w:val="0"/>
                      <w:marRight w:val="0"/>
                      <w:marTop w:val="0"/>
                      <w:marBottom w:val="0"/>
                      <w:divBdr>
                        <w:top w:val="none" w:sz="0" w:space="0" w:color="auto"/>
                        <w:left w:val="none" w:sz="0" w:space="0" w:color="auto"/>
                        <w:bottom w:val="none" w:sz="0" w:space="0" w:color="auto"/>
                        <w:right w:val="none" w:sz="0" w:space="0" w:color="auto"/>
                      </w:divBdr>
                    </w:div>
                  </w:divsChild>
                </w:div>
                <w:div w:id="1591425391">
                  <w:marLeft w:val="0"/>
                  <w:marRight w:val="0"/>
                  <w:marTop w:val="0"/>
                  <w:marBottom w:val="0"/>
                  <w:divBdr>
                    <w:top w:val="none" w:sz="0" w:space="0" w:color="auto"/>
                    <w:left w:val="none" w:sz="0" w:space="0" w:color="auto"/>
                    <w:bottom w:val="none" w:sz="0" w:space="0" w:color="auto"/>
                    <w:right w:val="none" w:sz="0" w:space="0" w:color="auto"/>
                  </w:divBdr>
                  <w:divsChild>
                    <w:div w:id="2088962741">
                      <w:marLeft w:val="0"/>
                      <w:marRight w:val="0"/>
                      <w:marTop w:val="0"/>
                      <w:marBottom w:val="0"/>
                      <w:divBdr>
                        <w:top w:val="none" w:sz="0" w:space="0" w:color="auto"/>
                        <w:left w:val="none" w:sz="0" w:space="0" w:color="auto"/>
                        <w:bottom w:val="none" w:sz="0" w:space="0" w:color="auto"/>
                        <w:right w:val="none" w:sz="0" w:space="0" w:color="auto"/>
                      </w:divBdr>
                    </w:div>
                  </w:divsChild>
                </w:div>
                <w:div w:id="609435197">
                  <w:marLeft w:val="0"/>
                  <w:marRight w:val="0"/>
                  <w:marTop w:val="0"/>
                  <w:marBottom w:val="0"/>
                  <w:divBdr>
                    <w:top w:val="none" w:sz="0" w:space="0" w:color="auto"/>
                    <w:left w:val="none" w:sz="0" w:space="0" w:color="auto"/>
                    <w:bottom w:val="none" w:sz="0" w:space="0" w:color="auto"/>
                    <w:right w:val="none" w:sz="0" w:space="0" w:color="auto"/>
                  </w:divBdr>
                  <w:divsChild>
                    <w:div w:id="1576893806">
                      <w:marLeft w:val="0"/>
                      <w:marRight w:val="0"/>
                      <w:marTop w:val="0"/>
                      <w:marBottom w:val="0"/>
                      <w:divBdr>
                        <w:top w:val="none" w:sz="0" w:space="0" w:color="auto"/>
                        <w:left w:val="none" w:sz="0" w:space="0" w:color="auto"/>
                        <w:bottom w:val="none" w:sz="0" w:space="0" w:color="auto"/>
                        <w:right w:val="none" w:sz="0" w:space="0" w:color="auto"/>
                      </w:divBdr>
                    </w:div>
                  </w:divsChild>
                </w:div>
                <w:div w:id="1062673060">
                  <w:marLeft w:val="0"/>
                  <w:marRight w:val="0"/>
                  <w:marTop w:val="0"/>
                  <w:marBottom w:val="0"/>
                  <w:divBdr>
                    <w:top w:val="none" w:sz="0" w:space="0" w:color="auto"/>
                    <w:left w:val="none" w:sz="0" w:space="0" w:color="auto"/>
                    <w:bottom w:val="none" w:sz="0" w:space="0" w:color="auto"/>
                    <w:right w:val="none" w:sz="0" w:space="0" w:color="auto"/>
                  </w:divBdr>
                  <w:divsChild>
                    <w:div w:id="913008668">
                      <w:marLeft w:val="0"/>
                      <w:marRight w:val="0"/>
                      <w:marTop w:val="0"/>
                      <w:marBottom w:val="0"/>
                      <w:divBdr>
                        <w:top w:val="none" w:sz="0" w:space="0" w:color="auto"/>
                        <w:left w:val="none" w:sz="0" w:space="0" w:color="auto"/>
                        <w:bottom w:val="none" w:sz="0" w:space="0" w:color="auto"/>
                        <w:right w:val="none" w:sz="0" w:space="0" w:color="auto"/>
                      </w:divBdr>
                    </w:div>
                    <w:div w:id="751197879">
                      <w:marLeft w:val="0"/>
                      <w:marRight w:val="0"/>
                      <w:marTop w:val="0"/>
                      <w:marBottom w:val="0"/>
                      <w:divBdr>
                        <w:top w:val="none" w:sz="0" w:space="0" w:color="auto"/>
                        <w:left w:val="none" w:sz="0" w:space="0" w:color="auto"/>
                        <w:bottom w:val="none" w:sz="0" w:space="0" w:color="auto"/>
                        <w:right w:val="none" w:sz="0" w:space="0" w:color="auto"/>
                      </w:divBdr>
                    </w:div>
                  </w:divsChild>
                </w:div>
                <w:div w:id="1257906818">
                  <w:marLeft w:val="0"/>
                  <w:marRight w:val="0"/>
                  <w:marTop w:val="0"/>
                  <w:marBottom w:val="0"/>
                  <w:divBdr>
                    <w:top w:val="none" w:sz="0" w:space="0" w:color="auto"/>
                    <w:left w:val="none" w:sz="0" w:space="0" w:color="auto"/>
                    <w:bottom w:val="none" w:sz="0" w:space="0" w:color="auto"/>
                    <w:right w:val="none" w:sz="0" w:space="0" w:color="auto"/>
                  </w:divBdr>
                  <w:divsChild>
                    <w:div w:id="432285100">
                      <w:marLeft w:val="0"/>
                      <w:marRight w:val="0"/>
                      <w:marTop w:val="0"/>
                      <w:marBottom w:val="0"/>
                      <w:divBdr>
                        <w:top w:val="none" w:sz="0" w:space="0" w:color="auto"/>
                        <w:left w:val="none" w:sz="0" w:space="0" w:color="auto"/>
                        <w:bottom w:val="none" w:sz="0" w:space="0" w:color="auto"/>
                        <w:right w:val="none" w:sz="0" w:space="0" w:color="auto"/>
                      </w:divBdr>
                    </w:div>
                  </w:divsChild>
                </w:div>
                <w:div w:id="580335500">
                  <w:marLeft w:val="0"/>
                  <w:marRight w:val="0"/>
                  <w:marTop w:val="0"/>
                  <w:marBottom w:val="0"/>
                  <w:divBdr>
                    <w:top w:val="none" w:sz="0" w:space="0" w:color="auto"/>
                    <w:left w:val="none" w:sz="0" w:space="0" w:color="auto"/>
                    <w:bottom w:val="none" w:sz="0" w:space="0" w:color="auto"/>
                    <w:right w:val="none" w:sz="0" w:space="0" w:color="auto"/>
                  </w:divBdr>
                  <w:divsChild>
                    <w:div w:id="1684548291">
                      <w:marLeft w:val="0"/>
                      <w:marRight w:val="0"/>
                      <w:marTop w:val="0"/>
                      <w:marBottom w:val="0"/>
                      <w:divBdr>
                        <w:top w:val="none" w:sz="0" w:space="0" w:color="auto"/>
                        <w:left w:val="none" w:sz="0" w:space="0" w:color="auto"/>
                        <w:bottom w:val="none" w:sz="0" w:space="0" w:color="auto"/>
                        <w:right w:val="none" w:sz="0" w:space="0" w:color="auto"/>
                      </w:divBdr>
                    </w:div>
                  </w:divsChild>
                </w:div>
                <w:div w:id="1498570773">
                  <w:marLeft w:val="0"/>
                  <w:marRight w:val="0"/>
                  <w:marTop w:val="0"/>
                  <w:marBottom w:val="0"/>
                  <w:divBdr>
                    <w:top w:val="none" w:sz="0" w:space="0" w:color="auto"/>
                    <w:left w:val="none" w:sz="0" w:space="0" w:color="auto"/>
                    <w:bottom w:val="none" w:sz="0" w:space="0" w:color="auto"/>
                    <w:right w:val="none" w:sz="0" w:space="0" w:color="auto"/>
                  </w:divBdr>
                  <w:divsChild>
                    <w:div w:id="131562213">
                      <w:marLeft w:val="0"/>
                      <w:marRight w:val="0"/>
                      <w:marTop w:val="0"/>
                      <w:marBottom w:val="0"/>
                      <w:divBdr>
                        <w:top w:val="none" w:sz="0" w:space="0" w:color="auto"/>
                        <w:left w:val="none" w:sz="0" w:space="0" w:color="auto"/>
                        <w:bottom w:val="none" w:sz="0" w:space="0" w:color="auto"/>
                        <w:right w:val="none" w:sz="0" w:space="0" w:color="auto"/>
                      </w:divBdr>
                    </w:div>
                  </w:divsChild>
                </w:div>
                <w:div w:id="1215317578">
                  <w:marLeft w:val="0"/>
                  <w:marRight w:val="0"/>
                  <w:marTop w:val="0"/>
                  <w:marBottom w:val="0"/>
                  <w:divBdr>
                    <w:top w:val="none" w:sz="0" w:space="0" w:color="auto"/>
                    <w:left w:val="none" w:sz="0" w:space="0" w:color="auto"/>
                    <w:bottom w:val="none" w:sz="0" w:space="0" w:color="auto"/>
                    <w:right w:val="none" w:sz="0" w:space="0" w:color="auto"/>
                  </w:divBdr>
                  <w:divsChild>
                    <w:div w:id="978025519">
                      <w:marLeft w:val="0"/>
                      <w:marRight w:val="0"/>
                      <w:marTop w:val="0"/>
                      <w:marBottom w:val="0"/>
                      <w:divBdr>
                        <w:top w:val="none" w:sz="0" w:space="0" w:color="auto"/>
                        <w:left w:val="none" w:sz="0" w:space="0" w:color="auto"/>
                        <w:bottom w:val="none" w:sz="0" w:space="0" w:color="auto"/>
                        <w:right w:val="none" w:sz="0" w:space="0" w:color="auto"/>
                      </w:divBdr>
                    </w:div>
                  </w:divsChild>
                </w:div>
                <w:div w:id="1382245738">
                  <w:marLeft w:val="0"/>
                  <w:marRight w:val="0"/>
                  <w:marTop w:val="0"/>
                  <w:marBottom w:val="0"/>
                  <w:divBdr>
                    <w:top w:val="none" w:sz="0" w:space="0" w:color="auto"/>
                    <w:left w:val="none" w:sz="0" w:space="0" w:color="auto"/>
                    <w:bottom w:val="none" w:sz="0" w:space="0" w:color="auto"/>
                    <w:right w:val="none" w:sz="0" w:space="0" w:color="auto"/>
                  </w:divBdr>
                  <w:divsChild>
                    <w:div w:id="515387304">
                      <w:marLeft w:val="0"/>
                      <w:marRight w:val="0"/>
                      <w:marTop w:val="0"/>
                      <w:marBottom w:val="0"/>
                      <w:divBdr>
                        <w:top w:val="none" w:sz="0" w:space="0" w:color="auto"/>
                        <w:left w:val="none" w:sz="0" w:space="0" w:color="auto"/>
                        <w:bottom w:val="none" w:sz="0" w:space="0" w:color="auto"/>
                        <w:right w:val="none" w:sz="0" w:space="0" w:color="auto"/>
                      </w:divBdr>
                    </w:div>
                  </w:divsChild>
                </w:div>
                <w:div w:id="120535700">
                  <w:marLeft w:val="0"/>
                  <w:marRight w:val="0"/>
                  <w:marTop w:val="0"/>
                  <w:marBottom w:val="0"/>
                  <w:divBdr>
                    <w:top w:val="none" w:sz="0" w:space="0" w:color="auto"/>
                    <w:left w:val="none" w:sz="0" w:space="0" w:color="auto"/>
                    <w:bottom w:val="none" w:sz="0" w:space="0" w:color="auto"/>
                    <w:right w:val="none" w:sz="0" w:space="0" w:color="auto"/>
                  </w:divBdr>
                  <w:divsChild>
                    <w:div w:id="875002380">
                      <w:marLeft w:val="0"/>
                      <w:marRight w:val="0"/>
                      <w:marTop w:val="0"/>
                      <w:marBottom w:val="0"/>
                      <w:divBdr>
                        <w:top w:val="none" w:sz="0" w:space="0" w:color="auto"/>
                        <w:left w:val="none" w:sz="0" w:space="0" w:color="auto"/>
                        <w:bottom w:val="none" w:sz="0" w:space="0" w:color="auto"/>
                        <w:right w:val="none" w:sz="0" w:space="0" w:color="auto"/>
                      </w:divBdr>
                    </w:div>
                    <w:div w:id="1314289823">
                      <w:marLeft w:val="0"/>
                      <w:marRight w:val="0"/>
                      <w:marTop w:val="0"/>
                      <w:marBottom w:val="0"/>
                      <w:divBdr>
                        <w:top w:val="none" w:sz="0" w:space="0" w:color="auto"/>
                        <w:left w:val="none" w:sz="0" w:space="0" w:color="auto"/>
                        <w:bottom w:val="none" w:sz="0" w:space="0" w:color="auto"/>
                        <w:right w:val="none" w:sz="0" w:space="0" w:color="auto"/>
                      </w:divBdr>
                    </w:div>
                    <w:div w:id="562523187">
                      <w:marLeft w:val="0"/>
                      <w:marRight w:val="0"/>
                      <w:marTop w:val="0"/>
                      <w:marBottom w:val="0"/>
                      <w:divBdr>
                        <w:top w:val="none" w:sz="0" w:space="0" w:color="auto"/>
                        <w:left w:val="none" w:sz="0" w:space="0" w:color="auto"/>
                        <w:bottom w:val="none" w:sz="0" w:space="0" w:color="auto"/>
                        <w:right w:val="none" w:sz="0" w:space="0" w:color="auto"/>
                      </w:divBdr>
                    </w:div>
                    <w:div w:id="2090611125">
                      <w:marLeft w:val="0"/>
                      <w:marRight w:val="0"/>
                      <w:marTop w:val="0"/>
                      <w:marBottom w:val="0"/>
                      <w:divBdr>
                        <w:top w:val="none" w:sz="0" w:space="0" w:color="auto"/>
                        <w:left w:val="none" w:sz="0" w:space="0" w:color="auto"/>
                        <w:bottom w:val="none" w:sz="0" w:space="0" w:color="auto"/>
                        <w:right w:val="none" w:sz="0" w:space="0" w:color="auto"/>
                      </w:divBdr>
                    </w:div>
                    <w:div w:id="251160164">
                      <w:marLeft w:val="0"/>
                      <w:marRight w:val="0"/>
                      <w:marTop w:val="0"/>
                      <w:marBottom w:val="0"/>
                      <w:divBdr>
                        <w:top w:val="none" w:sz="0" w:space="0" w:color="auto"/>
                        <w:left w:val="none" w:sz="0" w:space="0" w:color="auto"/>
                        <w:bottom w:val="none" w:sz="0" w:space="0" w:color="auto"/>
                        <w:right w:val="none" w:sz="0" w:space="0" w:color="auto"/>
                      </w:divBdr>
                    </w:div>
                    <w:div w:id="711727743">
                      <w:marLeft w:val="0"/>
                      <w:marRight w:val="0"/>
                      <w:marTop w:val="0"/>
                      <w:marBottom w:val="0"/>
                      <w:divBdr>
                        <w:top w:val="none" w:sz="0" w:space="0" w:color="auto"/>
                        <w:left w:val="none" w:sz="0" w:space="0" w:color="auto"/>
                        <w:bottom w:val="none" w:sz="0" w:space="0" w:color="auto"/>
                        <w:right w:val="none" w:sz="0" w:space="0" w:color="auto"/>
                      </w:divBdr>
                    </w:div>
                    <w:div w:id="332027393">
                      <w:marLeft w:val="0"/>
                      <w:marRight w:val="0"/>
                      <w:marTop w:val="0"/>
                      <w:marBottom w:val="0"/>
                      <w:divBdr>
                        <w:top w:val="none" w:sz="0" w:space="0" w:color="auto"/>
                        <w:left w:val="none" w:sz="0" w:space="0" w:color="auto"/>
                        <w:bottom w:val="none" w:sz="0" w:space="0" w:color="auto"/>
                        <w:right w:val="none" w:sz="0" w:space="0" w:color="auto"/>
                      </w:divBdr>
                    </w:div>
                    <w:div w:id="2049838007">
                      <w:marLeft w:val="0"/>
                      <w:marRight w:val="0"/>
                      <w:marTop w:val="0"/>
                      <w:marBottom w:val="0"/>
                      <w:divBdr>
                        <w:top w:val="none" w:sz="0" w:space="0" w:color="auto"/>
                        <w:left w:val="none" w:sz="0" w:space="0" w:color="auto"/>
                        <w:bottom w:val="none" w:sz="0" w:space="0" w:color="auto"/>
                        <w:right w:val="none" w:sz="0" w:space="0" w:color="auto"/>
                      </w:divBdr>
                    </w:div>
                    <w:div w:id="1992639700">
                      <w:marLeft w:val="0"/>
                      <w:marRight w:val="0"/>
                      <w:marTop w:val="0"/>
                      <w:marBottom w:val="0"/>
                      <w:divBdr>
                        <w:top w:val="none" w:sz="0" w:space="0" w:color="auto"/>
                        <w:left w:val="none" w:sz="0" w:space="0" w:color="auto"/>
                        <w:bottom w:val="none" w:sz="0" w:space="0" w:color="auto"/>
                        <w:right w:val="none" w:sz="0" w:space="0" w:color="auto"/>
                      </w:divBdr>
                    </w:div>
                    <w:div w:id="558713943">
                      <w:marLeft w:val="0"/>
                      <w:marRight w:val="0"/>
                      <w:marTop w:val="0"/>
                      <w:marBottom w:val="0"/>
                      <w:divBdr>
                        <w:top w:val="none" w:sz="0" w:space="0" w:color="auto"/>
                        <w:left w:val="none" w:sz="0" w:space="0" w:color="auto"/>
                        <w:bottom w:val="none" w:sz="0" w:space="0" w:color="auto"/>
                        <w:right w:val="none" w:sz="0" w:space="0" w:color="auto"/>
                      </w:divBdr>
                    </w:div>
                    <w:div w:id="1108433281">
                      <w:marLeft w:val="0"/>
                      <w:marRight w:val="0"/>
                      <w:marTop w:val="0"/>
                      <w:marBottom w:val="0"/>
                      <w:divBdr>
                        <w:top w:val="none" w:sz="0" w:space="0" w:color="auto"/>
                        <w:left w:val="none" w:sz="0" w:space="0" w:color="auto"/>
                        <w:bottom w:val="none" w:sz="0" w:space="0" w:color="auto"/>
                        <w:right w:val="none" w:sz="0" w:space="0" w:color="auto"/>
                      </w:divBdr>
                    </w:div>
                    <w:div w:id="993069216">
                      <w:marLeft w:val="0"/>
                      <w:marRight w:val="0"/>
                      <w:marTop w:val="0"/>
                      <w:marBottom w:val="0"/>
                      <w:divBdr>
                        <w:top w:val="none" w:sz="0" w:space="0" w:color="auto"/>
                        <w:left w:val="none" w:sz="0" w:space="0" w:color="auto"/>
                        <w:bottom w:val="none" w:sz="0" w:space="0" w:color="auto"/>
                        <w:right w:val="none" w:sz="0" w:space="0" w:color="auto"/>
                      </w:divBdr>
                    </w:div>
                    <w:div w:id="1695113850">
                      <w:marLeft w:val="0"/>
                      <w:marRight w:val="0"/>
                      <w:marTop w:val="0"/>
                      <w:marBottom w:val="0"/>
                      <w:divBdr>
                        <w:top w:val="none" w:sz="0" w:space="0" w:color="auto"/>
                        <w:left w:val="none" w:sz="0" w:space="0" w:color="auto"/>
                        <w:bottom w:val="none" w:sz="0" w:space="0" w:color="auto"/>
                        <w:right w:val="none" w:sz="0" w:space="0" w:color="auto"/>
                      </w:divBdr>
                    </w:div>
                    <w:div w:id="446511627">
                      <w:marLeft w:val="0"/>
                      <w:marRight w:val="0"/>
                      <w:marTop w:val="0"/>
                      <w:marBottom w:val="0"/>
                      <w:divBdr>
                        <w:top w:val="none" w:sz="0" w:space="0" w:color="auto"/>
                        <w:left w:val="none" w:sz="0" w:space="0" w:color="auto"/>
                        <w:bottom w:val="none" w:sz="0" w:space="0" w:color="auto"/>
                        <w:right w:val="none" w:sz="0" w:space="0" w:color="auto"/>
                      </w:divBdr>
                    </w:div>
                    <w:div w:id="1460302230">
                      <w:marLeft w:val="0"/>
                      <w:marRight w:val="0"/>
                      <w:marTop w:val="0"/>
                      <w:marBottom w:val="0"/>
                      <w:divBdr>
                        <w:top w:val="none" w:sz="0" w:space="0" w:color="auto"/>
                        <w:left w:val="none" w:sz="0" w:space="0" w:color="auto"/>
                        <w:bottom w:val="none" w:sz="0" w:space="0" w:color="auto"/>
                        <w:right w:val="none" w:sz="0" w:space="0" w:color="auto"/>
                      </w:divBdr>
                    </w:div>
                    <w:div w:id="1030373155">
                      <w:marLeft w:val="0"/>
                      <w:marRight w:val="0"/>
                      <w:marTop w:val="0"/>
                      <w:marBottom w:val="0"/>
                      <w:divBdr>
                        <w:top w:val="none" w:sz="0" w:space="0" w:color="auto"/>
                        <w:left w:val="none" w:sz="0" w:space="0" w:color="auto"/>
                        <w:bottom w:val="none" w:sz="0" w:space="0" w:color="auto"/>
                        <w:right w:val="none" w:sz="0" w:space="0" w:color="auto"/>
                      </w:divBdr>
                    </w:div>
                    <w:div w:id="945845874">
                      <w:marLeft w:val="0"/>
                      <w:marRight w:val="0"/>
                      <w:marTop w:val="0"/>
                      <w:marBottom w:val="0"/>
                      <w:divBdr>
                        <w:top w:val="none" w:sz="0" w:space="0" w:color="auto"/>
                        <w:left w:val="none" w:sz="0" w:space="0" w:color="auto"/>
                        <w:bottom w:val="none" w:sz="0" w:space="0" w:color="auto"/>
                        <w:right w:val="none" w:sz="0" w:space="0" w:color="auto"/>
                      </w:divBdr>
                    </w:div>
                    <w:div w:id="753285154">
                      <w:marLeft w:val="0"/>
                      <w:marRight w:val="0"/>
                      <w:marTop w:val="0"/>
                      <w:marBottom w:val="0"/>
                      <w:divBdr>
                        <w:top w:val="none" w:sz="0" w:space="0" w:color="auto"/>
                        <w:left w:val="none" w:sz="0" w:space="0" w:color="auto"/>
                        <w:bottom w:val="none" w:sz="0" w:space="0" w:color="auto"/>
                        <w:right w:val="none" w:sz="0" w:space="0" w:color="auto"/>
                      </w:divBdr>
                    </w:div>
                  </w:divsChild>
                </w:div>
                <w:div w:id="1862744468">
                  <w:marLeft w:val="0"/>
                  <w:marRight w:val="0"/>
                  <w:marTop w:val="0"/>
                  <w:marBottom w:val="0"/>
                  <w:divBdr>
                    <w:top w:val="none" w:sz="0" w:space="0" w:color="auto"/>
                    <w:left w:val="none" w:sz="0" w:space="0" w:color="auto"/>
                    <w:bottom w:val="none" w:sz="0" w:space="0" w:color="auto"/>
                    <w:right w:val="none" w:sz="0" w:space="0" w:color="auto"/>
                  </w:divBdr>
                  <w:divsChild>
                    <w:div w:id="1772969526">
                      <w:marLeft w:val="0"/>
                      <w:marRight w:val="0"/>
                      <w:marTop w:val="0"/>
                      <w:marBottom w:val="0"/>
                      <w:divBdr>
                        <w:top w:val="none" w:sz="0" w:space="0" w:color="auto"/>
                        <w:left w:val="none" w:sz="0" w:space="0" w:color="auto"/>
                        <w:bottom w:val="none" w:sz="0" w:space="0" w:color="auto"/>
                        <w:right w:val="none" w:sz="0" w:space="0" w:color="auto"/>
                      </w:divBdr>
                    </w:div>
                  </w:divsChild>
                </w:div>
                <w:div w:id="1751929492">
                  <w:marLeft w:val="0"/>
                  <w:marRight w:val="0"/>
                  <w:marTop w:val="0"/>
                  <w:marBottom w:val="0"/>
                  <w:divBdr>
                    <w:top w:val="none" w:sz="0" w:space="0" w:color="auto"/>
                    <w:left w:val="none" w:sz="0" w:space="0" w:color="auto"/>
                    <w:bottom w:val="none" w:sz="0" w:space="0" w:color="auto"/>
                    <w:right w:val="none" w:sz="0" w:space="0" w:color="auto"/>
                  </w:divBdr>
                  <w:divsChild>
                    <w:div w:id="1986548194">
                      <w:marLeft w:val="0"/>
                      <w:marRight w:val="0"/>
                      <w:marTop w:val="0"/>
                      <w:marBottom w:val="0"/>
                      <w:divBdr>
                        <w:top w:val="none" w:sz="0" w:space="0" w:color="auto"/>
                        <w:left w:val="none" w:sz="0" w:space="0" w:color="auto"/>
                        <w:bottom w:val="none" w:sz="0" w:space="0" w:color="auto"/>
                        <w:right w:val="none" w:sz="0" w:space="0" w:color="auto"/>
                      </w:divBdr>
                    </w:div>
                  </w:divsChild>
                </w:div>
                <w:div w:id="737363963">
                  <w:marLeft w:val="0"/>
                  <w:marRight w:val="0"/>
                  <w:marTop w:val="0"/>
                  <w:marBottom w:val="0"/>
                  <w:divBdr>
                    <w:top w:val="none" w:sz="0" w:space="0" w:color="auto"/>
                    <w:left w:val="none" w:sz="0" w:space="0" w:color="auto"/>
                    <w:bottom w:val="none" w:sz="0" w:space="0" w:color="auto"/>
                    <w:right w:val="none" w:sz="0" w:space="0" w:color="auto"/>
                  </w:divBdr>
                  <w:divsChild>
                    <w:div w:id="262299008">
                      <w:marLeft w:val="0"/>
                      <w:marRight w:val="0"/>
                      <w:marTop w:val="0"/>
                      <w:marBottom w:val="0"/>
                      <w:divBdr>
                        <w:top w:val="none" w:sz="0" w:space="0" w:color="auto"/>
                        <w:left w:val="none" w:sz="0" w:space="0" w:color="auto"/>
                        <w:bottom w:val="none" w:sz="0" w:space="0" w:color="auto"/>
                        <w:right w:val="none" w:sz="0" w:space="0" w:color="auto"/>
                      </w:divBdr>
                    </w:div>
                  </w:divsChild>
                </w:div>
                <w:div w:id="1603340191">
                  <w:marLeft w:val="0"/>
                  <w:marRight w:val="0"/>
                  <w:marTop w:val="0"/>
                  <w:marBottom w:val="0"/>
                  <w:divBdr>
                    <w:top w:val="none" w:sz="0" w:space="0" w:color="auto"/>
                    <w:left w:val="none" w:sz="0" w:space="0" w:color="auto"/>
                    <w:bottom w:val="none" w:sz="0" w:space="0" w:color="auto"/>
                    <w:right w:val="none" w:sz="0" w:space="0" w:color="auto"/>
                  </w:divBdr>
                  <w:divsChild>
                    <w:div w:id="110439833">
                      <w:marLeft w:val="0"/>
                      <w:marRight w:val="0"/>
                      <w:marTop w:val="0"/>
                      <w:marBottom w:val="0"/>
                      <w:divBdr>
                        <w:top w:val="none" w:sz="0" w:space="0" w:color="auto"/>
                        <w:left w:val="none" w:sz="0" w:space="0" w:color="auto"/>
                        <w:bottom w:val="none" w:sz="0" w:space="0" w:color="auto"/>
                        <w:right w:val="none" w:sz="0" w:space="0" w:color="auto"/>
                      </w:divBdr>
                    </w:div>
                  </w:divsChild>
                </w:div>
                <w:div w:id="1364598074">
                  <w:marLeft w:val="0"/>
                  <w:marRight w:val="0"/>
                  <w:marTop w:val="0"/>
                  <w:marBottom w:val="0"/>
                  <w:divBdr>
                    <w:top w:val="none" w:sz="0" w:space="0" w:color="auto"/>
                    <w:left w:val="none" w:sz="0" w:space="0" w:color="auto"/>
                    <w:bottom w:val="none" w:sz="0" w:space="0" w:color="auto"/>
                    <w:right w:val="none" w:sz="0" w:space="0" w:color="auto"/>
                  </w:divBdr>
                  <w:divsChild>
                    <w:div w:id="1756975929">
                      <w:marLeft w:val="0"/>
                      <w:marRight w:val="0"/>
                      <w:marTop w:val="0"/>
                      <w:marBottom w:val="0"/>
                      <w:divBdr>
                        <w:top w:val="none" w:sz="0" w:space="0" w:color="auto"/>
                        <w:left w:val="none" w:sz="0" w:space="0" w:color="auto"/>
                        <w:bottom w:val="none" w:sz="0" w:space="0" w:color="auto"/>
                        <w:right w:val="none" w:sz="0" w:space="0" w:color="auto"/>
                      </w:divBdr>
                    </w:div>
                  </w:divsChild>
                </w:div>
                <w:div w:id="793910279">
                  <w:marLeft w:val="0"/>
                  <w:marRight w:val="0"/>
                  <w:marTop w:val="0"/>
                  <w:marBottom w:val="0"/>
                  <w:divBdr>
                    <w:top w:val="none" w:sz="0" w:space="0" w:color="auto"/>
                    <w:left w:val="none" w:sz="0" w:space="0" w:color="auto"/>
                    <w:bottom w:val="none" w:sz="0" w:space="0" w:color="auto"/>
                    <w:right w:val="none" w:sz="0" w:space="0" w:color="auto"/>
                  </w:divBdr>
                  <w:divsChild>
                    <w:div w:id="1427923361">
                      <w:marLeft w:val="0"/>
                      <w:marRight w:val="0"/>
                      <w:marTop w:val="0"/>
                      <w:marBottom w:val="0"/>
                      <w:divBdr>
                        <w:top w:val="none" w:sz="0" w:space="0" w:color="auto"/>
                        <w:left w:val="none" w:sz="0" w:space="0" w:color="auto"/>
                        <w:bottom w:val="none" w:sz="0" w:space="0" w:color="auto"/>
                        <w:right w:val="none" w:sz="0" w:space="0" w:color="auto"/>
                      </w:divBdr>
                    </w:div>
                    <w:div w:id="343292259">
                      <w:marLeft w:val="0"/>
                      <w:marRight w:val="0"/>
                      <w:marTop w:val="0"/>
                      <w:marBottom w:val="0"/>
                      <w:divBdr>
                        <w:top w:val="none" w:sz="0" w:space="0" w:color="auto"/>
                        <w:left w:val="none" w:sz="0" w:space="0" w:color="auto"/>
                        <w:bottom w:val="none" w:sz="0" w:space="0" w:color="auto"/>
                        <w:right w:val="none" w:sz="0" w:space="0" w:color="auto"/>
                      </w:divBdr>
                    </w:div>
                  </w:divsChild>
                </w:div>
                <w:div w:id="30154235">
                  <w:marLeft w:val="0"/>
                  <w:marRight w:val="0"/>
                  <w:marTop w:val="0"/>
                  <w:marBottom w:val="0"/>
                  <w:divBdr>
                    <w:top w:val="none" w:sz="0" w:space="0" w:color="auto"/>
                    <w:left w:val="none" w:sz="0" w:space="0" w:color="auto"/>
                    <w:bottom w:val="none" w:sz="0" w:space="0" w:color="auto"/>
                    <w:right w:val="none" w:sz="0" w:space="0" w:color="auto"/>
                  </w:divBdr>
                  <w:divsChild>
                    <w:div w:id="1025256221">
                      <w:marLeft w:val="0"/>
                      <w:marRight w:val="0"/>
                      <w:marTop w:val="0"/>
                      <w:marBottom w:val="0"/>
                      <w:divBdr>
                        <w:top w:val="none" w:sz="0" w:space="0" w:color="auto"/>
                        <w:left w:val="none" w:sz="0" w:space="0" w:color="auto"/>
                        <w:bottom w:val="none" w:sz="0" w:space="0" w:color="auto"/>
                        <w:right w:val="none" w:sz="0" w:space="0" w:color="auto"/>
                      </w:divBdr>
                    </w:div>
                  </w:divsChild>
                </w:div>
                <w:div w:id="1039627723">
                  <w:marLeft w:val="0"/>
                  <w:marRight w:val="0"/>
                  <w:marTop w:val="0"/>
                  <w:marBottom w:val="0"/>
                  <w:divBdr>
                    <w:top w:val="none" w:sz="0" w:space="0" w:color="auto"/>
                    <w:left w:val="none" w:sz="0" w:space="0" w:color="auto"/>
                    <w:bottom w:val="none" w:sz="0" w:space="0" w:color="auto"/>
                    <w:right w:val="none" w:sz="0" w:space="0" w:color="auto"/>
                  </w:divBdr>
                  <w:divsChild>
                    <w:div w:id="643317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946392">
          <w:marLeft w:val="0"/>
          <w:marRight w:val="0"/>
          <w:marTop w:val="0"/>
          <w:marBottom w:val="0"/>
          <w:divBdr>
            <w:top w:val="none" w:sz="0" w:space="0" w:color="auto"/>
            <w:left w:val="none" w:sz="0" w:space="0" w:color="auto"/>
            <w:bottom w:val="none" w:sz="0" w:space="0" w:color="auto"/>
            <w:right w:val="none" w:sz="0" w:space="0" w:color="auto"/>
          </w:divBdr>
        </w:div>
        <w:div w:id="691683155">
          <w:marLeft w:val="0"/>
          <w:marRight w:val="0"/>
          <w:marTop w:val="0"/>
          <w:marBottom w:val="0"/>
          <w:divBdr>
            <w:top w:val="none" w:sz="0" w:space="0" w:color="auto"/>
            <w:left w:val="none" w:sz="0" w:space="0" w:color="auto"/>
            <w:bottom w:val="none" w:sz="0" w:space="0" w:color="auto"/>
            <w:right w:val="none" w:sz="0" w:space="0" w:color="auto"/>
          </w:divBdr>
        </w:div>
        <w:div w:id="1812823592">
          <w:marLeft w:val="0"/>
          <w:marRight w:val="0"/>
          <w:marTop w:val="0"/>
          <w:marBottom w:val="0"/>
          <w:divBdr>
            <w:top w:val="none" w:sz="0" w:space="0" w:color="auto"/>
            <w:left w:val="none" w:sz="0" w:space="0" w:color="auto"/>
            <w:bottom w:val="none" w:sz="0" w:space="0" w:color="auto"/>
            <w:right w:val="none" w:sz="0" w:space="0" w:color="auto"/>
          </w:divBdr>
        </w:div>
        <w:div w:id="2105151814">
          <w:marLeft w:val="0"/>
          <w:marRight w:val="0"/>
          <w:marTop w:val="0"/>
          <w:marBottom w:val="0"/>
          <w:divBdr>
            <w:top w:val="none" w:sz="0" w:space="0" w:color="auto"/>
            <w:left w:val="none" w:sz="0" w:space="0" w:color="auto"/>
            <w:bottom w:val="none" w:sz="0" w:space="0" w:color="auto"/>
            <w:right w:val="none" w:sz="0" w:space="0" w:color="auto"/>
          </w:divBdr>
        </w:div>
        <w:div w:id="573511039">
          <w:marLeft w:val="0"/>
          <w:marRight w:val="0"/>
          <w:marTop w:val="0"/>
          <w:marBottom w:val="0"/>
          <w:divBdr>
            <w:top w:val="none" w:sz="0" w:space="0" w:color="auto"/>
            <w:left w:val="none" w:sz="0" w:space="0" w:color="auto"/>
            <w:bottom w:val="none" w:sz="0" w:space="0" w:color="auto"/>
            <w:right w:val="none" w:sz="0" w:space="0" w:color="auto"/>
          </w:divBdr>
          <w:divsChild>
            <w:div w:id="1506240370">
              <w:marLeft w:val="0"/>
              <w:marRight w:val="0"/>
              <w:marTop w:val="0"/>
              <w:marBottom w:val="0"/>
              <w:divBdr>
                <w:top w:val="none" w:sz="0" w:space="0" w:color="auto"/>
                <w:left w:val="none" w:sz="0" w:space="0" w:color="auto"/>
                <w:bottom w:val="none" w:sz="0" w:space="0" w:color="auto"/>
                <w:right w:val="none" w:sz="0" w:space="0" w:color="auto"/>
              </w:divBdr>
              <w:divsChild>
                <w:div w:id="221215167">
                  <w:marLeft w:val="0"/>
                  <w:marRight w:val="0"/>
                  <w:marTop w:val="0"/>
                  <w:marBottom w:val="0"/>
                  <w:divBdr>
                    <w:top w:val="none" w:sz="0" w:space="0" w:color="auto"/>
                    <w:left w:val="none" w:sz="0" w:space="0" w:color="auto"/>
                    <w:bottom w:val="none" w:sz="0" w:space="0" w:color="auto"/>
                    <w:right w:val="none" w:sz="0" w:space="0" w:color="auto"/>
                  </w:divBdr>
                  <w:divsChild>
                    <w:div w:id="825247569">
                      <w:marLeft w:val="0"/>
                      <w:marRight w:val="0"/>
                      <w:marTop w:val="0"/>
                      <w:marBottom w:val="0"/>
                      <w:divBdr>
                        <w:top w:val="none" w:sz="0" w:space="0" w:color="auto"/>
                        <w:left w:val="none" w:sz="0" w:space="0" w:color="auto"/>
                        <w:bottom w:val="none" w:sz="0" w:space="0" w:color="auto"/>
                        <w:right w:val="none" w:sz="0" w:space="0" w:color="auto"/>
                      </w:divBdr>
                    </w:div>
                  </w:divsChild>
                </w:div>
                <w:div w:id="1976374418">
                  <w:marLeft w:val="0"/>
                  <w:marRight w:val="0"/>
                  <w:marTop w:val="0"/>
                  <w:marBottom w:val="0"/>
                  <w:divBdr>
                    <w:top w:val="none" w:sz="0" w:space="0" w:color="auto"/>
                    <w:left w:val="none" w:sz="0" w:space="0" w:color="auto"/>
                    <w:bottom w:val="none" w:sz="0" w:space="0" w:color="auto"/>
                    <w:right w:val="none" w:sz="0" w:space="0" w:color="auto"/>
                  </w:divBdr>
                  <w:divsChild>
                    <w:div w:id="921720397">
                      <w:marLeft w:val="0"/>
                      <w:marRight w:val="0"/>
                      <w:marTop w:val="0"/>
                      <w:marBottom w:val="0"/>
                      <w:divBdr>
                        <w:top w:val="none" w:sz="0" w:space="0" w:color="auto"/>
                        <w:left w:val="none" w:sz="0" w:space="0" w:color="auto"/>
                        <w:bottom w:val="none" w:sz="0" w:space="0" w:color="auto"/>
                        <w:right w:val="none" w:sz="0" w:space="0" w:color="auto"/>
                      </w:divBdr>
                    </w:div>
                  </w:divsChild>
                </w:div>
                <w:div w:id="34744930">
                  <w:marLeft w:val="0"/>
                  <w:marRight w:val="0"/>
                  <w:marTop w:val="0"/>
                  <w:marBottom w:val="0"/>
                  <w:divBdr>
                    <w:top w:val="none" w:sz="0" w:space="0" w:color="auto"/>
                    <w:left w:val="none" w:sz="0" w:space="0" w:color="auto"/>
                    <w:bottom w:val="none" w:sz="0" w:space="0" w:color="auto"/>
                    <w:right w:val="none" w:sz="0" w:space="0" w:color="auto"/>
                  </w:divBdr>
                  <w:divsChild>
                    <w:div w:id="751467415">
                      <w:marLeft w:val="0"/>
                      <w:marRight w:val="0"/>
                      <w:marTop w:val="0"/>
                      <w:marBottom w:val="0"/>
                      <w:divBdr>
                        <w:top w:val="none" w:sz="0" w:space="0" w:color="auto"/>
                        <w:left w:val="none" w:sz="0" w:space="0" w:color="auto"/>
                        <w:bottom w:val="none" w:sz="0" w:space="0" w:color="auto"/>
                        <w:right w:val="none" w:sz="0" w:space="0" w:color="auto"/>
                      </w:divBdr>
                    </w:div>
                  </w:divsChild>
                </w:div>
                <w:div w:id="988361438">
                  <w:marLeft w:val="0"/>
                  <w:marRight w:val="0"/>
                  <w:marTop w:val="0"/>
                  <w:marBottom w:val="0"/>
                  <w:divBdr>
                    <w:top w:val="none" w:sz="0" w:space="0" w:color="auto"/>
                    <w:left w:val="none" w:sz="0" w:space="0" w:color="auto"/>
                    <w:bottom w:val="none" w:sz="0" w:space="0" w:color="auto"/>
                    <w:right w:val="none" w:sz="0" w:space="0" w:color="auto"/>
                  </w:divBdr>
                  <w:divsChild>
                    <w:div w:id="145055157">
                      <w:marLeft w:val="0"/>
                      <w:marRight w:val="0"/>
                      <w:marTop w:val="0"/>
                      <w:marBottom w:val="0"/>
                      <w:divBdr>
                        <w:top w:val="none" w:sz="0" w:space="0" w:color="auto"/>
                        <w:left w:val="none" w:sz="0" w:space="0" w:color="auto"/>
                        <w:bottom w:val="none" w:sz="0" w:space="0" w:color="auto"/>
                        <w:right w:val="none" w:sz="0" w:space="0" w:color="auto"/>
                      </w:divBdr>
                    </w:div>
                    <w:div w:id="209926810">
                      <w:marLeft w:val="0"/>
                      <w:marRight w:val="0"/>
                      <w:marTop w:val="0"/>
                      <w:marBottom w:val="0"/>
                      <w:divBdr>
                        <w:top w:val="none" w:sz="0" w:space="0" w:color="auto"/>
                        <w:left w:val="none" w:sz="0" w:space="0" w:color="auto"/>
                        <w:bottom w:val="none" w:sz="0" w:space="0" w:color="auto"/>
                        <w:right w:val="none" w:sz="0" w:space="0" w:color="auto"/>
                      </w:divBdr>
                    </w:div>
                  </w:divsChild>
                </w:div>
                <w:div w:id="2101556257">
                  <w:marLeft w:val="0"/>
                  <w:marRight w:val="0"/>
                  <w:marTop w:val="0"/>
                  <w:marBottom w:val="0"/>
                  <w:divBdr>
                    <w:top w:val="none" w:sz="0" w:space="0" w:color="auto"/>
                    <w:left w:val="none" w:sz="0" w:space="0" w:color="auto"/>
                    <w:bottom w:val="none" w:sz="0" w:space="0" w:color="auto"/>
                    <w:right w:val="none" w:sz="0" w:space="0" w:color="auto"/>
                  </w:divBdr>
                  <w:divsChild>
                    <w:div w:id="317881856">
                      <w:marLeft w:val="0"/>
                      <w:marRight w:val="0"/>
                      <w:marTop w:val="0"/>
                      <w:marBottom w:val="0"/>
                      <w:divBdr>
                        <w:top w:val="none" w:sz="0" w:space="0" w:color="auto"/>
                        <w:left w:val="none" w:sz="0" w:space="0" w:color="auto"/>
                        <w:bottom w:val="none" w:sz="0" w:space="0" w:color="auto"/>
                        <w:right w:val="none" w:sz="0" w:space="0" w:color="auto"/>
                      </w:divBdr>
                    </w:div>
                  </w:divsChild>
                </w:div>
                <w:div w:id="714232029">
                  <w:marLeft w:val="0"/>
                  <w:marRight w:val="0"/>
                  <w:marTop w:val="0"/>
                  <w:marBottom w:val="0"/>
                  <w:divBdr>
                    <w:top w:val="none" w:sz="0" w:space="0" w:color="auto"/>
                    <w:left w:val="none" w:sz="0" w:space="0" w:color="auto"/>
                    <w:bottom w:val="none" w:sz="0" w:space="0" w:color="auto"/>
                    <w:right w:val="none" w:sz="0" w:space="0" w:color="auto"/>
                  </w:divBdr>
                  <w:divsChild>
                    <w:div w:id="1913853584">
                      <w:marLeft w:val="0"/>
                      <w:marRight w:val="0"/>
                      <w:marTop w:val="0"/>
                      <w:marBottom w:val="0"/>
                      <w:divBdr>
                        <w:top w:val="none" w:sz="0" w:space="0" w:color="auto"/>
                        <w:left w:val="none" w:sz="0" w:space="0" w:color="auto"/>
                        <w:bottom w:val="none" w:sz="0" w:space="0" w:color="auto"/>
                        <w:right w:val="none" w:sz="0" w:space="0" w:color="auto"/>
                      </w:divBdr>
                    </w:div>
                  </w:divsChild>
                </w:div>
                <w:div w:id="677661204">
                  <w:marLeft w:val="0"/>
                  <w:marRight w:val="0"/>
                  <w:marTop w:val="0"/>
                  <w:marBottom w:val="0"/>
                  <w:divBdr>
                    <w:top w:val="none" w:sz="0" w:space="0" w:color="auto"/>
                    <w:left w:val="none" w:sz="0" w:space="0" w:color="auto"/>
                    <w:bottom w:val="none" w:sz="0" w:space="0" w:color="auto"/>
                    <w:right w:val="none" w:sz="0" w:space="0" w:color="auto"/>
                  </w:divBdr>
                  <w:divsChild>
                    <w:div w:id="1136919867">
                      <w:marLeft w:val="0"/>
                      <w:marRight w:val="0"/>
                      <w:marTop w:val="0"/>
                      <w:marBottom w:val="0"/>
                      <w:divBdr>
                        <w:top w:val="none" w:sz="0" w:space="0" w:color="auto"/>
                        <w:left w:val="none" w:sz="0" w:space="0" w:color="auto"/>
                        <w:bottom w:val="none" w:sz="0" w:space="0" w:color="auto"/>
                        <w:right w:val="none" w:sz="0" w:space="0" w:color="auto"/>
                      </w:divBdr>
                    </w:div>
                  </w:divsChild>
                </w:div>
                <w:div w:id="1637680874">
                  <w:marLeft w:val="0"/>
                  <w:marRight w:val="0"/>
                  <w:marTop w:val="0"/>
                  <w:marBottom w:val="0"/>
                  <w:divBdr>
                    <w:top w:val="none" w:sz="0" w:space="0" w:color="auto"/>
                    <w:left w:val="none" w:sz="0" w:space="0" w:color="auto"/>
                    <w:bottom w:val="none" w:sz="0" w:space="0" w:color="auto"/>
                    <w:right w:val="none" w:sz="0" w:space="0" w:color="auto"/>
                  </w:divBdr>
                  <w:divsChild>
                    <w:div w:id="1889565497">
                      <w:marLeft w:val="0"/>
                      <w:marRight w:val="0"/>
                      <w:marTop w:val="0"/>
                      <w:marBottom w:val="0"/>
                      <w:divBdr>
                        <w:top w:val="none" w:sz="0" w:space="0" w:color="auto"/>
                        <w:left w:val="none" w:sz="0" w:space="0" w:color="auto"/>
                        <w:bottom w:val="none" w:sz="0" w:space="0" w:color="auto"/>
                        <w:right w:val="none" w:sz="0" w:space="0" w:color="auto"/>
                      </w:divBdr>
                    </w:div>
                  </w:divsChild>
                </w:div>
                <w:div w:id="1042904556">
                  <w:marLeft w:val="0"/>
                  <w:marRight w:val="0"/>
                  <w:marTop w:val="0"/>
                  <w:marBottom w:val="0"/>
                  <w:divBdr>
                    <w:top w:val="none" w:sz="0" w:space="0" w:color="auto"/>
                    <w:left w:val="none" w:sz="0" w:space="0" w:color="auto"/>
                    <w:bottom w:val="none" w:sz="0" w:space="0" w:color="auto"/>
                    <w:right w:val="none" w:sz="0" w:space="0" w:color="auto"/>
                  </w:divBdr>
                  <w:divsChild>
                    <w:div w:id="1234655266">
                      <w:marLeft w:val="0"/>
                      <w:marRight w:val="0"/>
                      <w:marTop w:val="0"/>
                      <w:marBottom w:val="0"/>
                      <w:divBdr>
                        <w:top w:val="none" w:sz="0" w:space="0" w:color="auto"/>
                        <w:left w:val="none" w:sz="0" w:space="0" w:color="auto"/>
                        <w:bottom w:val="none" w:sz="0" w:space="0" w:color="auto"/>
                        <w:right w:val="none" w:sz="0" w:space="0" w:color="auto"/>
                      </w:divBdr>
                    </w:div>
                  </w:divsChild>
                </w:div>
                <w:div w:id="363406052">
                  <w:marLeft w:val="0"/>
                  <w:marRight w:val="0"/>
                  <w:marTop w:val="0"/>
                  <w:marBottom w:val="0"/>
                  <w:divBdr>
                    <w:top w:val="none" w:sz="0" w:space="0" w:color="auto"/>
                    <w:left w:val="none" w:sz="0" w:space="0" w:color="auto"/>
                    <w:bottom w:val="none" w:sz="0" w:space="0" w:color="auto"/>
                    <w:right w:val="none" w:sz="0" w:space="0" w:color="auto"/>
                  </w:divBdr>
                  <w:divsChild>
                    <w:div w:id="2107385978">
                      <w:marLeft w:val="0"/>
                      <w:marRight w:val="0"/>
                      <w:marTop w:val="0"/>
                      <w:marBottom w:val="0"/>
                      <w:divBdr>
                        <w:top w:val="none" w:sz="0" w:space="0" w:color="auto"/>
                        <w:left w:val="none" w:sz="0" w:space="0" w:color="auto"/>
                        <w:bottom w:val="none" w:sz="0" w:space="0" w:color="auto"/>
                        <w:right w:val="none" w:sz="0" w:space="0" w:color="auto"/>
                      </w:divBdr>
                    </w:div>
                    <w:div w:id="1441484255">
                      <w:marLeft w:val="0"/>
                      <w:marRight w:val="0"/>
                      <w:marTop w:val="0"/>
                      <w:marBottom w:val="0"/>
                      <w:divBdr>
                        <w:top w:val="none" w:sz="0" w:space="0" w:color="auto"/>
                        <w:left w:val="none" w:sz="0" w:space="0" w:color="auto"/>
                        <w:bottom w:val="none" w:sz="0" w:space="0" w:color="auto"/>
                        <w:right w:val="none" w:sz="0" w:space="0" w:color="auto"/>
                      </w:divBdr>
                    </w:div>
                  </w:divsChild>
                </w:div>
                <w:div w:id="975447555">
                  <w:marLeft w:val="0"/>
                  <w:marRight w:val="0"/>
                  <w:marTop w:val="0"/>
                  <w:marBottom w:val="0"/>
                  <w:divBdr>
                    <w:top w:val="none" w:sz="0" w:space="0" w:color="auto"/>
                    <w:left w:val="none" w:sz="0" w:space="0" w:color="auto"/>
                    <w:bottom w:val="none" w:sz="0" w:space="0" w:color="auto"/>
                    <w:right w:val="none" w:sz="0" w:space="0" w:color="auto"/>
                  </w:divBdr>
                  <w:divsChild>
                    <w:div w:id="280693372">
                      <w:marLeft w:val="0"/>
                      <w:marRight w:val="0"/>
                      <w:marTop w:val="0"/>
                      <w:marBottom w:val="0"/>
                      <w:divBdr>
                        <w:top w:val="none" w:sz="0" w:space="0" w:color="auto"/>
                        <w:left w:val="none" w:sz="0" w:space="0" w:color="auto"/>
                        <w:bottom w:val="none" w:sz="0" w:space="0" w:color="auto"/>
                        <w:right w:val="none" w:sz="0" w:space="0" w:color="auto"/>
                      </w:divBdr>
                    </w:div>
                  </w:divsChild>
                </w:div>
                <w:div w:id="609776818">
                  <w:marLeft w:val="0"/>
                  <w:marRight w:val="0"/>
                  <w:marTop w:val="0"/>
                  <w:marBottom w:val="0"/>
                  <w:divBdr>
                    <w:top w:val="none" w:sz="0" w:space="0" w:color="auto"/>
                    <w:left w:val="none" w:sz="0" w:space="0" w:color="auto"/>
                    <w:bottom w:val="none" w:sz="0" w:space="0" w:color="auto"/>
                    <w:right w:val="none" w:sz="0" w:space="0" w:color="auto"/>
                  </w:divBdr>
                  <w:divsChild>
                    <w:div w:id="1222520716">
                      <w:marLeft w:val="0"/>
                      <w:marRight w:val="0"/>
                      <w:marTop w:val="0"/>
                      <w:marBottom w:val="0"/>
                      <w:divBdr>
                        <w:top w:val="none" w:sz="0" w:space="0" w:color="auto"/>
                        <w:left w:val="none" w:sz="0" w:space="0" w:color="auto"/>
                        <w:bottom w:val="none" w:sz="0" w:space="0" w:color="auto"/>
                        <w:right w:val="none" w:sz="0" w:space="0" w:color="auto"/>
                      </w:divBdr>
                    </w:div>
                  </w:divsChild>
                </w:div>
                <w:div w:id="1784152502">
                  <w:marLeft w:val="0"/>
                  <w:marRight w:val="0"/>
                  <w:marTop w:val="0"/>
                  <w:marBottom w:val="0"/>
                  <w:divBdr>
                    <w:top w:val="none" w:sz="0" w:space="0" w:color="auto"/>
                    <w:left w:val="none" w:sz="0" w:space="0" w:color="auto"/>
                    <w:bottom w:val="none" w:sz="0" w:space="0" w:color="auto"/>
                    <w:right w:val="none" w:sz="0" w:space="0" w:color="auto"/>
                  </w:divBdr>
                  <w:divsChild>
                    <w:div w:id="1856113177">
                      <w:marLeft w:val="0"/>
                      <w:marRight w:val="0"/>
                      <w:marTop w:val="0"/>
                      <w:marBottom w:val="0"/>
                      <w:divBdr>
                        <w:top w:val="none" w:sz="0" w:space="0" w:color="auto"/>
                        <w:left w:val="none" w:sz="0" w:space="0" w:color="auto"/>
                        <w:bottom w:val="none" w:sz="0" w:space="0" w:color="auto"/>
                        <w:right w:val="none" w:sz="0" w:space="0" w:color="auto"/>
                      </w:divBdr>
                    </w:div>
                  </w:divsChild>
                </w:div>
                <w:div w:id="777137734">
                  <w:marLeft w:val="0"/>
                  <w:marRight w:val="0"/>
                  <w:marTop w:val="0"/>
                  <w:marBottom w:val="0"/>
                  <w:divBdr>
                    <w:top w:val="none" w:sz="0" w:space="0" w:color="auto"/>
                    <w:left w:val="none" w:sz="0" w:space="0" w:color="auto"/>
                    <w:bottom w:val="none" w:sz="0" w:space="0" w:color="auto"/>
                    <w:right w:val="none" w:sz="0" w:space="0" w:color="auto"/>
                  </w:divBdr>
                  <w:divsChild>
                    <w:div w:id="994647484">
                      <w:marLeft w:val="0"/>
                      <w:marRight w:val="0"/>
                      <w:marTop w:val="0"/>
                      <w:marBottom w:val="0"/>
                      <w:divBdr>
                        <w:top w:val="none" w:sz="0" w:space="0" w:color="auto"/>
                        <w:left w:val="none" w:sz="0" w:space="0" w:color="auto"/>
                        <w:bottom w:val="none" w:sz="0" w:space="0" w:color="auto"/>
                        <w:right w:val="none" w:sz="0" w:space="0" w:color="auto"/>
                      </w:divBdr>
                    </w:div>
                    <w:div w:id="1390033081">
                      <w:marLeft w:val="0"/>
                      <w:marRight w:val="0"/>
                      <w:marTop w:val="0"/>
                      <w:marBottom w:val="0"/>
                      <w:divBdr>
                        <w:top w:val="none" w:sz="0" w:space="0" w:color="auto"/>
                        <w:left w:val="none" w:sz="0" w:space="0" w:color="auto"/>
                        <w:bottom w:val="none" w:sz="0" w:space="0" w:color="auto"/>
                        <w:right w:val="none" w:sz="0" w:space="0" w:color="auto"/>
                      </w:divBdr>
                    </w:div>
                  </w:divsChild>
                </w:div>
                <w:div w:id="1525244214">
                  <w:marLeft w:val="0"/>
                  <w:marRight w:val="0"/>
                  <w:marTop w:val="0"/>
                  <w:marBottom w:val="0"/>
                  <w:divBdr>
                    <w:top w:val="none" w:sz="0" w:space="0" w:color="auto"/>
                    <w:left w:val="none" w:sz="0" w:space="0" w:color="auto"/>
                    <w:bottom w:val="none" w:sz="0" w:space="0" w:color="auto"/>
                    <w:right w:val="none" w:sz="0" w:space="0" w:color="auto"/>
                  </w:divBdr>
                  <w:divsChild>
                    <w:div w:id="1180268645">
                      <w:marLeft w:val="0"/>
                      <w:marRight w:val="0"/>
                      <w:marTop w:val="0"/>
                      <w:marBottom w:val="0"/>
                      <w:divBdr>
                        <w:top w:val="none" w:sz="0" w:space="0" w:color="auto"/>
                        <w:left w:val="none" w:sz="0" w:space="0" w:color="auto"/>
                        <w:bottom w:val="none" w:sz="0" w:space="0" w:color="auto"/>
                        <w:right w:val="none" w:sz="0" w:space="0" w:color="auto"/>
                      </w:divBdr>
                    </w:div>
                  </w:divsChild>
                </w:div>
                <w:div w:id="844054340">
                  <w:marLeft w:val="0"/>
                  <w:marRight w:val="0"/>
                  <w:marTop w:val="0"/>
                  <w:marBottom w:val="0"/>
                  <w:divBdr>
                    <w:top w:val="none" w:sz="0" w:space="0" w:color="auto"/>
                    <w:left w:val="none" w:sz="0" w:space="0" w:color="auto"/>
                    <w:bottom w:val="none" w:sz="0" w:space="0" w:color="auto"/>
                    <w:right w:val="none" w:sz="0" w:space="0" w:color="auto"/>
                  </w:divBdr>
                  <w:divsChild>
                    <w:div w:id="1955941692">
                      <w:marLeft w:val="0"/>
                      <w:marRight w:val="0"/>
                      <w:marTop w:val="0"/>
                      <w:marBottom w:val="0"/>
                      <w:divBdr>
                        <w:top w:val="none" w:sz="0" w:space="0" w:color="auto"/>
                        <w:left w:val="none" w:sz="0" w:space="0" w:color="auto"/>
                        <w:bottom w:val="none" w:sz="0" w:space="0" w:color="auto"/>
                        <w:right w:val="none" w:sz="0" w:space="0" w:color="auto"/>
                      </w:divBdr>
                    </w:div>
                    <w:div w:id="507796094">
                      <w:marLeft w:val="0"/>
                      <w:marRight w:val="0"/>
                      <w:marTop w:val="0"/>
                      <w:marBottom w:val="0"/>
                      <w:divBdr>
                        <w:top w:val="none" w:sz="0" w:space="0" w:color="auto"/>
                        <w:left w:val="none" w:sz="0" w:space="0" w:color="auto"/>
                        <w:bottom w:val="none" w:sz="0" w:space="0" w:color="auto"/>
                        <w:right w:val="none" w:sz="0" w:space="0" w:color="auto"/>
                      </w:divBdr>
                    </w:div>
                  </w:divsChild>
                </w:div>
                <w:div w:id="1943101729">
                  <w:marLeft w:val="0"/>
                  <w:marRight w:val="0"/>
                  <w:marTop w:val="0"/>
                  <w:marBottom w:val="0"/>
                  <w:divBdr>
                    <w:top w:val="none" w:sz="0" w:space="0" w:color="auto"/>
                    <w:left w:val="none" w:sz="0" w:space="0" w:color="auto"/>
                    <w:bottom w:val="none" w:sz="0" w:space="0" w:color="auto"/>
                    <w:right w:val="none" w:sz="0" w:space="0" w:color="auto"/>
                  </w:divBdr>
                  <w:divsChild>
                    <w:div w:id="1059281302">
                      <w:marLeft w:val="0"/>
                      <w:marRight w:val="0"/>
                      <w:marTop w:val="0"/>
                      <w:marBottom w:val="0"/>
                      <w:divBdr>
                        <w:top w:val="none" w:sz="0" w:space="0" w:color="auto"/>
                        <w:left w:val="none" w:sz="0" w:space="0" w:color="auto"/>
                        <w:bottom w:val="none" w:sz="0" w:space="0" w:color="auto"/>
                        <w:right w:val="none" w:sz="0" w:space="0" w:color="auto"/>
                      </w:divBdr>
                    </w:div>
                  </w:divsChild>
                </w:div>
                <w:div w:id="513614419">
                  <w:marLeft w:val="0"/>
                  <w:marRight w:val="0"/>
                  <w:marTop w:val="0"/>
                  <w:marBottom w:val="0"/>
                  <w:divBdr>
                    <w:top w:val="none" w:sz="0" w:space="0" w:color="auto"/>
                    <w:left w:val="none" w:sz="0" w:space="0" w:color="auto"/>
                    <w:bottom w:val="none" w:sz="0" w:space="0" w:color="auto"/>
                    <w:right w:val="none" w:sz="0" w:space="0" w:color="auto"/>
                  </w:divBdr>
                  <w:divsChild>
                    <w:div w:id="1608000005">
                      <w:marLeft w:val="0"/>
                      <w:marRight w:val="0"/>
                      <w:marTop w:val="0"/>
                      <w:marBottom w:val="0"/>
                      <w:divBdr>
                        <w:top w:val="none" w:sz="0" w:space="0" w:color="auto"/>
                        <w:left w:val="none" w:sz="0" w:space="0" w:color="auto"/>
                        <w:bottom w:val="none" w:sz="0" w:space="0" w:color="auto"/>
                        <w:right w:val="none" w:sz="0" w:space="0" w:color="auto"/>
                      </w:divBdr>
                    </w:div>
                  </w:divsChild>
                </w:div>
                <w:div w:id="82066335">
                  <w:marLeft w:val="0"/>
                  <w:marRight w:val="0"/>
                  <w:marTop w:val="0"/>
                  <w:marBottom w:val="0"/>
                  <w:divBdr>
                    <w:top w:val="none" w:sz="0" w:space="0" w:color="auto"/>
                    <w:left w:val="none" w:sz="0" w:space="0" w:color="auto"/>
                    <w:bottom w:val="none" w:sz="0" w:space="0" w:color="auto"/>
                    <w:right w:val="none" w:sz="0" w:space="0" w:color="auto"/>
                  </w:divBdr>
                  <w:divsChild>
                    <w:div w:id="1812209002">
                      <w:marLeft w:val="0"/>
                      <w:marRight w:val="0"/>
                      <w:marTop w:val="0"/>
                      <w:marBottom w:val="0"/>
                      <w:divBdr>
                        <w:top w:val="none" w:sz="0" w:space="0" w:color="auto"/>
                        <w:left w:val="none" w:sz="0" w:space="0" w:color="auto"/>
                        <w:bottom w:val="none" w:sz="0" w:space="0" w:color="auto"/>
                        <w:right w:val="none" w:sz="0" w:space="0" w:color="auto"/>
                      </w:divBdr>
                    </w:div>
                  </w:divsChild>
                </w:div>
                <w:div w:id="438532327">
                  <w:marLeft w:val="0"/>
                  <w:marRight w:val="0"/>
                  <w:marTop w:val="0"/>
                  <w:marBottom w:val="0"/>
                  <w:divBdr>
                    <w:top w:val="none" w:sz="0" w:space="0" w:color="auto"/>
                    <w:left w:val="none" w:sz="0" w:space="0" w:color="auto"/>
                    <w:bottom w:val="none" w:sz="0" w:space="0" w:color="auto"/>
                    <w:right w:val="none" w:sz="0" w:space="0" w:color="auto"/>
                  </w:divBdr>
                  <w:divsChild>
                    <w:div w:id="1274288779">
                      <w:marLeft w:val="0"/>
                      <w:marRight w:val="0"/>
                      <w:marTop w:val="0"/>
                      <w:marBottom w:val="0"/>
                      <w:divBdr>
                        <w:top w:val="none" w:sz="0" w:space="0" w:color="auto"/>
                        <w:left w:val="none" w:sz="0" w:space="0" w:color="auto"/>
                        <w:bottom w:val="none" w:sz="0" w:space="0" w:color="auto"/>
                        <w:right w:val="none" w:sz="0" w:space="0" w:color="auto"/>
                      </w:divBdr>
                    </w:div>
                    <w:div w:id="1289362144">
                      <w:marLeft w:val="0"/>
                      <w:marRight w:val="0"/>
                      <w:marTop w:val="0"/>
                      <w:marBottom w:val="0"/>
                      <w:divBdr>
                        <w:top w:val="none" w:sz="0" w:space="0" w:color="auto"/>
                        <w:left w:val="none" w:sz="0" w:space="0" w:color="auto"/>
                        <w:bottom w:val="none" w:sz="0" w:space="0" w:color="auto"/>
                        <w:right w:val="none" w:sz="0" w:space="0" w:color="auto"/>
                      </w:divBdr>
                    </w:div>
                  </w:divsChild>
                </w:div>
                <w:div w:id="1487430552">
                  <w:marLeft w:val="0"/>
                  <w:marRight w:val="0"/>
                  <w:marTop w:val="0"/>
                  <w:marBottom w:val="0"/>
                  <w:divBdr>
                    <w:top w:val="none" w:sz="0" w:space="0" w:color="auto"/>
                    <w:left w:val="none" w:sz="0" w:space="0" w:color="auto"/>
                    <w:bottom w:val="none" w:sz="0" w:space="0" w:color="auto"/>
                    <w:right w:val="none" w:sz="0" w:space="0" w:color="auto"/>
                  </w:divBdr>
                  <w:divsChild>
                    <w:div w:id="1342312681">
                      <w:marLeft w:val="0"/>
                      <w:marRight w:val="0"/>
                      <w:marTop w:val="0"/>
                      <w:marBottom w:val="0"/>
                      <w:divBdr>
                        <w:top w:val="none" w:sz="0" w:space="0" w:color="auto"/>
                        <w:left w:val="none" w:sz="0" w:space="0" w:color="auto"/>
                        <w:bottom w:val="none" w:sz="0" w:space="0" w:color="auto"/>
                        <w:right w:val="none" w:sz="0" w:space="0" w:color="auto"/>
                      </w:divBdr>
                    </w:div>
                  </w:divsChild>
                </w:div>
                <w:div w:id="95909768">
                  <w:marLeft w:val="0"/>
                  <w:marRight w:val="0"/>
                  <w:marTop w:val="0"/>
                  <w:marBottom w:val="0"/>
                  <w:divBdr>
                    <w:top w:val="none" w:sz="0" w:space="0" w:color="auto"/>
                    <w:left w:val="none" w:sz="0" w:space="0" w:color="auto"/>
                    <w:bottom w:val="none" w:sz="0" w:space="0" w:color="auto"/>
                    <w:right w:val="none" w:sz="0" w:space="0" w:color="auto"/>
                  </w:divBdr>
                  <w:divsChild>
                    <w:div w:id="1391924189">
                      <w:marLeft w:val="0"/>
                      <w:marRight w:val="0"/>
                      <w:marTop w:val="0"/>
                      <w:marBottom w:val="0"/>
                      <w:divBdr>
                        <w:top w:val="none" w:sz="0" w:space="0" w:color="auto"/>
                        <w:left w:val="none" w:sz="0" w:space="0" w:color="auto"/>
                        <w:bottom w:val="none" w:sz="0" w:space="0" w:color="auto"/>
                        <w:right w:val="none" w:sz="0" w:space="0" w:color="auto"/>
                      </w:divBdr>
                    </w:div>
                  </w:divsChild>
                </w:div>
                <w:div w:id="1276985395">
                  <w:marLeft w:val="0"/>
                  <w:marRight w:val="0"/>
                  <w:marTop w:val="0"/>
                  <w:marBottom w:val="0"/>
                  <w:divBdr>
                    <w:top w:val="none" w:sz="0" w:space="0" w:color="auto"/>
                    <w:left w:val="none" w:sz="0" w:space="0" w:color="auto"/>
                    <w:bottom w:val="none" w:sz="0" w:space="0" w:color="auto"/>
                    <w:right w:val="none" w:sz="0" w:space="0" w:color="auto"/>
                  </w:divBdr>
                  <w:divsChild>
                    <w:div w:id="1252931223">
                      <w:marLeft w:val="0"/>
                      <w:marRight w:val="0"/>
                      <w:marTop w:val="0"/>
                      <w:marBottom w:val="0"/>
                      <w:divBdr>
                        <w:top w:val="none" w:sz="0" w:space="0" w:color="auto"/>
                        <w:left w:val="none" w:sz="0" w:space="0" w:color="auto"/>
                        <w:bottom w:val="none" w:sz="0" w:space="0" w:color="auto"/>
                        <w:right w:val="none" w:sz="0" w:space="0" w:color="auto"/>
                      </w:divBdr>
                    </w:div>
                  </w:divsChild>
                </w:div>
                <w:div w:id="1520587056">
                  <w:marLeft w:val="0"/>
                  <w:marRight w:val="0"/>
                  <w:marTop w:val="0"/>
                  <w:marBottom w:val="0"/>
                  <w:divBdr>
                    <w:top w:val="none" w:sz="0" w:space="0" w:color="auto"/>
                    <w:left w:val="none" w:sz="0" w:space="0" w:color="auto"/>
                    <w:bottom w:val="none" w:sz="0" w:space="0" w:color="auto"/>
                    <w:right w:val="none" w:sz="0" w:space="0" w:color="auto"/>
                  </w:divBdr>
                  <w:divsChild>
                    <w:div w:id="18748657">
                      <w:marLeft w:val="0"/>
                      <w:marRight w:val="0"/>
                      <w:marTop w:val="0"/>
                      <w:marBottom w:val="0"/>
                      <w:divBdr>
                        <w:top w:val="none" w:sz="0" w:space="0" w:color="auto"/>
                        <w:left w:val="none" w:sz="0" w:space="0" w:color="auto"/>
                        <w:bottom w:val="none" w:sz="0" w:space="0" w:color="auto"/>
                        <w:right w:val="none" w:sz="0" w:space="0" w:color="auto"/>
                      </w:divBdr>
                    </w:div>
                    <w:div w:id="4982893">
                      <w:marLeft w:val="0"/>
                      <w:marRight w:val="0"/>
                      <w:marTop w:val="0"/>
                      <w:marBottom w:val="0"/>
                      <w:divBdr>
                        <w:top w:val="none" w:sz="0" w:space="0" w:color="auto"/>
                        <w:left w:val="none" w:sz="0" w:space="0" w:color="auto"/>
                        <w:bottom w:val="none" w:sz="0" w:space="0" w:color="auto"/>
                        <w:right w:val="none" w:sz="0" w:space="0" w:color="auto"/>
                      </w:divBdr>
                    </w:div>
                  </w:divsChild>
                </w:div>
                <w:div w:id="1376419633">
                  <w:marLeft w:val="0"/>
                  <w:marRight w:val="0"/>
                  <w:marTop w:val="0"/>
                  <w:marBottom w:val="0"/>
                  <w:divBdr>
                    <w:top w:val="none" w:sz="0" w:space="0" w:color="auto"/>
                    <w:left w:val="none" w:sz="0" w:space="0" w:color="auto"/>
                    <w:bottom w:val="none" w:sz="0" w:space="0" w:color="auto"/>
                    <w:right w:val="none" w:sz="0" w:space="0" w:color="auto"/>
                  </w:divBdr>
                  <w:divsChild>
                    <w:div w:id="1314262362">
                      <w:marLeft w:val="0"/>
                      <w:marRight w:val="0"/>
                      <w:marTop w:val="0"/>
                      <w:marBottom w:val="0"/>
                      <w:divBdr>
                        <w:top w:val="none" w:sz="0" w:space="0" w:color="auto"/>
                        <w:left w:val="none" w:sz="0" w:space="0" w:color="auto"/>
                        <w:bottom w:val="none" w:sz="0" w:space="0" w:color="auto"/>
                        <w:right w:val="none" w:sz="0" w:space="0" w:color="auto"/>
                      </w:divBdr>
                    </w:div>
                  </w:divsChild>
                </w:div>
                <w:div w:id="1231236267">
                  <w:marLeft w:val="0"/>
                  <w:marRight w:val="0"/>
                  <w:marTop w:val="0"/>
                  <w:marBottom w:val="0"/>
                  <w:divBdr>
                    <w:top w:val="none" w:sz="0" w:space="0" w:color="auto"/>
                    <w:left w:val="none" w:sz="0" w:space="0" w:color="auto"/>
                    <w:bottom w:val="none" w:sz="0" w:space="0" w:color="auto"/>
                    <w:right w:val="none" w:sz="0" w:space="0" w:color="auto"/>
                  </w:divBdr>
                  <w:divsChild>
                    <w:div w:id="682436936">
                      <w:marLeft w:val="0"/>
                      <w:marRight w:val="0"/>
                      <w:marTop w:val="0"/>
                      <w:marBottom w:val="0"/>
                      <w:divBdr>
                        <w:top w:val="none" w:sz="0" w:space="0" w:color="auto"/>
                        <w:left w:val="none" w:sz="0" w:space="0" w:color="auto"/>
                        <w:bottom w:val="none" w:sz="0" w:space="0" w:color="auto"/>
                        <w:right w:val="none" w:sz="0" w:space="0" w:color="auto"/>
                      </w:divBdr>
                    </w:div>
                    <w:div w:id="1261063595">
                      <w:marLeft w:val="0"/>
                      <w:marRight w:val="0"/>
                      <w:marTop w:val="0"/>
                      <w:marBottom w:val="0"/>
                      <w:divBdr>
                        <w:top w:val="none" w:sz="0" w:space="0" w:color="auto"/>
                        <w:left w:val="none" w:sz="0" w:space="0" w:color="auto"/>
                        <w:bottom w:val="none" w:sz="0" w:space="0" w:color="auto"/>
                        <w:right w:val="none" w:sz="0" w:space="0" w:color="auto"/>
                      </w:divBdr>
                    </w:div>
                  </w:divsChild>
                </w:div>
                <w:div w:id="344137184">
                  <w:marLeft w:val="0"/>
                  <w:marRight w:val="0"/>
                  <w:marTop w:val="0"/>
                  <w:marBottom w:val="0"/>
                  <w:divBdr>
                    <w:top w:val="none" w:sz="0" w:space="0" w:color="auto"/>
                    <w:left w:val="none" w:sz="0" w:space="0" w:color="auto"/>
                    <w:bottom w:val="none" w:sz="0" w:space="0" w:color="auto"/>
                    <w:right w:val="none" w:sz="0" w:space="0" w:color="auto"/>
                  </w:divBdr>
                  <w:divsChild>
                    <w:div w:id="699362362">
                      <w:marLeft w:val="0"/>
                      <w:marRight w:val="0"/>
                      <w:marTop w:val="0"/>
                      <w:marBottom w:val="0"/>
                      <w:divBdr>
                        <w:top w:val="none" w:sz="0" w:space="0" w:color="auto"/>
                        <w:left w:val="none" w:sz="0" w:space="0" w:color="auto"/>
                        <w:bottom w:val="none" w:sz="0" w:space="0" w:color="auto"/>
                        <w:right w:val="none" w:sz="0" w:space="0" w:color="auto"/>
                      </w:divBdr>
                    </w:div>
                  </w:divsChild>
                </w:div>
                <w:div w:id="469977261">
                  <w:marLeft w:val="0"/>
                  <w:marRight w:val="0"/>
                  <w:marTop w:val="0"/>
                  <w:marBottom w:val="0"/>
                  <w:divBdr>
                    <w:top w:val="none" w:sz="0" w:space="0" w:color="auto"/>
                    <w:left w:val="none" w:sz="0" w:space="0" w:color="auto"/>
                    <w:bottom w:val="none" w:sz="0" w:space="0" w:color="auto"/>
                    <w:right w:val="none" w:sz="0" w:space="0" w:color="auto"/>
                  </w:divBdr>
                  <w:divsChild>
                    <w:div w:id="455830720">
                      <w:marLeft w:val="0"/>
                      <w:marRight w:val="0"/>
                      <w:marTop w:val="0"/>
                      <w:marBottom w:val="0"/>
                      <w:divBdr>
                        <w:top w:val="none" w:sz="0" w:space="0" w:color="auto"/>
                        <w:left w:val="none" w:sz="0" w:space="0" w:color="auto"/>
                        <w:bottom w:val="none" w:sz="0" w:space="0" w:color="auto"/>
                        <w:right w:val="none" w:sz="0" w:space="0" w:color="auto"/>
                      </w:divBdr>
                    </w:div>
                    <w:div w:id="875703680">
                      <w:marLeft w:val="0"/>
                      <w:marRight w:val="0"/>
                      <w:marTop w:val="0"/>
                      <w:marBottom w:val="0"/>
                      <w:divBdr>
                        <w:top w:val="none" w:sz="0" w:space="0" w:color="auto"/>
                        <w:left w:val="none" w:sz="0" w:space="0" w:color="auto"/>
                        <w:bottom w:val="none" w:sz="0" w:space="0" w:color="auto"/>
                        <w:right w:val="none" w:sz="0" w:space="0" w:color="auto"/>
                      </w:divBdr>
                    </w:div>
                  </w:divsChild>
                </w:div>
                <w:div w:id="288360306">
                  <w:marLeft w:val="0"/>
                  <w:marRight w:val="0"/>
                  <w:marTop w:val="0"/>
                  <w:marBottom w:val="0"/>
                  <w:divBdr>
                    <w:top w:val="none" w:sz="0" w:space="0" w:color="auto"/>
                    <w:left w:val="none" w:sz="0" w:space="0" w:color="auto"/>
                    <w:bottom w:val="none" w:sz="0" w:space="0" w:color="auto"/>
                    <w:right w:val="none" w:sz="0" w:space="0" w:color="auto"/>
                  </w:divBdr>
                  <w:divsChild>
                    <w:div w:id="1061053724">
                      <w:marLeft w:val="0"/>
                      <w:marRight w:val="0"/>
                      <w:marTop w:val="0"/>
                      <w:marBottom w:val="0"/>
                      <w:divBdr>
                        <w:top w:val="none" w:sz="0" w:space="0" w:color="auto"/>
                        <w:left w:val="none" w:sz="0" w:space="0" w:color="auto"/>
                        <w:bottom w:val="none" w:sz="0" w:space="0" w:color="auto"/>
                        <w:right w:val="none" w:sz="0" w:space="0" w:color="auto"/>
                      </w:divBdr>
                    </w:div>
                  </w:divsChild>
                </w:div>
                <w:div w:id="2008365388">
                  <w:marLeft w:val="0"/>
                  <w:marRight w:val="0"/>
                  <w:marTop w:val="0"/>
                  <w:marBottom w:val="0"/>
                  <w:divBdr>
                    <w:top w:val="none" w:sz="0" w:space="0" w:color="auto"/>
                    <w:left w:val="none" w:sz="0" w:space="0" w:color="auto"/>
                    <w:bottom w:val="none" w:sz="0" w:space="0" w:color="auto"/>
                    <w:right w:val="none" w:sz="0" w:space="0" w:color="auto"/>
                  </w:divBdr>
                  <w:divsChild>
                    <w:div w:id="935014673">
                      <w:marLeft w:val="0"/>
                      <w:marRight w:val="0"/>
                      <w:marTop w:val="0"/>
                      <w:marBottom w:val="0"/>
                      <w:divBdr>
                        <w:top w:val="none" w:sz="0" w:space="0" w:color="auto"/>
                        <w:left w:val="none" w:sz="0" w:space="0" w:color="auto"/>
                        <w:bottom w:val="none" w:sz="0" w:space="0" w:color="auto"/>
                        <w:right w:val="none" w:sz="0" w:space="0" w:color="auto"/>
                      </w:divBdr>
                    </w:div>
                  </w:divsChild>
                </w:div>
                <w:div w:id="1085300094">
                  <w:marLeft w:val="0"/>
                  <w:marRight w:val="0"/>
                  <w:marTop w:val="0"/>
                  <w:marBottom w:val="0"/>
                  <w:divBdr>
                    <w:top w:val="none" w:sz="0" w:space="0" w:color="auto"/>
                    <w:left w:val="none" w:sz="0" w:space="0" w:color="auto"/>
                    <w:bottom w:val="none" w:sz="0" w:space="0" w:color="auto"/>
                    <w:right w:val="none" w:sz="0" w:space="0" w:color="auto"/>
                  </w:divBdr>
                  <w:divsChild>
                    <w:div w:id="763451390">
                      <w:marLeft w:val="0"/>
                      <w:marRight w:val="0"/>
                      <w:marTop w:val="0"/>
                      <w:marBottom w:val="0"/>
                      <w:divBdr>
                        <w:top w:val="none" w:sz="0" w:space="0" w:color="auto"/>
                        <w:left w:val="none" w:sz="0" w:space="0" w:color="auto"/>
                        <w:bottom w:val="none" w:sz="0" w:space="0" w:color="auto"/>
                        <w:right w:val="none" w:sz="0" w:space="0" w:color="auto"/>
                      </w:divBdr>
                    </w:div>
                  </w:divsChild>
                </w:div>
                <w:div w:id="306054373">
                  <w:marLeft w:val="0"/>
                  <w:marRight w:val="0"/>
                  <w:marTop w:val="0"/>
                  <w:marBottom w:val="0"/>
                  <w:divBdr>
                    <w:top w:val="none" w:sz="0" w:space="0" w:color="auto"/>
                    <w:left w:val="none" w:sz="0" w:space="0" w:color="auto"/>
                    <w:bottom w:val="none" w:sz="0" w:space="0" w:color="auto"/>
                    <w:right w:val="none" w:sz="0" w:space="0" w:color="auto"/>
                  </w:divBdr>
                  <w:divsChild>
                    <w:div w:id="1281953537">
                      <w:marLeft w:val="0"/>
                      <w:marRight w:val="0"/>
                      <w:marTop w:val="0"/>
                      <w:marBottom w:val="0"/>
                      <w:divBdr>
                        <w:top w:val="none" w:sz="0" w:space="0" w:color="auto"/>
                        <w:left w:val="none" w:sz="0" w:space="0" w:color="auto"/>
                        <w:bottom w:val="none" w:sz="0" w:space="0" w:color="auto"/>
                        <w:right w:val="none" w:sz="0" w:space="0" w:color="auto"/>
                      </w:divBdr>
                    </w:div>
                    <w:div w:id="611401356">
                      <w:marLeft w:val="0"/>
                      <w:marRight w:val="0"/>
                      <w:marTop w:val="0"/>
                      <w:marBottom w:val="0"/>
                      <w:divBdr>
                        <w:top w:val="none" w:sz="0" w:space="0" w:color="auto"/>
                        <w:left w:val="none" w:sz="0" w:space="0" w:color="auto"/>
                        <w:bottom w:val="none" w:sz="0" w:space="0" w:color="auto"/>
                        <w:right w:val="none" w:sz="0" w:space="0" w:color="auto"/>
                      </w:divBdr>
                    </w:div>
                  </w:divsChild>
                </w:div>
                <w:div w:id="1906404929">
                  <w:marLeft w:val="0"/>
                  <w:marRight w:val="0"/>
                  <w:marTop w:val="0"/>
                  <w:marBottom w:val="0"/>
                  <w:divBdr>
                    <w:top w:val="none" w:sz="0" w:space="0" w:color="auto"/>
                    <w:left w:val="none" w:sz="0" w:space="0" w:color="auto"/>
                    <w:bottom w:val="none" w:sz="0" w:space="0" w:color="auto"/>
                    <w:right w:val="none" w:sz="0" w:space="0" w:color="auto"/>
                  </w:divBdr>
                  <w:divsChild>
                    <w:div w:id="1126892257">
                      <w:marLeft w:val="0"/>
                      <w:marRight w:val="0"/>
                      <w:marTop w:val="0"/>
                      <w:marBottom w:val="0"/>
                      <w:divBdr>
                        <w:top w:val="none" w:sz="0" w:space="0" w:color="auto"/>
                        <w:left w:val="none" w:sz="0" w:space="0" w:color="auto"/>
                        <w:bottom w:val="none" w:sz="0" w:space="0" w:color="auto"/>
                        <w:right w:val="none" w:sz="0" w:space="0" w:color="auto"/>
                      </w:divBdr>
                    </w:div>
                  </w:divsChild>
                </w:div>
                <w:div w:id="1561286463">
                  <w:marLeft w:val="0"/>
                  <w:marRight w:val="0"/>
                  <w:marTop w:val="0"/>
                  <w:marBottom w:val="0"/>
                  <w:divBdr>
                    <w:top w:val="none" w:sz="0" w:space="0" w:color="auto"/>
                    <w:left w:val="none" w:sz="0" w:space="0" w:color="auto"/>
                    <w:bottom w:val="none" w:sz="0" w:space="0" w:color="auto"/>
                    <w:right w:val="none" w:sz="0" w:space="0" w:color="auto"/>
                  </w:divBdr>
                  <w:divsChild>
                    <w:div w:id="1327127725">
                      <w:marLeft w:val="0"/>
                      <w:marRight w:val="0"/>
                      <w:marTop w:val="0"/>
                      <w:marBottom w:val="0"/>
                      <w:divBdr>
                        <w:top w:val="none" w:sz="0" w:space="0" w:color="auto"/>
                        <w:left w:val="none" w:sz="0" w:space="0" w:color="auto"/>
                        <w:bottom w:val="none" w:sz="0" w:space="0" w:color="auto"/>
                        <w:right w:val="none" w:sz="0" w:space="0" w:color="auto"/>
                      </w:divBdr>
                    </w:div>
                    <w:div w:id="1911574402">
                      <w:marLeft w:val="0"/>
                      <w:marRight w:val="0"/>
                      <w:marTop w:val="0"/>
                      <w:marBottom w:val="0"/>
                      <w:divBdr>
                        <w:top w:val="none" w:sz="0" w:space="0" w:color="auto"/>
                        <w:left w:val="none" w:sz="0" w:space="0" w:color="auto"/>
                        <w:bottom w:val="none" w:sz="0" w:space="0" w:color="auto"/>
                        <w:right w:val="none" w:sz="0" w:space="0" w:color="auto"/>
                      </w:divBdr>
                    </w:div>
                  </w:divsChild>
                </w:div>
                <w:div w:id="78909108">
                  <w:marLeft w:val="0"/>
                  <w:marRight w:val="0"/>
                  <w:marTop w:val="0"/>
                  <w:marBottom w:val="0"/>
                  <w:divBdr>
                    <w:top w:val="none" w:sz="0" w:space="0" w:color="auto"/>
                    <w:left w:val="none" w:sz="0" w:space="0" w:color="auto"/>
                    <w:bottom w:val="none" w:sz="0" w:space="0" w:color="auto"/>
                    <w:right w:val="none" w:sz="0" w:space="0" w:color="auto"/>
                  </w:divBdr>
                  <w:divsChild>
                    <w:div w:id="714044377">
                      <w:marLeft w:val="0"/>
                      <w:marRight w:val="0"/>
                      <w:marTop w:val="0"/>
                      <w:marBottom w:val="0"/>
                      <w:divBdr>
                        <w:top w:val="none" w:sz="0" w:space="0" w:color="auto"/>
                        <w:left w:val="none" w:sz="0" w:space="0" w:color="auto"/>
                        <w:bottom w:val="none" w:sz="0" w:space="0" w:color="auto"/>
                        <w:right w:val="none" w:sz="0" w:space="0" w:color="auto"/>
                      </w:divBdr>
                    </w:div>
                  </w:divsChild>
                </w:div>
                <w:div w:id="1499223376">
                  <w:marLeft w:val="0"/>
                  <w:marRight w:val="0"/>
                  <w:marTop w:val="0"/>
                  <w:marBottom w:val="0"/>
                  <w:divBdr>
                    <w:top w:val="none" w:sz="0" w:space="0" w:color="auto"/>
                    <w:left w:val="none" w:sz="0" w:space="0" w:color="auto"/>
                    <w:bottom w:val="none" w:sz="0" w:space="0" w:color="auto"/>
                    <w:right w:val="none" w:sz="0" w:space="0" w:color="auto"/>
                  </w:divBdr>
                  <w:divsChild>
                    <w:div w:id="604726178">
                      <w:marLeft w:val="0"/>
                      <w:marRight w:val="0"/>
                      <w:marTop w:val="0"/>
                      <w:marBottom w:val="0"/>
                      <w:divBdr>
                        <w:top w:val="none" w:sz="0" w:space="0" w:color="auto"/>
                        <w:left w:val="none" w:sz="0" w:space="0" w:color="auto"/>
                        <w:bottom w:val="none" w:sz="0" w:space="0" w:color="auto"/>
                        <w:right w:val="none" w:sz="0" w:space="0" w:color="auto"/>
                      </w:divBdr>
                    </w:div>
                  </w:divsChild>
                </w:div>
                <w:div w:id="1294752891">
                  <w:marLeft w:val="0"/>
                  <w:marRight w:val="0"/>
                  <w:marTop w:val="0"/>
                  <w:marBottom w:val="0"/>
                  <w:divBdr>
                    <w:top w:val="none" w:sz="0" w:space="0" w:color="auto"/>
                    <w:left w:val="none" w:sz="0" w:space="0" w:color="auto"/>
                    <w:bottom w:val="none" w:sz="0" w:space="0" w:color="auto"/>
                    <w:right w:val="none" w:sz="0" w:space="0" w:color="auto"/>
                  </w:divBdr>
                  <w:divsChild>
                    <w:div w:id="2060125109">
                      <w:marLeft w:val="0"/>
                      <w:marRight w:val="0"/>
                      <w:marTop w:val="0"/>
                      <w:marBottom w:val="0"/>
                      <w:divBdr>
                        <w:top w:val="none" w:sz="0" w:space="0" w:color="auto"/>
                        <w:left w:val="none" w:sz="0" w:space="0" w:color="auto"/>
                        <w:bottom w:val="none" w:sz="0" w:space="0" w:color="auto"/>
                        <w:right w:val="none" w:sz="0" w:space="0" w:color="auto"/>
                      </w:divBdr>
                    </w:div>
                  </w:divsChild>
                </w:div>
                <w:div w:id="257687827">
                  <w:marLeft w:val="0"/>
                  <w:marRight w:val="0"/>
                  <w:marTop w:val="0"/>
                  <w:marBottom w:val="0"/>
                  <w:divBdr>
                    <w:top w:val="none" w:sz="0" w:space="0" w:color="auto"/>
                    <w:left w:val="none" w:sz="0" w:space="0" w:color="auto"/>
                    <w:bottom w:val="none" w:sz="0" w:space="0" w:color="auto"/>
                    <w:right w:val="none" w:sz="0" w:space="0" w:color="auto"/>
                  </w:divBdr>
                  <w:divsChild>
                    <w:div w:id="126168336">
                      <w:marLeft w:val="0"/>
                      <w:marRight w:val="0"/>
                      <w:marTop w:val="0"/>
                      <w:marBottom w:val="0"/>
                      <w:divBdr>
                        <w:top w:val="none" w:sz="0" w:space="0" w:color="auto"/>
                        <w:left w:val="none" w:sz="0" w:space="0" w:color="auto"/>
                        <w:bottom w:val="none" w:sz="0" w:space="0" w:color="auto"/>
                        <w:right w:val="none" w:sz="0" w:space="0" w:color="auto"/>
                      </w:divBdr>
                    </w:div>
                    <w:div w:id="1375740517">
                      <w:marLeft w:val="0"/>
                      <w:marRight w:val="0"/>
                      <w:marTop w:val="0"/>
                      <w:marBottom w:val="0"/>
                      <w:divBdr>
                        <w:top w:val="none" w:sz="0" w:space="0" w:color="auto"/>
                        <w:left w:val="none" w:sz="0" w:space="0" w:color="auto"/>
                        <w:bottom w:val="none" w:sz="0" w:space="0" w:color="auto"/>
                        <w:right w:val="none" w:sz="0" w:space="0" w:color="auto"/>
                      </w:divBdr>
                    </w:div>
                  </w:divsChild>
                </w:div>
                <w:div w:id="1827547547">
                  <w:marLeft w:val="0"/>
                  <w:marRight w:val="0"/>
                  <w:marTop w:val="0"/>
                  <w:marBottom w:val="0"/>
                  <w:divBdr>
                    <w:top w:val="none" w:sz="0" w:space="0" w:color="auto"/>
                    <w:left w:val="none" w:sz="0" w:space="0" w:color="auto"/>
                    <w:bottom w:val="none" w:sz="0" w:space="0" w:color="auto"/>
                    <w:right w:val="none" w:sz="0" w:space="0" w:color="auto"/>
                  </w:divBdr>
                  <w:divsChild>
                    <w:div w:id="1343430127">
                      <w:marLeft w:val="0"/>
                      <w:marRight w:val="0"/>
                      <w:marTop w:val="0"/>
                      <w:marBottom w:val="0"/>
                      <w:divBdr>
                        <w:top w:val="none" w:sz="0" w:space="0" w:color="auto"/>
                        <w:left w:val="none" w:sz="0" w:space="0" w:color="auto"/>
                        <w:bottom w:val="none" w:sz="0" w:space="0" w:color="auto"/>
                        <w:right w:val="none" w:sz="0" w:space="0" w:color="auto"/>
                      </w:divBdr>
                    </w:div>
                  </w:divsChild>
                </w:div>
                <w:div w:id="45839442">
                  <w:marLeft w:val="0"/>
                  <w:marRight w:val="0"/>
                  <w:marTop w:val="0"/>
                  <w:marBottom w:val="0"/>
                  <w:divBdr>
                    <w:top w:val="none" w:sz="0" w:space="0" w:color="auto"/>
                    <w:left w:val="none" w:sz="0" w:space="0" w:color="auto"/>
                    <w:bottom w:val="none" w:sz="0" w:space="0" w:color="auto"/>
                    <w:right w:val="none" w:sz="0" w:space="0" w:color="auto"/>
                  </w:divBdr>
                  <w:divsChild>
                    <w:div w:id="1048913114">
                      <w:marLeft w:val="0"/>
                      <w:marRight w:val="0"/>
                      <w:marTop w:val="0"/>
                      <w:marBottom w:val="0"/>
                      <w:divBdr>
                        <w:top w:val="none" w:sz="0" w:space="0" w:color="auto"/>
                        <w:left w:val="none" w:sz="0" w:space="0" w:color="auto"/>
                        <w:bottom w:val="none" w:sz="0" w:space="0" w:color="auto"/>
                        <w:right w:val="none" w:sz="0" w:space="0" w:color="auto"/>
                      </w:divBdr>
                    </w:div>
                    <w:div w:id="1328244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43335023">
      <w:bodyDiv w:val="1"/>
      <w:marLeft w:val="0"/>
      <w:marRight w:val="0"/>
      <w:marTop w:val="0"/>
      <w:marBottom w:val="0"/>
      <w:divBdr>
        <w:top w:val="none" w:sz="0" w:space="0" w:color="auto"/>
        <w:left w:val="none" w:sz="0" w:space="0" w:color="auto"/>
        <w:bottom w:val="none" w:sz="0" w:space="0" w:color="auto"/>
        <w:right w:val="none" w:sz="0" w:space="0" w:color="auto"/>
      </w:divBdr>
    </w:div>
    <w:div w:id="970207182">
      <w:bodyDiv w:val="1"/>
      <w:marLeft w:val="0"/>
      <w:marRight w:val="0"/>
      <w:marTop w:val="0"/>
      <w:marBottom w:val="0"/>
      <w:divBdr>
        <w:top w:val="none" w:sz="0" w:space="0" w:color="auto"/>
        <w:left w:val="none" w:sz="0" w:space="0" w:color="auto"/>
        <w:bottom w:val="none" w:sz="0" w:space="0" w:color="auto"/>
        <w:right w:val="none" w:sz="0" w:space="0" w:color="auto"/>
      </w:divBdr>
    </w:div>
    <w:div w:id="1516580995">
      <w:bodyDiv w:val="1"/>
      <w:marLeft w:val="0"/>
      <w:marRight w:val="0"/>
      <w:marTop w:val="0"/>
      <w:marBottom w:val="0"/>
      <w:divBdr>
        <w:top w:val="none" w:sz="0" w:space="0" w:color="auto"/>
        <w:left w:val="none" w:sz="0" w:space="0" w:color="auto"/>
        <w:bottom w:val="none" w:sz="0" w:space="0" w:color="auto"/>
        <w:right w:val="none" w:sz="0" w:space="0" w:color="auto"/>
      </w:divBdr>
      <w:divsChild>
        <w:div w:id="378824201">
          <w:marLeft w:val="0"/>
          <w:marRight w:val="0"/>
          <w:marTop w:val="0"/>
          <w:marBottom w:val="0"/>
          <w:divBdr>
            <w:top w:val="none" w:sz="0" w:space="0" w:color="auto"/>
            <w:left w:val="none" w:sz="0" w:space="0" w:color="auto"/>
            <w:bottom w:val="none" w:sz="0" w:space="0" w:color="auto"/>
            <w:right w:val="none" w:sz="0" w:space="0" w:color="auto"/>
          </w:divBdr>
        </w:div>
        <w:div w:id="327252681">
          <w:marLeft w:val="0"/>
          <w:marRight w:val="0"/>
          <w:marTop w:val="0"/>
          <w:marBottom w:val="0"/>
          <w:divBdr>
            <w:top w:val="none" w:sz="0" w:space="0" w:color="auto"/>
            <w:left w:val="none" w:sz="0" w:space="0" w:color="auto"/>
            <w:bottom w:val="none" w:sz="0" w:space="0" w:color="auto"/>
            <w:right w:val="none" w:sz="0" w:space="0" w:color="auto"/>
          </w:divBdr>
        </w:div>
        <w:div w:id="344477814">
          <w:marLeft w:val="0"/>
          <w:marRight w:val="0"/>
          <w:marTop w:val="0"/>
          <w:marBottom w:val="0"/>
          <w:divBdr>
            <w:top w:val="none" w:sz="0" w:space="0" w:color="auto"/>
            <w:left w:val="none" w:sz="0" w:space="0" w:color="auto"/>
            <w:bottom w:val="none" w:sz="0" w:space="0" w:color="auto"/>
            <w:right w:val="none" w:sz="0" w:space="0" w:color="auto"/>
          </w:divBdr>
        </w:div>
      </w:divsChild>
    </w:div>
    <w:div w:id="1599172485">
      <w:bodyDiv w:val="1"/>
      <w:marLeft w:val="0"/>
      <w:marRight w:val="0"/>
      <w:marTop w:val="0"/>
      <w:marBottom w:val="0"/>
      <w:divBdr>
        <w:top w:val="none" w:sz="0" w:space="0" w:color="auto"/>
        <w:left w:val="none" w:sz="0" w:space="0" w:color="auto"/>
        <w:bottom w:val="none" w:sz="0" w:space="0" w:color="auto"/>
        <w:right w:val="none" w:sz="0" w:space="0" w:color="auto"/>
      </w:divBdr>
    </w:div>
    <w:div w:id="1655837240">
      <w:bodyDiv w:val="1"/>
      <w:marLeft w:val="0"/>
      <w:marRight w:val="0"/>
      <w:marTop w:val="0"/>
      <w:marBottom w:val="0"/>
      <w:divBdr>
        <w:top w:val="none" w:sz="0" w:space="0" w:color="auto"/>
        <w:left w:val="none" w:sz="0" w:space="0" w:color="auto"/>
        <w:bottom w:val="none" w:sz="0" w:space="0" w:color="auto"/>
        <w:right w:val="none" w:sz="0" w:space="0" w:color="auto"/>
      </w:divBdr>
    </w:div>
    <w:div w:id="1813018064">
      <w:bodyDiv w:val="1"/>
      <w:marLeft w:val="0"/>
      <w:marRight w:val="0"/>
      <w:marTop w:val="0"/>
      <w:marBottom w:val="0"/>
      <w:divBdr>
        <w:top w:val="none" w:sz="0" w:space="0" w:color="auto"/>
        <w:left w:val="none" w:sz="0" w:space="0" w:color="auto"/>
        <w:bottom w:val="none" w:sz="0" w:space="0" w:color="auto"/>
        <w:right w:val="none" w:sz="0" w:space="0" w:color="auto"/>
      </w:divBdr>
    </w:div>
    <w:div w:id="1948852968">
      <w:bodyDiv w:val="1"/>
      <w:marLeft w:val="0"/>
      <w:marRight w:val="0"/>
      <w:marTop w:val="0"/>
      <w:marBottom w:val="0"/>
      <w:divBdr>
        <w:top w:val="none" w:sz="0" w:space="0" w:color="auto"/>
        <w:left w:val="none" w:sz="0" w:space="0" w:color="auto"/>
        <w:bottom w:val="none" w:sz="0" w:space="0" w:color="auto"/>
        <w:right w:val="none" w:sz="0" w:space="0" w:color="auto"/>
      </w:divBdr>
    </w:div>
    <w:div w:id="1997373383">
      <w:bodyDiv w:val="1"/>
      <w:marLeft w:val="0"/>
      <w:marRight w:val="0"/>
      <w:marTop w:val="0"/>
      <w:marBottom w:val="0"/>
      <w:divBdr>
        <w:top w:val="none" w:sz="0" w:space="0" w:color="auto"/>
        <w:left w:val="none" w:sz="0" w:space="0" w:color="auto"/>
        <w:bottom w:val="none" w:sz="0" w:space="0" w:color="auto"/>
        <w:right w:val="none" w:sz="0" w:space="0" w:color="auto"/>
      </w:divBdr>
      <w:divsChild>
        <w:div w:id="1087309231">
          <w:marLeft w:val="0"/>
          <w:marRight w:val="0"/>
          <w:marTop w:val="0"/>
          <w:marBottom w:val="0"/>
          <w:divBdr>
            <w:top w:val="none" w:sz="0" w:space="0" w:color="auto"/>
            <w:left w:val="none" w:sz="0" w:space="0" w:color="auto"/>
            <w:bottom w:val="none" w:sz="0" w:space="0" w:color="auto"/>
            <w:right w:val="none" w:sz="0" w:space="0" w:color="auto"/>
          </w:divBdr>
        </w:div>
        <w:div w:id="262108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urszula.wojciechowska@coi.pl" TargetMode="External"/><Relationship Id="rId5" Type="http://schemas.openxmlformats.org/officeDocument/2006/relationships/numbering" Target="numbering.xml"/><Relationship Id="rId15" Type="http://schemas.openxmlformats.org/officeDocument/2006/relationships/hyperlink" Target="http://onkologia.org.pl/" TargetMode="Externa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174BF97699224BA0B33DB20B8FD329" ma:contentTypeVersion="0" ma:contentTypeDescription="Create a new document." ma:contentTypeScope="" ma:versionID="bc26d6e56a073341140e0971ba58b382">
  <xsd:schema xmlns:xsd="http://www.w3.org/2001/XMLSchema" xmlns:xs="http://www.w3.org/2001/XMLSchema" xmlns:p="http://schemas.microsoft.com/office/2006/metadata/properties" targetNamespace="http://schemas.microsoft.com/office/2006/metadata/properties" ma:root="true" ma:fieldsID="933109b9974763cd198f57aa846750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342041-EEB5-4119-A919-7964EDCC7886}">
  <ds:schemaRefs>
    <ds:schemaRef ds:uri="http://purl.org/dc/dcmitype/"/>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2.xml><?xml version="1.0" encoding="utf-8"?>
<ds:datastoreItem xmlns:ds="http://schemas.openxmlformats.org/officeDocument/2006/customXml" ds:itemID="{99FA8675-42EF-459B-8F83-3C83E16703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F296EB8-CC88-4CBE-9494-20C6F3AF3A32}">
  <ds:schemaRefs>
    <ds:schemaRef ds:uri="http://schemas.microsoft.com/sharepoint/v3/contenttype/forms"/>
  </ds:schemaRefs>
</ds:datastoreItem>
</file>

<file path=customXml/itemProps4.xml><?xml version="1.0" encoding="utf-8"?>
<ds:datastoreItem xmlns:ds="http://schemas.openxmlformats.org/officeDocument/2006/customXml" ds:itemID="{86F0D60C-04AB-4BB2-A0CE-B7EA27E86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6452</Words>
  <Characters>38713</Characters>
  <Application>Microsoft Office Word</Application>
  <DocSecurity>4</DocSecurity>
  <Lines>322</Lines>
  <Paragraphs>90</Paragraphs>
  <ScaleCrop>false</ScaleCrop>
  <HeadingPairs>
    <vt:vector size="2" baseType="variant">
      <vt:variant>
        <vt:lpstr>Tytuł</vt:lpstr>
      </vt:variant>
      <vt:variant>
        <vt:i4>1</vt:i4>
      </vt:variant>
    </vt:vector>
  </HeadingPairs>
  <TitlesOfParts>
    <vt:vector size="1" baseType="lpstr">
      <vt:lpstr>SOP 002 – SZCZEGÓŁOWY OPIS PROJEKTU&lt;nazwa projektu&gt;</vt:lpstr>
    </vt:vector>
  </TitlesOfParts>
  <Company>Pfizer Inc</Company>
  <LinksUpToDate>false</LinksUpToDate>
  <CharactersWithSpaces>45075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002 – SZCZEGÓŁOWY OPIS PROJEKTU&lt;nazwa projektu&gt;</dc:title>
  <dc:subject/>
  <dc:creator>Kamil Pękala</dc:creator>
  <cp:keywords/>
  <dc:description/>
  <cp:lastModifiedBy>Romańczyk Anna</cp:lastModifiedBy>
  <cp:revision>2</cp:revision>
  <cp:lastPrinted>2018-09-25T12:18:00Z</cp:lastPrinted>
  <dcterms:created xsi:type="dcterms:W3CDTF">2018-11-20T10:16:00Z</dcterms:created>
  <dcterms:modified xsi:type="dcterms:W3CDTF">2018-11-20T10:16:00Z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0x01010017174BF97699224BA0B33DB20B8FD329</vt:lpwstr>
  </property>
  <property fmtid="{D5CDD505-2E9C-101B-9397-08002B2CF9AE}" pid="3" name="Order">
    <vt:r8>9800</vt:r8>
  </property>
  <property fmtid="{D5CDD505-2E9C-101B-9397-08002B2CF9AE}" pid="4" name="xd_ProgID">
    <vt:lpwstr/>
  </property>
  <property fmtid="{D5CDD505-2E9C-101B-9397-08002B2CF9AE}" pid="5" name="_SourceUrl">
    <vt:lpwstr/>
  </property>
  <property fmtid="{D5CDD505-2E9C-101B-9397-08002B2CF9AE}" pid="6" name="_SharedFileIndex">
    <vt:lpwstr/>
  </property>
  <property fmtid="{D5CDD505-2E9C-101B-9397-08002B2CF9AE}" pid="7" name="TemplateUrl">
    <vt:lpwstr/>
  </property>
</Properties>
</file>